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470BE0" w14:paraId="0DD33294" w14:textId="77777777">
        <w:trPr>
          <w:trHeight w:val="1760"/>
        </w:trPr>
        <w:tc>
          <w:tcPr>
            <w:tcW w:w="1451" w:type="dxa"/>
            <w:tcBorders>
              <w:top w:val="nil"/>
              <w:bottom w:val="nil"/>
              <w:right w:val="nil"/>
            </w:tcBorders>
          </w:tcPr>
          <w:p w14:paraId="78E1BB22" w14:textId="77777777" w:rsidR="00470BE0" w:rsidRDefault="00470BE0"/>
        </w:tc>
        <w:tc>
          <w:tcPr>
            <w:tcW w:w="5839" w:type="dxa"/>
            <w:gridSpan w:val="3"/>
            <w:tcBorders>
              <w:top w:val="nil"/>
              <w:left w:val="nil"/>
              <w:bottom w:val="nil"/>
              <w:right w:val="nil"/>
            </w:tcBorders>
            <w:vAlign w:val="center"/>
          </w:tcPr>
          <w:p w14:paraId="06D511AC" w14:textId="77777777" w:rsidR="00470BE0" w:rsidRDefault="00050870">
            <w:pPr>
              <w:pStyle w:val="LogoUPOV"/>
              <w:tabs>
                <w:tab w:val="left" w:pos="2200"/>
              </w:tabs>
              <w:ind w:rightChars="-781" w:right="-1562"/>
            </w:pPr>
            <w:r>
              <w:rPr>
                <w:noProof/>
              </w:rPr>
              <w:drawing>
                <wp:inline distT="0" distB="0" distL="114300" distR="114300" wp14:anchorId="483B9DCB" wp14:editId="32213D94">
                  <wp:extent cx="1747520" cy="461645"/>
                  <wp:effectExtent l="0" t="0" r="5080" b="14605"/>
                  <wp:docPr id="1"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3713B2F3" w14:textId="77777777" w:rsidR="00470BE0" w:rsidRDefault="00050870">
            <w:pPr>
              <w:pStyle w:val="Lettrine"/>
              <w:ind w:leftChars="100" w:left="200"/>
              <w:jc w:val="center"/>
              <w:rPr>
                <w:lang w:val="it-IT"/>
              </w:rPr>
            </w:pPr>
            <w:r>
              <w:t xml:space="preserve">       </w:t>
            </w:r>
            <w:r>
              <w:rPr>
                <w:lang w:val="it-IT"/>
              </w:rPr>
              <w:t>E</w:t>
            </w:r>
          </w:p>
          <w:p w14:paraId="09C4E85A" w14:textId="77777777" w:rsidR="00470BE0" w:rsidRDefault="00050870">
            <w:pPr>
              <w:pStyle w:val="Docoriginal"/>
              <w:ind w:left="0"/>
              <w:rPr>
                <w:rStyle w:val="StyleDoclangBold"/>
                <w:b/>
                <w:bCs/>
                <w:spacing w:val="0"/>
              </w:rPr>
            </w:pPr>
            <w:r>
              <w:rPr>
                <w:rStyle w:val="StyleDoclangBold"/>
                <w:b/>
                <w:bCs/>
                <w:spacing w:val="0"/>
              </w:rPr>
              <w:t xml:space="preserve">TG/130/5(proj.1) </w:t>
            </w:r>
          </w:p>
          <w:p w14:paraId="62127087" w14:textId="77777777" w:rsidR="00470BE0" w:rsidRDefault="00050870">
            <w:proofErr w:type="gramStart"/>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roofErr w:type="gramEnd"/>
          </w:p>
          <w:p w14:paraId="7873CED8" w14:textId="77777777" w:rsidR="00470BE0" w:rsidRDefault="00050870">
            <w:pPr>
              <w:pStyle w:val="Docoriginal"/>
              <w:ind w:left="0"/>
            </w:pPr>
            <w:r>
              <w:rPr>
                <w:rStyle w:val="StyleDoclangBold"/>
                <w:b/>
                <w:bCs/>
                <w:spacing w:val="0"/>
                <w:lang w:val="it-IT"/>
              </w:rPr>
              <w:t>DATE</w:t>
            </w:r>
            <w:r>
              <w:rPr>
                <w:spacing w:val="0"/>
              </w:rPr>
              <w:t xml:space="preserve">: </w:t>
            </w:r>
            <w:r>
              <w:rPr>
                <w:rStyle w:val="StyleDoclangBold"/>
                <w:spacing w:val="0"/>
              </w:rPr>
              <w:t>2025-03-25</w:t>
            </w:r>
          </w:p>
        </w:tc>
      </w:tr>
      <w:tr w:rsidR="00470BE0" w14:paraId="372F2EDB" w14:textId="77777777">
        <w:trPr>
          <w:gridAfter w:val="1"/>
          <w:wAfter w:w="493" w:type="dxa"/>
        </w:trPr>
        <w:tc>
          <w:tcPr>
            <w:tcW w:w="10129" w:type="dxa"/>
            <w:gridSpan w:val="5"/>
            <w:tcBorders>
              <w:bottom w:val="nil"/>
            </w:tcBorders>
          </w:tcPr>
          <w:p w14:paraId="7A47FFD9" w14:textId="77777777" w:rsidR="00470BE0" w:rsidRDefault="00050870">
            <w:pPr>
              <w:pStyle w:val="upove"/>
              <w:rPr>
                <w:sz w:val="28"/>
              </w:rPr>
            </w:pPr>
            <w:r>
              <w:rPr>
                <w:snapToGrid w:val="0"/>
              </w:rPr>
              <w:t xml:space="preserve">INTERNATIONAL UNION FOR THE PROTECTION OF NEW VARIETIES OF PLANTS </w:t>
            </w:r>
          </w:p>
        </w:tc>
      </w:tr>
      <w:tr w:rsidR="00470BE0" w14:paraId="392E04BC" w14:textId="77777777">
        <w:trPr>
          <w:gridAfter w:val="1"/>
          <w:wAfter w:w="493" w:type="dxa"/>
        </w:trPr>
        <w:tc>
          <w:tcPr>
            <w:tcW w:w="10129" w:type="dxa"/>
            <w:gridSpan w:val="5"/>
            <w:tcBorders>
              <w:top w:val="nil"/>
              <w:bottom w:val="nil"/>
            </w:tcBorders>
          </w:tcPr>
          <w:p w14:paraId="28254753" w14:textId="77777777" w:rsidR="00470BE0" w:rsidRDefault="00050870">
            <w:pPr>
              <w:pStyle w:val="upove"/>
              <w:rPr>
                <w:snapToGrid w:val="0"/>
              </w:rPr>
            </w:pPr>
            <w:r>
              <w:rPr>
                <w:b w:val="0"/>
                <w:bCs w:val="0"/>
                <w:snapToGrid w:val="0"/>
                <w:sz w:val="20"/>
              </w:rPr>
              <w:t>Geneva</w:t>
            </w:r>
          </w:p>
        </w:tc>
      </w:tr>
      <w:tr w:rsidR="00470BE0" w14:paraId="6654CC07"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35786203" w14:textId="77777777" w:rsidR="00470BE0" w:rsidRDefault="00050870">
            <w:pPr>
              <w:pStyle w:val="Draft"/>
            </w:pPr>
            <w:r>
              <w:t>DRAFT</w:t>
            </w:r>
          </w:p>
        </w:tc>
      </w:tr>
    </w:tbl>
    <w:p w14:paraId="5E24188F" w14:textId="77777777" w:rsidR="00470BE0" w:rsidRDefault="00470BE0"/>
    <w:tbl>
      <w:tblPr>
        <w:tblW w:w="5078" w:type="dxa"/>
        <w:jc w:val="center"/>
        <w:tblLayout w:type="fixed"/>
        <w:tblLook w:val="04A0" w:firstRow="1" w:lastRow="0" w:firstColumn="1" w:lastColumn="0" w:noHBand="0" w:noVBand="1"/>
      </w:tblPr>
      <w:tblGrid>
        <w:gridCol w:w="283"/>
        <w:gridCol w:w="4525"/>
        <w:gridCol w:w="270"/>
      </w:tblGrid>
      <w:tr w:rsidR="00470BE0" w14:paraId="1B0A576E" w14:textId="77777777">
        <w:trPr>
          <w:trHeight w:val="1421"/>
          <w:jc w:val="center"/>
        </w:trPr>
        <w:tc>
          <w:tcPr>
            <w:tcW w:w="283" w:type="dxa"/>
          </w:tcPr>
          <w:p w14:paraId="29CF14FF" w14:textId="77777777" w:rsidR="00470BE0" w:rsidRDefault="00470BE0">
            <w:pPr>
              <w:jc w:val="center"/>
            </w:pPr>
          </w:p>
        </w:tc>
        <w:tc>
          <w:tcPr>
            <w:tcW w:w="4525" w:type="dxa"/>
            <w:tcBorders>
              <w:top w:val="single" w:sz="12" w:space="0" w:color="auto"/>
              <w:left w:val="single" w:sz="12" w:space="0" w:color="auto"/>
              <w:bottom w:val="single" w:sz="12" w:space="0" w:color="auto"/>
              <w:right w:val="single" w:sz="12" w:space="0" w:color="auto"/>
            </w:tcBorders>
          </w:tcPr>
          <w:p w14:paraId="08653576" w14:textId="77777777" w:rsidR="00470BE0" w:rsidRDefault="00470BE0">
            <w:pPr>
              <w:jc w:val="center"/>
            </w:pPr>
          </w:p>
          <w:p w14:paraId="2DC09389" w14:textId="77777777" w:rsidR="00470BE0" w:rsidRDefault="00050870">
            <w:pPr>
              <w:jc w:val="center"/>
              <w:rPr>
                <w:rStyle w:val="StyleDoclangBold"/>
                <w:bCs w:val="0"/>
              </w:rPr>
            </w:pPr>
            <w:r>
              <w:rPr>
                <w:rStyle w:val="StyleDoclangBold"/>
                <w:bCs w:val="0"/>
              </w:rPr>
              <w:t>ASPARAGUS</w:t>
            </w:r>
          </w:p>
          <w:p w14:paraId="4FE8B3ED" w14:textId="77777777" w:rsidR="00470BE0" w:rsidRDefault="00470BE0">
            <w:pPr>
              <w:jc w:val="center"/>
            </w:pPr>
          </w:p>
          <w:p w14:paraId="2D4B7E0A" w14:textId="77777777" w:rsidR="00470BE0" w:rsidRDefault="00050870">
            <w:pPr>
              <w:jc w:val="center"/>
              <w:rPr>
                <w:highlight w:val="cyan"/>
              </w:rPr>
            </w:pPr>
            <w:r>
              <w:rPr>
                <w:rStyle w:val="StyleDoclangBold"/>
                <w:b w:val="0"/>
                <w:bCs w:val="0"/>
              </w:rPr>
              <w:t>UPOV Code(s):</w:t>
            </w:r>
            <w:r>
              <w:t xml:space="preserve"> </w:t>
            </w:r>
            <w:r>
              <w:rPr>
                <w:rStyle w:val="StyleDoclangBold"/>
                <w:b w:val="0"/>
                <w:bCs w:val="0"/>
              </w:rPr>
              <w:t xml:space="preserve"> ASPAR_OFF</w:t>
            </w:r>
          </w:p>
          <w:p w14:paraId="442F1189" w14:textId="77777777" w:rsidR="00470BE0" w:rsidRDefault="00470BE0">
            <w:pPr>
              <w:jc w:val="center"/>
              <w:rPr>
                <w:highlight w:val="cyan"/>
              </w:rPr>
            </w:pPr>
          </w:p>
          <w:p w14:paraId="5CC08EAF" w14:textId="77777777" w:rsidR="00470BE0" w:rsidRDefault="00050870">
            <w:pPr>
              <w:jc w:val="center"/>
              <w:rPr>
                <w:rStyle w:val="StyleDoclangBold"/>
                <w:b w:val="0"/>
                <w:bCs w:val="0"/>
              </w:rPr>
            </w:pPr>
            <w:r>
              <w:rPr>
                <w:i/>
              </w:rPr>
              <w:t>Asparagus officinalis</w:t>
            </w:r>
            <w:r>
              <w:t xml:space="preserve"> L.</w:t>
            </w:r>
          </w:p>
          <w:p w14:paraId="622EA836" w14:textId="77777777" w:rsidR="00470BE0" w:rsidRDefault="00470BE0">
            <w:pPr>
              <w:jc w:val="center"/>
              <w:rPr>
                <w:rStyle w:val="StyleDoclangBold"/>
                <w:rFonts w:cs="Times New Roman"/>
                <w:b w:val="0"/>
                <w:bCs w:val="0"/>
              </w:rPr>
            </w:pPr>
          </w:p>
          <w:p w14:paraId="32F81B40" w14:textId="77777777" w:rsidR="00470BE0" w:rsidRDefault="00470BE0">
            <w:pPr>
              <w:jc w:val="center"/>
            </w:pPr>
          </w:p>
        </w:tc>
        <w:tc>
          <w:tcPr>
            <w:tcW w:w="270" w:type="dxa"/>
            <w:tcBorders>
              <w:left w:val="nil"/>
            </w:tcBorders>
          </w:tcPr>
          <w:p w14:paraId="733A34D9" w14:textId="77777777" w:rsidR="00470BE0" w:rsidRDefault="00050870">
            <w:pPr>
              <w:jc w:val="center"/>
              <w:rPr>
                <w:sz w:val="16"/>
              </w:rPr>
            </w:pPr>
            <w:r>
              <w:rPr>
                <w:sz w:val="16"/>
              </w:rPr>
              <w:t>*</w:t>
            </w:r>
          </w:p>
        </w:tc>
      </w:tr>
    </w:tbl>
    <w:p w14:paraId="76C8CE54" w14:textId="77777777" w:rsidR="00470BE0" w:rsidRDefault="00470BE0">
      <w:pPr>
        <w:jc w:val="left"/>
      </w:pPr>
      <w:bookmarkStart w:id="1" w:name="_Toc27819127"/>
      <w:bookmarkStart w:id="2" w:name="_Toc27819489"/>
      <w:bookmarkStart w:id="3" w:name="_Toc27819308"/>
    </w:p>
    <w:p w14:paraId="10A075A3" w14:textId="77777777" w:rsidR="00470BE0" w:rsidRDefault="00050870">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76CDB146" w14:textId="77777777" w:rsidR="00470BE0" w:rsidRDefault="00470BE0">
      <w:pPr>
        <w:jc w:val="center"/>
      </w:pPr>
    </w:p>
    <w:p w14:paraId="4C16BA13" w14:textId="0E645604" w:rsidR="00470BE0" w:rsidRDefault="00050870">
      <w:pPr>
        <w:pStyle w:val="preparedby"/>
      </w:pPr>
      <w:r>
        <w:rPr>
          <w:rStyle w:val="StyleDoclangBold"/>
          <w:rFonts w:cs="Times New Roman"/>
          <w:b w:val="0"/>
          <w:bCs w:val="0"/>
          <w:iCs/>
        </w:rPr>
        <w:t>prepared by an expert from</w:t>
      </w:r>
      <w:r>
        <w:t xml:space="preserve"> </w:t>
      </w:r>
      <w:r w:rsidR="00E41C98">
        <w:rPr>
          <w:rStyle w:val="StyleDoclangBold"/>
          <w:rFonts w:cs="Times New Roman"/>
          <w:b w:val="0"/>
          <w:bCs w:val="0"/>
          <w:iCs/>
        </w:rPr>
        <w:t>the Kingdom of the Netherlands</w:t>
      </w:r>
    </w:p>
    <w:p w14:paraId="1EED3742" w14:textId="77777777" w:rsidR="00470BE0" w:rsidRDefault="00470BE0">
      <w:pPr>
        <w:pStyle w:val="preparedby"/>
      </w:pPr>
    </w:p>
    <w:p w14:paraId="0D6D95FA" w14:textId="77777777" w:rsidR="00470BE0" w:rsidRDefault="00050870">
      <w:pPr>
        <w:pStyle w:val="preparedby"/>
      </w:pPr>
      <w:r>
        <w:rPr>
          <w:rStyle w:val="StyleDoclangBold"/>
          <w:rFonts w:cs="Times New Roman"/>
          <w:b w:val="0"/>
          <w:bCs w:val="0"/>
          <w:iCs/>
        </w:rPr>
        <w:t>to be considered by the</w:t>
      </w:r>
    </w:p>
    <w:p w14:paraId="401F57BC" w14:textId="77777777" w:rsidR="00470BE0" w:rsidRDefault="00470BE0">
      <w:pPr>
        <w:pStyle w:val="preparedby"/>
      </w:pPr>
    </w:p>
    <w:p w14:paraId="0D759ED1" w14:textId="77777777" w:rsidR="00470BE0" w:rsidRDefault="00050870">
      <w:pPr>
        <w:pStyle w:val="preparedby"/>
      </w:pPr>
      <w:r>
        <w:rPr>
          <w:rStyle w:val="StyleDoclangBold"/>
          <w:rFonts w:cs="Times New Roman"/>
          <w:b w:val="0"/>
          <w:bCs w:val="0"/>
          <w:iCs/>
        </w:rPr>
        <w:t xml:space="preserve">Technical Working Party for Vegetables at its fifty-ninth session, </w:t>
      </w:r>
    </w:p>
    <w:p w14:paraId="745A7165" w14:textId="3D1F0C36" w:rsidR="00470BE0" w:rsidRDefault="00050870">
      <w:pPr>
        <w:pStyle w:val="preparedby"/>
        <w:rPr>
          <w:rStyle w:val="StyleDoclangBold"/>
          <w:rFonts w:cs="Times New Roman"/>
          <w:b w:val="0"/>
          <w:bCs w:val="0"/>
          <w:iCs/>
        </w:rPr>
      </w:pPr>
      <w:r>
        <w:rPr>
          <w:rStyle w:val="StyleDoclangBold"/>
          <w:rFonts w:cs="Times New Roman"/>
          <w:b w:val="0"/>
          <w:bCs w:val="0"/>
          <w:iCs/>
        </w:rPr>
        <w:t xml:space="preserve">to be held </w:t>
      </w:r>
      <w:r w:rsidRPr="0098409D">
        <w:rPr>
          <w:rStyle w:val="StyleDoclangBold"/>
          <w:rFonts w:cs="Times New Roman"/>
          <w:b w:val="0"/>
          <w:bCs w:val="0"/>
          <w:iCs/>
        </w:rPr>
        <w:t>virtually</w:t>
      </w:r>
      <w:r>
        <w:rPr>
          <w:rStyle w:val="StyleDoclangBold"/>
          <w:rFonts w:cs="Times New Roman"/>
          <w:b w:val="0"/>
          <w:bCs w:val="0"/>
          <w:iCs/>
        </w:rPr>
        <w:t xml:space="preserve"> from 2025-05-0</w:t>
      </w:r>
      <w:r w:rsidR="0074300F">
        <w:rPr>
          <w:rStyle w:val="StyleDoclangBold"/>
          <w:rFonts w:cs="Times New Roman"/>
          <w:b w:val="0"/>
          <w:bCs w:val="0"/>
          <w:iCs/>
        </w:rPr>
        <w:t>5</w:t>
      </w:r>
      <w:r>
        <w:rPr>
          <w:rStyle w:val="StyleDoclangBold"/>
          <w:rFonts w:cs="Times New Roman"/>
          <w:b w:val="0"/>
          <w:bCs w:val="0"/>
          <w:iCs/>
        </w:rPr>
        <w:t xml:space="preserve"> to 2025-05-0</w:t>
      </w:r>
      <w:r w:rsidR="0074300F">
        <w:rPr>
          <w:rStyle w:val="StyleDoclangBold"/>
          <w:rFonts w:cs="Times New Roman"/>
          <w:b w:val="0"/>
          <w:bCs w:val="0"/>
          <w:iCs/>
        </w:rPr>
        <w:t>8</w:t>
      </w:r>
      <w:r>
        <w:rPr>
          <w:rStyle w:val="StyleDoclangBold"/>
          <w:rFonts w:cs="Times New Roman"/>
          <w:b w:val="0"/>
          <w:bCs w:val="0"/>
          <w:iCs/>
        </w:rPr>
        <w:t xml:space="preserve"> </w:t>
      </w:r>
    </w:p>
    <w:p w14:paraId="4CBD15BE" w14:textId="77777777" w:rsidR="00470BE0" w:rsidRDefault="00470BE0">
      <w:pPr>
        <w:pStyle w:val="preparedby"/>
        <w:rPr>
          <w:rStyle w:val="StyleDoclangBold"/>
          <w:rFonts w:cs="Times New Roman"/>
          <w:b w:val="0"/>
          <w:bCs w:val="0"/>
          <w:iCs/>
        </w:rPr>
      </w:pPr>
    </w:p>
    <w:p w14:paraId="0CF80327" w14:textId="77777777" w:rsidR="00470BE0" w:rsidRDefault="00470BE0">
      <w:pPr>
        <w:pStyle w:val="preparedby"/>
        <w:rPr>
          <w:color w:val="808080" w:themeColor="background1" w:themeShade="80"/>
        </w:rPr>
      </w:pPr>
    </w:p>
    <w:p w14:paraId="219D9C94" w14:textId="77777777" w:rsidR="00470BE0" w:rsidRDefault="00050870">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368C9017" w14:textId="77777777" w:rsidR="00470BE0" w:rsidRDefault="00470BE0">
      <w:pPr>
        <w:pStyle w:val="preparedby"/>
      </w:pPr>
    </w:p>
    <w:p w14:paraId="49809048" w14:textId="77777777" w:rsidR="00470BE0" w:rsidRDefault="00050870">
      <w:pPr>
        <w:ind w:firstLineChars="50" w:firstLine="100"/>
        <w:jc w:val="left"/>
        <w:outlineLvl w:val="0"/>
        <w:rPr>
          <w:vertAlign w:val="superscript"/>
        </w:rPr>
      </w:pPr>
      <w:r>
        <w:rPr>
          <w:rStyle w:val="StyleDoclangBold"/>
          <w:rFonts w:cs="Times New Roman"/>
          <w:b w:val="0"/>
          <w:bCs w:val="0"/>
        </w:rPr>
        <w:t xml:space="preserve">Alternative </w:t>
      </w:r>
      <w:proofErr w:type="gramStart"/>
      <w:r>
        <w:rPr>
          <w:rStyle w:val="StyleDoclangBold"/>
          <w:rFonts w:cs="Times New Roman"/>
          <w:b w:val="0"/>
          <w:bCs w:val="0"/>
        </w:rPr>
        <w:t>Names:*</w:t>
      </w:r>
      <w:proofErr w:type="gramEnd"/>
    </w:p>
    <w:p w14:paraId="642BF066" w14:textId="77777777" w:rsidR="00470BE0" w:rsidRDefault="00470BE0">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6"/>
        <w:gridCol w:w="1995"/>
        <w:gridCol w:w="1995"/>
        <w:gridCol w:w="1995"/>
        <w:gridCol w:w="1995"/>
      </w:tblGrid>
      <w:tr w:rsidR="00470BE0" w14:paraId="0DF404BD" w14:textId="77777777">
        <w:trPr>
          <w:tblHeader/>
          <w:jc w:val="right"/>
        </w:trPr>
        <w:tc>
          <w:tcPr>
            <w:tcW w:w="1997" w:type="dxa"/>
            <w:shd w:val="clear" w:color="auto" w:fill="FFFFFF"/>
            <w:vAlign w:val="center"/>
          </w:tcPr>
          <w:p w14:paraId="04B25585" w14:textId="77777777" w:rsidR="00470BE0" w:rsidRDefault="00050870">
            <w:r>
              <w:rPr>
                <w:rFonts w:eastAsia="Arial"/>
                <w:i/>
                <w:sz w:val="18"/>
              </w:rPr>
              <w:t>Botanical name</w:t>
            </w:r>
          </w:p>
        </w:tc>
        <w:tc>
          <w:tcPr>
            <w:tcW w:w="1997" w:type="dxa"/>
            <w:shd w:val="clear" w:color="auto" w:fill="FFFFFF"/>
            <w:vAlign w:val="center"/>
          </w:tcPr>
          <w:p w14:paraId="48878856" w14:textId="77777777" w:rsidR="00470BE0" w:rsidRDefault="00050870">
            <w:r>
              <w:rPr>
                <w:rFonts w:eastAsia="Arial"/>
                <w:i/>
                <w:sz w:val="18"/>
              </w:rPr>
              <w:t>English</w:t>
            </w:r>
          </w:p>
        </w:tc>
        <w:tc>
          <w:tcPr>
            <w:tcW w:w="1997" w:type="dxa"/>
            <w:shd w:val="clear" w:color="auto" w:fill="FFFFFF"/>
            <w:vAlign w:val="center"/>
          </w:tcPr>
          <w:p w14:paraId="12862DDA" w14:textId="77777777" w:rsidR="00470BE0" w:rsidRDefault="00050870">
            <w:r>
              <w:rPr>
                <w:rFonts w:eastAsia="Arial"/>
                <w:i/>
                <w:sz w:val="18"/>
              </w:rPr>
              <w:t>French</w:t>
            </w:r>
          </w:p>
        </w:tc>
        <w:tc>
          <w:tcPr>
            <w:tcW w:w="1997" w:type="dxa"/>
            <w:shd w:val="clear" w:color="auto" w:fill="FFFFFF"/>
            <w:vAlign w:val="center"/>
          </w:tcPr>
          <w:p w14:paraId="4099B92B" w14:textId="77777777" w:rsidR="00470BE0" w:rsidRDefault="00050870">
            <w:r>
              <w:rPr>
                <w:rFonts w:eastAsia="Arial"/>
                <w:i/>
                <w:sz w:val="18"/>
              </w:rPr>
              <w:t>German</w:t>
            </w:r>
          </w:p>
        </w:tc>
        <w:tc>
          <w:tcPr>
            <w:tcW w:w="1997" w:type="dxa"/>
            <w:shd w:val="clear" w:color="auto" w:fill="FFFFFF"/>
            <w:vAlign w:val="center"/>
          </w:tcPr>
          <w:p w14:paraId="64619091" w14:textId="77777777" w:rsidR="00470BE0" w:rsidRDefault="00050870">
            <w:r>
              <w:rPr>
                <w:rFonts w:eastAsia="Arial"/>
                <w:i/>
                <w:sz w:val="18"/>
              </w:rPr>
              <w:t>Spanish</w:t>
            </w:r>
          </w:p>
        </w:tc>
      </w:tr>
      <w:tr w:rsidR="00470BE0" w14:paraId="57BE5B8D" w14:textId="77777777">
        <w:trPr>
          <w:jc w:val="right"/>
        </w:trPr>
        <w:tc>
          <w:tcPr>
            <w:tcW w:w="1997" w:type="dxa"/>
          </w:tcPr>
          <w:p w14:paraId="65667603" w14:textId="77777777" w:rsidR="00470BE0" w:rsidRDefault="00050870">
            <w:pPr>
              <w:jc w:val="left"/>
              <w:divId w:val="1"/>
            </w:pPr>
            <w:r>
              <w:br/>
            </w:r>
            <w:r>
              <w:rPr>
                <w:i/>
                <w:sz w:val="18"/>
              </w:rPr>
              <w:t>Asparagus officinalis</w:t>
            </w:r>
            <w:r>
              <w:rPr>
                <w:sz w:val="18"/>
              </w:rPr>
              <w:t xml:space="preserve"> L.</w:t>
            </w:r>
          </w:p>
        </w:tc>
        <w:tc>
          <w:tcPr>
            <w:tcW w:w="1997" w:type="dxa"/>
          </w:tcPr>
          <w:p w14:paraId="26CA4980" w14:textId="77777777" w:rsidR="00470BE0" w:rsidRDefault="00050870">
            <w:pPr>
              <w:jc w:val="left"/>
              <w:divId w:val="1"/>
            </w:pPr>
            <w:r>
              <w:br/>
            </w:r>
            <w:r>
              <w:rPr>
                <w:sz w:val="18"/>
              </w:rPr>
              <w:t>Asparagus</w:t>
            </w:r>
          </w:p>
        </w:tc>
        <w:tc>
          <w:tcPr>
            <w:tcW w:w="1997" w:type="dxa"/>
          </w:tcPr>
          <w:p w14:paraId="3972895E" w14:textId="77777777" w:rsidR="00470BE0" w:rsidRDefault="00050870">
            <w:pPr>
              <w:jc w:val="left"/>
              <w:divId w:val="1"/>
            </w:pPr>
            <w:r>
              <w:br/>
            </w:r>
            <w:r>
              <w:rPr>
                <w:sz w:val="18"/>
              </w:rPr>
              <w:t>Asperge</w:t>
            </w:r>
            <w:r>
              <w:br/>
            </w:r>
          </w:p>
        </w:tc>
        <w:tc>
          <w:tcPr>
            <w:tcW w:w="1997" w:type="dxa"/>
          </w:tcPr>
          <w:p w14:paraId="7A0CBB21" w14:textId="77777777" w:rsidR="00470BE0" w:rsidRDefault="00050870">
            <w:pPr>
              <w:jc w:val="left"/>
              <w:divId w:val="1"/>
            </w:pPr>
            <w:r>
              <w:br/>
            </w:r>
            <w:proofErr w:type="spellStart"/>
            <w:r>
              <w:rPr>
                <w:sz w:val="18"/>
              </w:rPr>
              <w:t>Spargel</w:t>
            </w:r>
            <w:proofErr w:type="spellEnd"/>
          </w:p>
        </w:tc>
        <w:tc>
          <w:tcPr>
            <w:tcW w:w="1997" w:type="dxa"/>
          </w:tcPr>
          <w:p w14:paraId="5573D4FA" w14:textId="77777777" w:rsidR="00470BE0" w:rsidRDefault="00050870">
            <w:pPr>
              <w:jc w:val="left"/>
              <w:divId w:val="1"/>
            </w:pPr>
            <w:r>
              <w:br/>
            </w:r>
            <w:proofErr w:type="spellStart"/>
            <w:r>
              <w:rPr>
                <w:sz w:val="18"/>
              </w:rPr>
              <w:t>Espárrago</w:t>
            </w:r>
            <w:proofErr w:type="spellEnd"/>
            <w:r>
              <w:br/>
            </w:r>
          </w:p>
        </w:tc>
      </w:tr>
    </w:tbl>
    <w:p w14:paraId="3CCB1D2B" w14:textId="77777777" w:rsidR="00470BE0" w:rsidRDefault="00470BE0">
      <w:pPr>
        <w:jc w:val="left"/>
        <w:rPr>
          <w:sz w:val="16"/>
          <w:szCs w:val="16"/>
        </w:rPr>
      </w:pPr>
    </w:p>
    <w:p w14:paraId="572AD881" w14:textId="77777777" w:rsidR="00470BE0" w:rsidRDefault="00050870">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w:t>
      </w:r>
      <w:proofErr w:type="gramStart"/>
      <w:r>
        <w:rPr>
          <w:rStyle w:val="StyleDoclangBold"/>
          <w:rFonts w:cs="Times New Roman"/>
          <w:b w:val="0"/>
          <w:bCs w:val="0"/>
        </w:rPr>
        <w:t>, in particular, to</w:t>
      </w:r>
      <w:proofErr w:type="gramEnd"/>
      <w:r>
        <w:rPr>
          <w:rStyle w:val="StyleDoclangBold"/>
          <w:rFonts w:cs="Times New Roman"/>
          <w:b w:val="0"/>
          <w:bCs w:val="0"/>
        </w:rPr>
        <w:t xml:space="preserve"> identify appropriate characteristics for the examination of DUS and production of harmonized variety descriptions.</w:t>
      </w:r>
      <w:r>
        <w:rPr>
          <w:rStyle w:val="EndnoteReference"/>
        </w:rPr>
        <w:t xml:space="preserve"> </w:t>
      </w:r>
    </w:p>
    <w:p w14:paraId="21C0BD8F" w14:textId="77777777" w:rsidR="00470BE0" w:rsidRDefault="00470BE0">
      <w:pPr>
        <w:jc w:val="left"/>
        <w:rPr>
          <w:color w:val="808080" w:themeColor="background1" w:themeShade="80"/>
        </w:rPr>
      </w:pPr>
    </w:p>
    <w:p w14:paraId="7A34D19D" w14:textId="77777777" w:rsidR="00470BE0" w:rsidRDefault="00050870">
      <w:pPr>
        <w:ind w:firstLineChars="50" w:firstLine="100"/>
        <w:jc w:val="left"/>
        <w:outlineLvl w:val="0"/>
        <w:rPr>
          <w:b/>
        </w:rPr>
      </w:pPr>
      <w:r>
        <w:rPr>
          <w:b/>
        </w:rPr>
        <w:t>ASSOCIATED DOCUMENTS</w:t>
      </w:r>
    </w:p>
    <w:p w14:paraId="575A7CDA" w14:textId="77777777" w:rsidR="00470BE0" w:rsidRDefault="00470BE0">
      <w:pPr>
        <w:jc w:val="left"/>
        <w:outlineLvl w:val="0"/>
        <w:rPr>
          <w:vertAlign w:val="superscript"/>
        </w:rPr>
      </w:pPr>
    </w:p>
    <w:p w14:paraId="4574AB1C" w14:textId="77777777" w:rsidR="00470BE0" w:rsidRDefault="00050870">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27D52AF0" w14:textId="77777777" w:rsidR="00470BE0" w:rsidRDefault="00050870">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r w:rsidRPr="0098409D">
        <w:rPr>
          <w:rStyle w:val="StyleDoclangBold"/>
          <w:rFonts w:cs="Times New Roman"/>
          <w:b w:val="0"/>
          <w:bCs w:val="0"/>
          <w:lang w:val="fr-CH"/>
        </w:rPr>
        <w:t>TGP documents.</w:t>
      </w:r>
    </w:p>
    <w:p w14:paraId="37DD03E4" w14:textId="77777777" w:rsidR="00470BE0" w:rsidRDefault="00470BE0">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p>
    <w:bookmarkEnd w:id="1"/>
    <w:bookmarkEnd w:id="2"/>
    <w:bookmarkEnd w:id="3"/>
    <w:p w14:paraId="34EB1F57" w14:textId="77777777" w:rsidR="00470BE0" w:rsidRDefault="00470BE0">
      <w:pPr>
        <w:pBdr>
          <w:top w:val="none" w:sz="0" w:space="1" w:color="auto"/>
          <w:left w:val="none" w:sz="0" w:space="4" w:color="auto"/>
          <w:bottom w:val="none" w:sz="0" w:space="3" w:color="auto"/>
          <w:right w:val="none" w:sz="0" w:space="4" w:color="auto"/>
        </w:pBdr>
        <w:ind w:firstLineChars="50" w:firstLine="100"/>
        <w:rPr>
          <w:szCs w:val="24"/>
          <w:lang w:val="fr-CH"/>
        </w:rPr>
      </w:pPr>
    </w:p>
    <w:p w14:paraId="3B1E1A75" w14:textId="77777777" w:rsidR="00470BE0" w:rsidRDefault="00050870">
      <w:pPr>
        <w:spacing w:after="200"/>
      </w:pPr>
      <w:r>
        <w:br w:type="page"/>
      </w:r>
      <w:r>
        <w:rPr>
          <w:u w:val="single"/>
        </w:rPr>
        <w:lastRenderedPageBreak/>
        <w:t>TABLE OF CONTENTS</w:t>
      </w:r>
      <w:r>
        <w:tab/>
      </w:r>
      <w:r>
        <w:tab/>
      </w:r>
      <w:r>
        <w:tab/>
      </w:r>
      <w:r>
        <w:tab/>
      </w:r>
      <w:r>
        <w:tab/>
      </w:r>
      <w:r>
        <w:tab/>
      </w:r>
      <w:r>
        <w:tab/>
      </w:r>
      <w:r>
        <w:tab/>
      </w:r>
      <w:r>
        <w:tab/>
      </w:r>
      <w:r>
        <w:tab/>
      </w:r>
      <w:r>
        <w:tab/>
        <w:t>PAGE</w:t>
      </w:r>
    </w:p>
    <w:p w14:paraId="0CE9C9C8" w14:textId="6579A499" w:rsidR="00470BE0" w:rsidRDefault="00050870">
      <w:pPr>
        <w:pStyle w:val="TOC1"/>
        <w:tabs>
          <w:tab w:val="left" w:pos="-1100"/>
          <w:tab w:val="right" w:leader="dot" w:pos="9976"/>
        </w:tabs>
      </w:pPr>
      <w:r>
        <w:fldChar w:fldCharType="begin"/>
      </w:r>
      <w:r>
        <w:instrText xml:space="preserve">TOC \o "1-3" \h \z </w:instrText>
      </w:r>
      <w:r>
        <w:fldChar w:fldCharType="separate"/>
      </w:r>
      <w:hyperlink w:anchor="_Toc_1_3_0000000001" w:history="1">
        <w:r>
          <w:rPr>
            <w:rStyle w:val="Hyperlink"/>
          </w:rPr>
          <w:t>1.</w:t>
        </w:r>
        <w:r>
          <w:tab/>
        </w:r>
        <w:r>
          <w:rPr>
            <w:rStyle w:val="Hyperlink"/>
          </w:rPr>
          <w:t>Subject of these Test Guidelines</w:t>
        </w:r>
        <w:r>
          <w:tab/>
        </w:r>
        <w:r>
          <w:fldChar w:fldCharType="begin"/>
        </w:r>
        <w:r>
          <w:instrText>PAGEREF _Toc_1_3_0000000001 \h</w:instrText>
        </w:r>
        <w:r>
          <w:fldChar w:fldCharType="separate"/>
        </w:r>
        <w:r w:rsidR="003A522E">
          <w:rPr>
            <w:noProof/>
          </w:rPr>
          <w:t>3</w:t>
        </w:r>
        <w:r>
          <w:fldChar w:fldCharType="end"/>
        </w:r>
      </w:hyperlink>
    </w:p>
    <w:p w14:paraId="7FEEB7DF" w14:textId="0F9FF06E" w:rsidR="00470BE0" w:rsidRDefault="00050870">
      <w:pPr>
        <w:pStyle w:val="TOC1"/>
        <w:tabs>
          <w:tab w:val="left" w:pos="-1100"/>
          <w:tab w:val="right" w:leader="dot" w:pos="9976"/>
        </w:tabs>
      </w:pPr>
      <w:hyperlink w:anchor="_Toc_1_3_0000000002" w:history="1">
        <w:r>
          <w:rPr>
            <w:rStyle w:val="Hyperlink"/>
          </w:rPr>
          <w:t>2.</w:t>
        </w:r>
        <w:r>
          <w:tab/>
        </w:r>
        <w:r>
          <w:rPr>
            <w:rStyle w:val="Hyperlink"/>
          </w:rPr>
          <w:t>Material Required</w:t>
        </w:r>
        <w:r>
          <w:tab/>
        </w:r>
        <w:r>
          <w:fldChar w:fldCharType="begin"/>
        </w:r>
        <w:r>
          <w:instrText>PAGEREF _Toc_1_3_0000000002 \h</w:instrText>
        </w:r>
        <w:r>
          <w:fldChar w:fldCharType="separate"/>
        </w:r>
        <w:r w:rsidR="003A522E">
          <w:rPr>
            <w:noProof/>
          </w:rPr>
          <w:t>3</w:t>
        </w:r>
        <w:r>
          <w:fldChar w:fldCharType="end"/>
        </w:r>
      </w:hyperlink>
    </w:p>
    <w:p w14:paraId="0410EB63" w14:textId="32585EA7" w:rsidR="00470BE0" w:rsidRDefault="00050870">
      <w:pPr>
        <w:pStyle w:val="TOC1"/>
        <w:tabs>
          <w:tab w:val="left" w:pos="-1100"/>
          <w:tab w:val="right" w:leader="dot" w:pos="9976"/>
        </w:tabs>
      </w:pPr>
      <w:hyperlink w:anchor="_Toc_1_3_0000000003" w:history="1">
        <w:r>
          <w:rPr>
            <w:rStyle w:val="Hyperlink"/>
          </w:rPr>
          <w:t>3.</w:t>
        </w:r>
        <w:r>
          <w:tab/>
        </w:r>
        <w:r>
          <w:rPr>
            <w:rStyle w:val="Hyperlink"/>
          </w:rPr>
          <w:t>Method of Examination</w:t>
        </w:r>
        <w:r>
          <w:tab/>
        </w:r>
        <w:r>
          <w:fldChar w:fldCharType="begin"/>
        </w:r>
        <w:r>
          <w:instrText>PAGEREF _Toc_1_3_0000000003 \h</w:instrText>
        </w:r>
        <w:r>
          <w:fldChar w:fldCharType="separate"/>
        </w:r>
        <w:r w:rsidR="003A522E">
          <w:rPr>
            <w:noProof/>
          </w:rPr>
          <w:t>3</w:t>
        </w:r>
        <w:r>
          <w:fldChar w:fldCharType="end"/>
        </w:r>
      </w:hyperlink>
    </w:p>
    <w:p w14:paraId="1822F4BB" w14:textId="7E4676C2" w:rsidR="00470BE0" w:rsidRDefault="00050870">
      <w:pPr>
        <w:pStyle w:val="TOC2"/>
        <w:tabs>
          <w:tab w:val="right" w:leader="dot" w:pos="9976"/>
        </w:tabs>
      </w:pPr>
      <w:hyperlink w:anchor="_Toc_1_3_0000000004" w:history="1">
        <w:r>
          <w:rPr>
            <w:rStyle w:val="Hyperlink"/>
          </w:rPr>
          <w:t>3.1  Number of Growing Cycles</w:t>
        </w:r>
        <w:r>
          <w:tab/>
        </w:r>
        <w:r>
          <w:fldChar w:fldCharType="begin"/>
        </w:r>
        <w:r>
          <w:instrText>PAGEREF _Toc_1_3_0000000004 \h</w:instrText>
        </w:r>
        <w:r>
          <w:fldChar w:fldCharType="separate"/>
        </w:r>
        <w:r w:rsidR="003A522E">
          <w:rPr>
            <w:noProof/>
          </w:rPr>
          <w:t>3</w:t>
        </w:r>
        <w:r>
          <w:fldChar w:fldCharType="end"/>
        </w:r>
      </w:hyperlink>
    </w:p>
    <w:p w14:paraId="10137384" w14:textId="69F709A1" w:rsidR="00470BE0" w:rsidRDefault="00050870">
      <w:pPr>
        <w:pStyle w:val="TOC2"/>
        <w:tabs>
          <w:tab w:val="right" w:leader="dot" w:pos="9976"/>
        </w:tabs>
      </w:pPr>
      <w:hyperlink w:anchor="_Toc_1_3_0000000005" w:history="1">
        <w:r>
          <w:rPr>
            <w:rStyle w:val="Hyperlink"/>
          </w:rPr>
          <w:t>3.2  Testing Place</w:t>
        </w:r>
        <w:r>
          <w:tab/>
        </w:r>
        <w:r>
          <w:fldChar w:fldCharType="begin"/>
        </w:r>
        <w:r>
          <w:instrText>PAGEREF _Toc_1_3_0000000005 \h</w:instrText>
        </w:r>
        <w:r>
          <w:fldChar w:fldCharType="separate"/>
        </w:r>
        <w:r w:rsidR="003A522E">
          <w:rPr>
            <w:noProof/>
          </w:rPr>
          <w:t>3</w:t>
        </w:r>
        <w:r>
          <w:fldChar w:fldCharType="end"/>
        </w:r>
      </w:hyperlink>
    </w:p>
    <w:p w14:paraId="554350AA" w14:textId="42E5ACAB" w:rsidR="00470BE0" w:rsidRDefault="00050870">
      <w:pPr>
        <w:pStyle w:val="TOC2"/>
        <w:tabs>
          <w:tab w:val="right" w:leader="dot" w:pos="9976"/>
        </w:tabs>
      </w:pPr>
      <w:hyperlink w:anchor="_Toc_1_3_0000000006" w:history="1">
        <w:r>
          <w:rPr>
            <w:rStyle w:val="Hyperlink"/>
          </w:rPr>
          <w:t>3.3  Conditions for Conducting the Examination</w:t>
        </w:r>
        <w:r>
          <w:tab/>
        </w:r>
        <w:r>
          <w:fldChar w:fldCharType="begin"/>
        </w:r>
        <w:r>
          <w:instrText>PAGEREF _Toc_1_3_0000000006 \h</w:instrText>
        </w:r>
        <w:r>
          <w:fldChar w:fldCharType="separate"/>
        </w:r>
        <w:r w:rsidR="003A522E">
          <w:rPr>
            <w:noProof/>
          </w:rPr>
          <w:t>3</w:t>
        </w:r>
        <w:r>
          <w:fldChar w:fldCharType="end"/>
        </w:r>
      </w:hyperlink>
    </w:p>
    <w:p w14:paraId="127A6F10" w14:textId="165B0819" w:rsidR="00470BE0" w:rsidRDefault="00050870">
      <w:pPr>
        <w:pStyle w:val="TOC2"/>
        <w:tabs>
          <w:tab w:val="right" w:leader="dot" w:pos="9976"/>
        </w:tabs>
      </w:pPr>
      <w:hyperlink w:anchor="_Toc_1_3_0000000007" w:history="1">
        <w:r>
          <w:rPr>
            <w:rStyle w:val="Hyperlink"/>
          </w:rPr>
          <w:t>3.4  Test Design</w:t>
        </w:r>
        <w:r>
          <w:tab/>
        </w:r>
        <w:r>
          <w:fldChar w:fldCharType="begin"/>
        </w:r>
        <w:r>
          <w:instrText>PAGEREF _Toc_1_3_0000000007 \h</w:instrText>
        </w:r>
        <w:r>
          <w:fldChar w:fldCharType="separate"/>
        </w:r>
        <w:r w:rsidR="003A522E">
          <w:rPr>
            <w:noProof/>
          </w:rPr>
          <w:t>3</w:t>
        </w:r>
        <w:r>
          <w:fldChar w:fldCharType="end"/>
        </w:r>
      </w:hyperlink>
    </w:p>
    <w:p w14:paraId="7E038277" w14:textId="1B3B020F" w:rsidR="00470BE0" w:rsidRDefault="00050870">
      <w:pPr>
        <w:pStyle w:val="TOC2"/>
        <w:tabs>
          <w:tab w:val="right" w:leader="dot" w:pos="9976"/>
        </w:tabs>
      </w:pPr>
      <w:hyperlink w:anchor="_Toc_1_3_0000000008" w:history="1">
        <w:r>
          <w:rPr>
            <w:rStyle w:val="Hyperlink"/>
          </w:rPr>
          <w:t>3.5  Additional Tests</w:t>
        </w:r>
        <w:r>
          <w:tab/>
        </w:r>
        <w:r>
          <w:fldChar w:fldCharType="begin"/>
        </w:r>
        <w:r>
          <w:instrText>PAGEREF _Toc_1_3_0000000008 \h</w:instrText>
        </w:r>
        <w:r>
          <w:fldChar w:fldCharType="separate"/>
        </w:r>
        <w:r w:rsidR="003A522E">
          <w:rPr>
            <w:noProof/>
          </w:rPr>
          <w:t>4</w:t>
        </w:r>
        <w:r>
          <w:fldChar w:fldCharType="end"/>
        </w:r>
      </w:hyperlink>
    </w:p>
    <w:p w14:paraId="67B0FE46" w14:textId="1BDF3DA7" w:rsidR="00470BE0" w:rsidRDefault="00050870">
      <w:pPr>
        <w:pStyle w:val="TOC1"/>
        <w:tabs>
          <w:tab w:val="left" w:pos="-1100"/>
          <w:tab w:val="right" w:leader="dot" w:pos="9976"/>
        </w:tabs>
      </w:pPr>
      <w:hyperlink w:anchor="_Toc_1_3_0000000009" w:history="1">
        <w:r>
          <w:rPr>
            <w:rStyle w:val="Hyperlink"/>
          </w:rPr>
          <w:t>4.</w:t>
        </w:r>
        <w:r>
          <w:tab/>
        </w:r>
        <w:r>
          <w:rPr>
            <w:rStyle w:val="Hyperlink"/>
          </w:rPr>
          <w:t>Assessment of Distinctness, Uniformity and Stability</w:t>
        </w:r>
        <w:r>
          <w:tab/>
        </w:r>
        <w:r>
          <w:fldChar w:fldCharType="begin"/>
        </w:r>
        <w:r>
          <w:instrText>PAGEREF _Toc_1_3_0000000009 \h</w:instrText>
        </w:r>
        <w:r>
          <w:fldChar w:fldCharType="separate"/>
        </w:r>
        <w:r w:rsidR="003A522E">
          <w:rPr>
            <w:noProof/>
          </w:rPr>
          <w:t>4</w:t>
        </w:r>
        <w:r>
          <w:fldChar w:fldCharType="end"/>
        </w:r>
      </w:hyperlink>
    </w:p>
    <w:p w14:paraId="0C17A4C4" w14:textId="4AB505F2" w:rsidR="00470BE0" w:rsidRDefault="00050870">
      <w:pPr>
        <w:pStyle w:val="TOC2"/>
        <w:tabs>
          <w:tab w:val="right" w:leader="dot" w:pos="9976"/>
        </w:tabs>
      </w:pPr>
      <w:hyperlink w:anchor="_Toc_1_3_0000000010" w:history="1">
        <w:r>
          <w:rPr>
            <w:rStyle w:val="Hyperlink"/>
          </w:rPr>
          <w:t>4.1  Distinctness</w:t>
        </w:r>
        <w:r>
          <w:tab/>
        </w:r>
        <w:r>
          <w:fldChar w:fldCharType="begin"/>
        </w:r>
        <w:r>
          <w:instrText>PAGEREF _Toc_1_3_0000000010 \h</w:instrText>
        </w:r>
        <w:r>
          <w:fldChar w:fldCharType="separate"/>
        </w:r>
        <w:r w:rsidR="003A522E">
          <w:rPr>
            <w:noProof/>
          </w:rPr>
          <w:t>4</w:t>
        </w:r>
        <w:r>
          <w:fldChar w:fldCharType="end"/>
        </w:r>
      </w:hyperlink>
    </w:p>
    <w:p w14:paraId="0218A4CF" w14:textId="4C0D6BB6" w:rsidR="00470BE0" w:rsidRDefault="00050870">
      <w:pPr>
        <w:pStyle w:val="TOC2"/>
        <w:tabs>
          <w:tab w:val="right" w:leader="dot" w:pos="9976"/>
        </w:tabs>
      </w:pPr>
      <w:hyperlink w:anchor="_Toc_1_3_0000000011" w:history="1">
        <w:r>
          <w:rPr>
            <w:rStyle w:val="Hyperlink"/>
          </w:rPr>
          <w:t>4.2  Uniformity</w:t>
        </w:r>
        <w:r>
          <w:tab/>
        </w:r>
        <w:r>
          <w:fldChar w:fldCharType="begin"/>
        </w:r>
        <w:r>
          <w:instrText>PAGEREF _Toc_1_3_0000000011 \h</w:instrText>
        </w:r>
        <w:r>
          <w:fldChar w:fldCharType="separate"/>
        </w:r>
        <w:r w:rsidR="003A522E">
          <w:rPr>
            <w:noProof/>
          </w:rPr>
          <w:t>5</w:t>
        </w:r>
        <w:r>
          <w:fldChar w:fldCharType="end"/>
        </w:r>
      </w:hyperlink>
    </w:p>
    <w:p w14:paraId="0677561F" w14:textId="601AB7DB" w:rsidR="00470BE0" w:rsidRDefault="00050870">
      <w:pPr>
        <w:pStyle w:val="TOC2"/>
        <w:tabs>
          <w:tab w:val="right" w:leader="dot" w:pos="9976"/>
        </w:tabs>
      </w:pPr>
      <w:hyperlink w:anchor="_Toc_1_3_0000000012" w:history="1">
        <w:r>
          <w:rPr>
            <w:rStyle w:val="Hyperlink"/>
          </w:rPr>
          <w:t>4.3  Stability</w:t>
        </w:r>
        <w:r>
          <w:tab/>
        </w:r>
        <w:r>
          <w:fldChar w:fldCharType="begin"/>
        </w:r>
        <w:r>
          <w:instrText>PAGEREF _Toc_1_3_0000000012 \h</w:instrText>
        </w:r>
        <w:r>
          <w:fldChar w:fldCharType="separate"/>
        </w:r>
        <w:r w:rsidR="003A522E">
          <w:rPr>
            <w:noProof/>
          </w:rPr>
          <w:t>5</w:t>
        </w:r>
        <w:r>
          <w:fldChar w:fldCharType="end"/>
        </w:r>
      </w:hyperlink>
    </w:p>
    <w:p w14:paraId="2B2F8A3A" w14:textId="7CB35FFC" w:rsidR="00470BE0" w:rsidRDefault="00050870">
      <w:pPr>
        <w:pStyle w:val="TOC1"/>
        <w:tabs>
          <w:tab w:val="left" w:pos="-1100"/>
          <w:tab w:val="right" w:leader="dot" w:pos="9976"/>
        </w:tabs>
      </w:pPr>
      <w:hyperlink w:anchor="_Toc_1_3_0000000013" w:history="1">
        <w:r>
          <w:rPr>
            <w:rStyle w:val="Hyperlink"/>
          </w:rPr>
          <w:t>5.</w:t>
        </w:r>
        <w:r>
          <w:tab/>
        </w:r>
        <w:r>
          <w:rPr>
            <w:rStyle w:val="Hyperlink"/>
          </w:rPr>
          <w:t>Grouping of Varieties and Organization of the Growing Trial</w:t>
        </w:r>
        <w:r>
          <w:tab/>
        </w:r>
        <w:r>
          <w:fldChar w:fldCharType="begin"/>
        </w:r>
        <w:r>
          <w:instrText>PAGEREF _Toc_1_3_0000000013 \h</w:instrText>
        </w:r>
        <w:r>
          <w:fldChar w:fldCharType="separate"/>
        </w:r>
        <w:r w:rsidR="003A522E">
          <w:rPr>
            <w:noProof/>
          </w:rPr>
          <w:t>5</w:t>
        </w:r>
        <w:r>
          <w:fldChar w:fldCharType="end"/>
        </w:r>
      </w:hyperlink>
    </w:p>
    <w:p w14:paraId="59D6AEEC" w14:textId="3D653B69" w:rsidR="00470BE0" w:rsidRDefault="00050870">
      <w:pPr>
        <w:pStyle w:val="TOC1"/>
        <w:tabs>
          <w:tab w:val="left" w:pos="-1100"/>
          <w:tab w:val="right" w:leader="dot" w:pos="9976"/>
        </w:tabs>
      </w:pPr>
      <w:hyperlink w:anchor="_Toc_1_3_0000000014" w:history="1">
        <w:r>
          <w:rPr>
            <w:rStyle w:val="Hyperlink"/>
          </w:rPr>
          <w:t>6.</w:t>
        </w:r>
        <w:r>
          <w:tab/>
        </w:r>
        <w:r>
          <w:rPr>
            <w:rStyle w:val="Hyperlink"/>
          </w:rPr>
          <w:t>Introduction to the Table of Characteristics</w:t>
        </w:r>
        <w:r>
          <w:tab/>
        </w:r>
        <w:r>
          <w:fldChar w:fldCharType="begin"/>
        </w:r>
        <w:r>
          <w:instrText>PAGEREF _Toc_1_3_0000000014 \h</w:instrText>
        </w:r>
        <w:r>
          <w:fldChar w:fldCharType="separate"/>
        </w:r>
        <w:r w:rsidR="003A522E">
          <w:rPr>
            <w:noProof/>
          </w:rPr>
          <w:t>6</w:t>
        </w:r>
        <w:r>
          <w:fldChar w:fldCharType="end"/>
        </w:r>
      </w:hyperlink>
    </w:p>
    <w:p w14:paraId="1C0178DA" w14:textId="2789770F" w:rsidR="00470BE0" w:rsidRDefault="00050870">
      <w:pPr>
        <w:pStyle w:val="TOC2"/>
        <w:tabs>
          <w:tab w:val="right" w:leader="dot" w:pos="9976"/>
        </w:tabs>
      </w:pPr>
      <w:hyperlink w:anchor="_Toc_1_3_0000000015" w:history="1">
        <w:r>
          <w:rPr>
            <w:rStyle w:val="Hyperlink"/>
          </w:rPr>
          <w:t>6.1  Categories of Characteristics</w:t>
        </w:r>
        <w:r>
          <w:tab/>
        </w:r>
        <w:r>
          <w:fldChar w:fldCharType="begin"/>
        </w:r>
        <w:r>
          <w:instrText>PAGEREF _Toc_1_3_0000000015 \h</w:instrText>
        </w:r>
        <w:r>
          <w:fldChar w:fldCharType="separate"/>
        </w:r>
        <w:r w:rsidR="003A522E">
          <w:rPr>
            <w:noProof/>
          </w:rPr>
          <w:t>6</w:t>
        </w:r>
        <w:r>
          <w:fldChar w:fldCharType="end"/>
        </w:r>
      </w:hyperlink>
    </w:p>
    <w:p w14:paraId="7F860E92" w14:textId="7B1C8EB2" w:rsidR="00470BE0" w:rsidRDefault="00050870">
      <w:pPr>
        <w:pStyle w:val="TOC2"/>
        <w:tabs>
          <w:tab w:val="right" w:leader="dot" w:pos="9976"/>
        </w:tabs>
      </w:pPr>
      <w:hyperlink w:anchor="_Toc_1_3_0000000016" w:history="1">
        <w:r>
          <w:rPr>
            <w:rStyle w:val="Hyperlink"/>
          </w:rPr>
          <w:t>6.2  States of Expression and Corresponding Notes</w:t>
        </w:r>
        <w:r>
          <w:tab/>
        </w:r>
        <w:r>
          <w:fldChar w:fldCharType="begin"/>
        </w:r>
        <w:r>
          <w:instrText>PAGEREF _Toc_1_3_0000000016 \h</w:instrText>
        </w:r>
        <w:r>
          <w:fldChar w:fldCharType="separate"/>
        </w:r>
        <w:r w:rsidR="003A522E">
          <w:rPr>
            <w:noProof/>
          </w:rPr>
          <w:t>6</w:t>
        </w:r>
        <w:r>
          <w:fldChar w:fldCharType="end"/>
        </w:r>
      </w:hyperlink>
    </w:p>
    <w:p w14:paraId="54E9ECE6" w14:textId="08A0FB98" w:rsidR="00470BE0" w:rsidRDefault="00050870">
      <w:pPr>
        <w:pStyle w:val="TOC2"/>
        <w:tabs>
          <w:tab w:val="right" w:leader="dot" w:pos="9976"/>
        </w:tabs>
      </w:pPr>
      <w:hyperlink w:anchor="_Toc_1_3_0000000017" w:history="1">
        <w:r>
          <w:rPr>
            <w:rStyle w:val="Hyperlink"/>
          </w:rPr>
          <w:t>6.3  Types of Expression</w:t>
        </w:r>
        <w:r>
          <w:tab/>
        </w:r>
        <w:r>
          <w:fldChar w:fldCharType="begin"/>
        </w:r>
        <w:r>
          <w:instrText>PAGEREF _Toc_1_3_0000000017 \h</w:instrText>
        </w:r>
        <w:r>
          <w:fldChar w:fldCharType="separate"/>
        </w:r>
        <w:r w:rsidR="003A522E">
          <w:rPr>
            <w:noProof/>
          </w:rPr>
          <w:t>6</w:t>
        </w:r>
        <w:r>
          <w:fldChar w:fldCharType="end"/>
        </w:r>
      </w:hyperlink>
    </w:p>
    <w:p w14:paraId="2D32291E" w14:textId="2022C01B" w:rsidR="00470BE0" w:rsidRDefault="00050870">
      <w:pPr>
        <w:pStyle w:val="TOC2"/>
        <w:tabs>
          <w:tab w:val="right" w:leader="dot" w:pos="9976"/>
        </w:tabs>
      </w:pPr>
      <w:hyperlink w:anchor="_Toc_1_3_0000000018" w:history="1">
        <w:r>
          <w:rPr>
            <w:rStyle w:val="Hyperlink"/>
          </w:rPr>
          <w:t>6.4  Example Varieties</w:t>
        </w:r>
        <w:r>
          <w:tab/>
        </w:r>
        <w:r>
          <w:fldChar w:fldCharType="begin"/>
        </w:r>
        <w:r>
          <w:instrText>PAGEREF _Toc_1_3_0000000018 \h</w:instrText>
        </w:r>
        <w:r>
          <w:fldChar w:fldCharType="separate"/>
        </w:r>
        <w:r w:rsidR="003A522E">
          <w:rPr>
            <w:noProof/>
          </w:rPr>
          <w:t>6</w:t>
        </w:r>
        <w:r>
          <w:fldChar w:fldCharType="end"/>
        </w:r>
      </w:hyperlink>
    </w:p>
    <w:p w14:paraId="78603D82" w14:textId="114D7126" w:rsidR="00470BE0" w:rsidRDefault="00050870">
      <w:pPr>
        <w:pStyle w:val="TOC2"/>
        <w:tabs>
          <w:tab w:val="right" w:leader="dot" w:pos="9976"/>
        </w:tabs>
      </w:pPr>
      <w:hyperlink w:anchor="_Toc_1_3_0000000019" w:history="1">
        <w:r>
          <w:rPr>
            <w:rStyle w:val="Hyperlink"/>
          </w:rPr>
          <w:t>6.5  Legend</w:t>
        </w:r>
        <w:r>
          <w:tab/>
        </w:r>
        <w:r>
          <w:fldChar w:fldCharType="begin"/>
        </w:r>
        <w:r>
          <w:instrText>PAGEREF _Toc_1_3_0000000019 \h</w:instrText>
        </w:r>
        <w:r>
          <w:fldChar w:fldCharType="separate"/>
        </w:r>
        <w:r w:rsidR="003A522E">
          <w:rPr>
            <w:noProof/>
          </w:rPr>
          <w:t>7</w:t>
        </w:r>
        <w:r>
          <w:fldChar w:fldCharType="end"/>
        </w:r>
      </w:hyperlink>
    </w:p>
    <w:p w14:paraId="1F24ADB9" w14:textId="3EF32F53" w:rsidR="00470BE0" w:rsidRDefault="00050870">
      <w:pPr>
        <w:pStyle w:val="TOC1"/>
        <w:tabs>
          <w:tab w:val="left" w:pos="-1100"/>
          <w:tab w:val="right" w:leader="dot" w:pos="9976"/>
        </w:tabs>
      </w:pPr>
      <w:hyperlink w:anchor="_Toc_1_3_0000000020" w:history="1">
        <w:r>
          <w:rPr>
            <w:rStyle w:val="Hyperlink"/>
          </w:rPr>
          <w:t>7.</w:t>
        </w:r>
        <w:r>
          <w:tab/>
        </w:r>
        <w:r>
          <w:rPr>
            <w:rStyle w:val="Hyperlink"/>
          </w:rPr>
          <w:t>Table of Characteristics/Tableau des caracteres/Merkmalstabelle/Tabla de caracteres</w:t>
        </w:r>
        <w:r>
          <w:tab/>
        </w:r>
        <w:r>
          <w:fldChar w:fldCharType="begin"/>
        </w:r>
        <w:r>
          <w:instrText>PAGEREF _Toc_1_3_0000000020 \h</w:instrText>
        </w:r>
        <w:r>
          <w:fldChar w:fldCharType="separate"/>
        </w:r>
        <w:r w:rsidR="003A522E">
          <w:rPr>
            <w:noProof/>
          </w:rPr>
          <w:t>8</w:t>
        </w:r>
        <w:r>
          <w:fldChar w:fldCharType="end"/>
        </w:r>
      </w:hyperlink>
    </w:p>
    <w:p w14:paraId="5D2951AB" w14:textId="3D903A4A" w:rsidR="00470BE0" w:rsidRDefault="00050870">
      <w:pPr>
        <w:pStyle w:val="TOC1"/>
        <w:tabs>
          <w:tab w:val="left" w:pos="-1100"/>
          <w:tab w:val="right" w:leader="dot" w:pos="9976"/>
        </w:tabs>
      </w:pPr>
      <w:hyperlink w:anchor="_Toc_1_3_0000000021" w:history="1">
        <w:r>
          <w:rPr>
            <w:rStyle w:val="Hyperlink"/>
          </w:rPr>
          <w:t>8.</w:t>
        </w:r>
        <w:r>
          <w:tab/>
        </w:r>
        <w:r>
          <w:rPr>
            <w:rStyle w:val="Hyperlink"/>
          </w:rPr>
          <w:t>Explanations on the Table of Characteristics</w:t>
        </w:r>
        <w:r>
          <w:tab/>
        </w:r>
        <w:r>
          <w:fldChar w:fldCharType="begin"/>
        </w:r>
        <w:r>
          <w:instrText>PAGEREF _Toc_1_3_0000000021 \h</w:instrText>
        </w:r>
        <w:r>
          <w:fldChar w:fldCharType="separate"/>
        </w:r>
        <w:r w:rsidR="003A522E">
          <w:rPr>
            <w:noProof/>
          </w:rPr>
          <w:t>13</w:t>
        </w:r>
        <w:r>
          <w:fldChar w:fldCharType="end"/>
        </w:r>
      </w:hyperlink>
    </w:p>
    <w:p w14:paraId="152F078F" w14:textId="15961B62" w:rsidR="00470BE0" w:rsidRDefault="00050870">
      <w:pPr>
        <w:pStyle w:val="TOC2"/>
        <w:tabs>
          <w:tab w:val="right" w:leader="dot" w:pos="9976"/>
        </w:tabs>
      </w:pPr>
      <w:hyperlink w:anchor="_Toc_1_3_0000000022" w:history="1">
        <w:r>
          <w:rPr>
            <w:rStyle w:val="Hyperlink"/>
          </w:rPr>
          <w:t>8.1  Explanations covering several characteristics</w:t>
        </w:r>
        <w:r>
          <w:tab/>
        </w:r>
        <w:r>
          <w:fldChar w:fldCharType="begin"/>
        </w:r>
        <w:r>
          <w:instrText>PAGEREF _Toc_1_3_0000000022 \h</w:instrText>
        </w:r>
        <w:r>
          <w:fldChar w:fldCharType="separate"/>
        </w:r>
        <w:r w:rsidR="003A522E">
          <w:rPr>
            <w:noProof/>
          </w:rPr>
          <w:t>13</w:t>
        </w:r>
        <w:r>
          <w:fldChar w:fldCharType="end"/>
        </w:r>
      </w:hyperlink>
    </w:p>
    <w:p w14:paraId="4841A4C8" w14:textId="72674DEE" w:rsidR="00470BE0" w:rsidRDefault="00050870">
      <w:pPr>
        <w:pStyle w:val="TOC2"/>
        <w:tabs>
          <w:tab w:val="right" w:leader="dot" w:pos="9976"/>
        </w:tabs>
      </w:pPr>
      <w:hyperlink w:anchor="_Toc_1_3_0000000023" w:history="1">
        <w:r>
          <w:rPr>
            <w:rStyle w:val="Hyperlink"/>
          </w:rPr>
          <w:t>8.2  Explanations for individual characteristics</w:t>
        </w:r>
        <w:r>
          <w:tab/>
        </w:r>
        <w:r>
          <w:fldChar w:fldCharType="begin"/>
        </w:r>
        <w:r>
          <w:instrText>PAGEREF _Toc_1_3_0000000023 \h</w:instrText>
        </w:r>
        <w:r>
          <w:fldChar w:fldCharType="separate"/>
        </w:r>
        <w:r w:rsidR="003A522E">
          <w:rPr>
            <w:noProof/>
          </w:rPr>
          <w:t>13</w:t>
        </w:r>
        <w:r>
          <w:fldChar w:fldCharType="end"/>
        </w:r>
      </w:hyperlink>
    </w:p>
    <w:p w14:paraId="195B7077" w14:textId="3CBFDCA1" w:rsidR="00470BE0" w:rsidRDefault="00050870">
      <w:pPr>
        <w:pStyle w:val="TOC1"/>
        <w:tabs>
          <w:tab w:val="left" w:pos="-1100"/>
          <w:tab w:val="right" w:leader="dot" w:pos="9976"/>
        </w:tabs>
      </w:pPr>
      <w:hyperlink w:anchor="_Toc_1_3_0000000024" w:history="1">
        <w:r>
          <w:rPr>
            <w:rStyle w:val="Hyperlink"/>
          </w:rPr>
          <w:t>9.</w:t>
        </w:r>
        <w:r>
          <w:tab/>
        </w:r>
        <w:r>
          <w:rPr>
            <w:rStyle w:val="Hyperlink"/>
          </w:rPr>
          <w:t>Literature</w:t>
        </w:r>
        <w:r>
          <w:tab/>
        </w:r>
        <w:r>
          <w:fldChar w:fldCharType="begin"/>
        </w:r>
        <w:r>
          <w:instrText>PAGEREF _Toc_1_3_0000000024 \h</w:instrText>
        </w:r>
        <w:r>
          <w:fldChar w:fldCharType="separate"/>
        </w:r>
        <w:r w:rsidR="003A522E">
          <w:rPr>
            <w:noProof/>
          </w:rPr>
          <w:t>18</w:t>
        </w:r>
        <w:r>
          <w:fldChar w:fldCharType="end"/>
        </w:r>
      </w:hyperlink>
    </w:p>
    <w:p w14:paraId="63F6369B" w14:textId="6FF36D3C" w:rsidR="00470BE0" w:rsidRDefault="00050870">
      <w:pPr>
        <w:pStyle w:val="TOC1"/>
        <w:tabs>
          <w:tab w:val="left" w:pos="-880"/>
          <w:tab w:val="right" w:leader="dot" w:pos="9976"/>
        </w:tabs>
      </w:pPr>
      <w:hyperlink w:anchor="_Toc_1_3_0000000025" w:history="1">
        <w:r>
          <w:rPr>
            <w:rStyle w:val="Hyperlink"/>
          </w:rPr>
          <w:t>10.</w:t>
        </w:r>
        <w:r>
          <w:tab/>
        </w:r>
        <w:r>
          <w:rPr>
            <w:rStyle w:val="Hyperlink"/>
          </w:rPr>
          <w:t>Technical Questionnaire</w:t>
        </w:r>
        <w:r>
          <w:tab/>
        </w:r>
        <w:r>
          <w:fldChar w:fldCharType="begin"/>
        </w:r>
        <w:r>
          <w:instrText>PAGEREF _Toc_1_3_0000000025 \h</w:instrText>
        </w:r>
        <w:r>
          <w:fldChar w:fldCharType="separate"/>
        </w:r>
        <w:r w:rsidR="003A522E">
          <w:rPr>
            <w:noProof/>
          </w:rPr>
          <w:t>19</w:t>
        </w:r>
        <w:r>
          <w:fldChar w:fldCharType="end"/>
        </w:r>
      </w:hyperlink>
    </w:p>
    <w:p w14:paraId="7799CD0B" w14:textId="77777777" w:rsidR="00470BE0" w:rsidRDefault="00050870">
      <w:pPr>
        <w:spacing w:after="200"/>
      </w:pPr>
      <w:r>
        <w:fldChar w:fldCharType="end"/>
      </w:r>
      <w:r>
        <w:br w:type="page"/>
      </w:r>
    </w:p>
    <w:p w14:paraId="625C1F0C" w14:textId="77777777" w:rsidR="00470BE0" w:rsidRDefault="00050870">
      <w:pPr>
        <w:pStyle w:val="Heading1"/>
      </w:pPr>
      <w:bookmarkStart w:id="4" w:name="_Toc_1_3_0000000001"/>
      <w:r>
        <w:lastRenderedPageBreak/>
        <w:t>Subject of these Test Guidelines</w:t>
      </w:r>
      <w:bookmarkEnd w:id="4"/>
    </w:p>
    <w:p w14:paraId="031FF989" w14:textId="77777777" w:rsidR="00470BE0" w:rsidRDefault="00470BE0"/>
    <w:p w14:paraId="7CB4BF01" w14:textId="54BE9E22" w:rsidR="00470BE0" w:rsidRDefault="00050870">
      <w:r>
        <w:tab/>
        <w:t xml:space="preserve">These Test Guidelines apply to all varieties of </w:t>
      </w:r>
      <w:r>
        <w:rPr>
          <w:i/>
        </w:rPr>
        <w:t>Asparagus officinalis</w:t>
      </w:r>
      <w:r>
        <w:t xml:space="preserve"> L.</w:t>
      </w:r>
    </w:p>
    <w:p w14:paraId="3D107916" w14:textId="77777777" w:rsidR="00470BE0" w:rsidRDefault="00470BE0"/>
    <w:p w14:paraId="3C0204CE" w14:textId="77777777" w:rsidR="00470BE0" w:rsidRDefault="00470BE0"/>
    <w:p w14:paraId="347F1513" w14:textId="77777777" w:rsidR="00470BE0" w:rsidRDefault="00050870">
      <w:pPr>
        <w:pStyle w:val="Heading1"/>
      </w:pPr>
      <w:bookmarkStart w:id="5" w:name="_Toc_1_3_0000000002"/>
      <w:r>
        <w:t>Material Required</w:t>
      </w:r>
      <w:bookmarkEnd w:id="5"/>
    </w:p>
    <w:p w14:paraId="0A584343" w14:textId="77777777" w:rsidR="00470BE0" w:rsidRDefault="00470BE0"/>
    <w:p w14:paraId="77190E25" w14:textId="77777777" w:rsidR="00470BE0" w:rsidRDefault="00050870">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1740931C" w14:textId="77777777" w:rsidR="00470BE0" w:rsidRDefault="00470BE0"/>
    <w:p w14:paraId="235861C8" w14:textId="2FC5629B" w:rsidR="00470BE0" w:rsidRDefault="00050870">
      <w:pPr>
        <w:ind w:left="700" w:hanging="700"/>
      </w:pPr>
      <w:r>
        <w:t>2.2</w:t>
      </w:r>
      <w:r>
        <w:tab/>
        <w:t>The material is to be supplied in the form of seeds or plants.</w:t>
      </w:r>
    </w:p>
    <w:p w14:paraId="10ABE983" w14:textId="77777777" w:rsidR="00470BE0" w:rsidRDefault="00470BE0"/>
    <w:p w14:paraId="2E29EE61" w14:textId="77777777" w:rsidR="00470BE0" w:rsidRDefault="00050870">
      <w:r>
        <w:t>2.3</w:t>
      </w:r>
      <w:r>
        <w:tab/>
        <w:t xml:space="preserve">The minimum quantity of plant material, to be supplied by the applicant, should be: </w:t>
      </w:r>
    </w:p>
    <w:p w14:paraId="19AAC406" w14:textId="77777777" w:rsidR="00470BE0" w:rsidRDefault="00470BE0"/>
    <w:p w14:paraId="472EEA47" w14:textId="77777777" w:rsidR="00470BE0" w:rsidRDefault="00050870">
      <w:pPr>
        <w:ind w:left="600"/>
        <w:jc w:val="center"/>
      </w:pPr>
      <w:r>
        <w:t>Seed-propagated varieties: 600 seeds</w:t>
      </w:r>
      <w:r>
        <w:br/>
        <w:t>Vegetatively propagated varieties: 30 plants </w:t>
      </w:r>
    </w:p>
    <w:p w14:paraId="6DDE864C" w14:textId="77777777" w:rsidR="00470BE0" w:rsidRDefault="00470BE0"/>
    <w:p w14:paraId="0CD31004" w14:textId="77777777" w:rsidR="00470BE0" w:rsidRDefault="00050870">
      <w:r>
        <w:t>In the case of seed, the seed should meet the minimum requirements for germination, species and analytical purity, health and moisture content, specified by the competent authority.</w:t>
      </w:r>
    </w:p>
    <w:p w14:paraId="181A2D6A" w14:textId="77777777" w:rsidR="00470BE0" w:rsidRDefault="00470BE0"/>
    <w:p w14:paraId="3F4D0BAE" w14:textId="77777777" w:rsidR="00470BE0" w:rsidRDefault="00050870">
      <w:r>
        <w:t>2.4</w:t>
      </w:r>
      <w:r>
        <w:tab/>
        <w:t xml:space="preserve">The plant material supplied should be visibly healthy, not lacking in vigor, nor affected by any important pest or disease. </w:t>
      </w:r>
    </w:p>
    <w:p w14:paraId="09C5F9B1" w14:textId="77777777" w:rsidR="00470BE0" w:rsidRDefault="00470BE0"/>
    <w:p w14:paraId="0B08A8DC" w14:textId="77777777" w:rsidR="00470BE0" w:rsidRDefault="00050870">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6642C42E" w14:textId="77777777" w:rsidR="00470BE0" w:rsidRDefault="00470BE0"/>
    <w:p w14:paraId="2A6D04C2" w14:textId="77777777" w:rsidR="00470BE0" w:rsidRDefault="00470BE0"/>
    <w:p w14:paraId="335C5D78" w14:textId="77777777" w:rsidR="00470BE0" w:rsidRDefault="00050870">
      <w:pPr>
        <w:pStyle w:val="Heading1"/>
      </w:pPr>
      <w:bookmarkStart w:id="6" w:name="_Toc_1_3_0000000003"/>
      <w:r>
        <w:t>Method of Examination</w:t>
      </w:r>
      <w:bookmarkEnd w:id="6"/>
    </w:p>
    <w:p w14:paraId="797A9A02" w14:textId="77777777" w:rsidR="00470BE0" w:rsidRDefault="00470BE0"/>
    <w:p w14:paraId="6F7341A0" w14:textId="77777777" w:rsidR="00470BE0" w:rsidRDefault="00050870">
      <w:pPr>
        <w:pStyle w:val="Heading2"/>
      </w:pPr>
      <w:bookmarkStart w:id="7" w:name="_Toc_1_3_0000000004"/>
      <w:proofErr w:type="gramStart"/>
      <w:r>
        <w:t>3.1  Number</w:t>
      </w:r>
      <w:proofErr w:type="gramEnd"/>
      <w:r>
        <w:t xml:space="preserve"> of Growing Cycles</w:t>
      </w:r>
      <w:bookmarkEnd w:id="7"/>
    </w:p>
    <w:p w14:paraId="33A97D8E" w14:textId="77777777" w:rsidR="00470BE0" w:rsidRDefault="00470BE0"/>
    <w:p w14:paraId="08426FC1" w14:textId="77777777" w:rsidR="00470BE0" w:rsidRDefault="00050870">
      <w:pPr>
        <w:ind w:left="700" w:hanging="700"/>
      </w:pPr>
      <w:r>
        <w:t>3.1.1</w:t>
      </w:r>
      <w:r>
        <w:tab/>
        <w:t>The minimum duration of tests should normally be two independent growing cycles.</w:t>
      </w:r>
    </w:p>
    <w:p w14:paraId="77C5F74E" w14:textId="77777777" w:rsidR="00470BE0" w:rsidRDefault="00470BE0"/>
    <w:p w14:paraId="00AD7462" w14:textId="77777777" w:rsidR="00470BE0" w:rsidRDefault="00050870">
      <w:r>
        <w:t>3.1.2</w:t>
      </w:r>
      <w:r>
        <w:tab/>
        <w:t>The two independent growing cycles may be observed from a single planting, examined in two separate growing cycles.</w:t>
      </w:r>
    </w:p>
    <w:p w14:paraId="19568F9F" w14:textId="77777777" w:rsidR="00470BE0" w:rsidRDefault="00470BE0"/>
    <w:p w14:paraId="28D08D32" w14:textId="77777777" w:rsidR="00470BE0" w:rsidRDefault="00050870">
      <w:r>
        <w:t>3.1.3</w:t>
      </w:r>
      <w:r>
        <w:tab/>
        <w:t>The testing of a variety may be concluded when the competent authority can determine with certainty the outcome of the test.</w:t>
      </w:r>
    </w:p>
    <w:p w14:paraId="63C5929D" w14:textId="77777777" w:rsidR="00470BE0" w:rsidRDefault="00470BE0"/>
    <w:p w14:paraId="2D967242" w14:textId="77777777" w:rsidR="00470BE0" w:rsidRDefault="00050870">
      <w:pPr>
        <w:pStyle w:val="Heading2"/>
      </w:pPr>
      <w:bookmarkStart w:id="8" w:name="_Toc_1_3_0000000005"/>
      <w:proofErr w:type="gramStart"/>
      <w:r>
        <w:t>3.2  Testing</w:t>
      </w:r>
      <w:proofErr w:type="gramEnd"/>
      <w:r>
        <w:t xml:space="preserve"> Place</w:t>
      </w:r>
      <w:bookmarkEnd w:id="8"/>
    </w:p>
    <w:p w14:paraId="7FAA0844" w14:textId="77777777" w:rsidR="00470BE0" w:rsidRDefault="00470BE0"/>
    <w:p w14:paraId="390C250B" w14:textId="77777777" w:rsidR="00470BE0" w:rsidRDefault="00050870">
      <w:r>
        <w:tab/>
        <w:t>Tests are normally conducted at one place.  In the case of tests conducted at more than one place, guidance is provided in TGP/9 “Examining Distinctness”.</w:t>
      </w:r>
    </w:p>
    <w:p w14:paraId="21F5F914" w14:textId="77777777" w:rsidR="00470BE0" w:rsidRDefault="00470BE0"/>
    <w:p w14:paraId="7461452F" w14:textId="77777777" w:rsidR="00470BE0" w:rsidRDefault="00050870">
      <w:pPr>
        <w:pStyle w:val="Heading2"/>
      </w:pPr>
      <w:bookmarkStart w:id="9" w:name="_Toc_1_3_0000000006"/>
      <w:proofErr w:type="gramStart"/>
      <w:r>
        <w:t>3.3  Conditions</w:t>
      </w:r>
      <w:proofErr w:type="gramEnd"/>
      <w:r>
        <w:t xml:space="preserve"> for Conducting the Examination</w:t>
      </w:r>
      <w:bookmarkEnd w:id="9"/>
    </w:p>
    <w:p w14:paraId="52A822DF" w14:textId="77777777" w:rsidR="00470BE0" w:rsidRDefault="00470BE0"/>
    <w:p w14:paraId="174E9629" w14:textId="77777777" w:rsidR="00470BE0" w:rsidRDefault="00050870">
      <w:r>
        <w:t>3.3.1</w:t>
      </w:r>
      <w:r>
        <w:tab/>
        <w:t>The tests should be carried out under conditions ensuring satisfactory growth for the expression of the relevant characteristics of the variety and for the conduct of the examination.</w:t>
      </w:r>
    </w:p>
    <w:p w14:paraId="3CE371DF" w14:textId="77777777" w:rsidR="00470BE0" w:rsidRDefault="00470BE0"/>
    <w:p w14:paraId="7C943CB8" w14:textId="77777777" w:rsidR="00470BE0" w:rsidRDefault="00050870">
      <w:r>
        <w:t>3.3.2</w:t>
      </w:r>
      <w:r>
        <w:tab/>
        <w:t>The optimum stage of development for the assessment of each characteristic is indicated by a number in the Table of Characteristics.  The stages of development denoted by each number are described in Chapter 8.</w:t>
      </w:r>
    </w:p>
    <w:p w14:paraId="5DEA4E56" w14:textId="77777777" w:rsidR="00470BE0" w:rsidRDefault="00470BE0"/>
    <w:p w14:paraId="00CC1DE0" w14:textId="77777777" w:rsidR="00470BE0" w:rsidRDefault="00050870">
      <w:pPr>
        <w:pStyle w:val="Heading2"/>
      </w:pPr>
      <w:bookmarkStart w:id="10" w:name="_Toc_1_3_0000000007"/>
      <w:proofErr w:type="gramStart"/>
      <w:r>
        <w:t>3.4  Test</w:t>
      </w:r>
      <w:proofErr w:type="gramEnd"/>
      <w:r>
        <w:t xml:space="preserve"> Design</w:t>
      </w:r>
      <w:bookmarkEnd w:id="10"/>
    </w:p>
    <w:p w14:paraId="31A2CBAE" w14:textId="77777777" w:rsidR="00470BE0" w:rsidRDefault="00470BE0"/>
    <w:p w14:paraId="5A4E2BB5" w14:textId="38C0C8BE" w:rsidR="00470BE0" w:rsidRDefault="00050870" w:rsidP="00E41C98">
      <w:r>
        <w:t>3.4.1</w:t>
      </w:r>
      <w:r>
        <w:tab/>
        <w:t>In the case of seed-propagated varieties, each test should be designed to result in a total of at least 40</w:t>
      </w:r>
      <w:r w:rsidR="00E41C98">
        <w:t> </w:t>
      </w:r>
      <w:r>
        <w:t>plants which should be divided between at least 2 replicates.</w:t>
      </w:r>
    </w:p>
    <w:p w14:paraId="03EFB718" w14:textId="77777777" w:rsidR="00470BE0" w:rsidRDefault="00470BE0" w:rsidP="00E41C98"/>
    <w:p w14:paraId="1E4FBC42" w14:textId="56E1F5FE" w:rsidR="00470BE0" w:rsidRDefault="00050870" w:rsidP="00E41C98">
      <w:r>
        <w:t>3.4.2</w:t>
      </w:r>
      <w:r>
        <w:tab/>
        <w:t>In the case of vegetatively propagated varieties, each test should be designed to result in a total of at least 20 plants which should be divided between at least 2 replicates.</w:t>
      </w:r>
    </w:p>
    <w:p w14:paraId="73F5EDB7" w14:textId="77777777" w:rsidR="00470BE0" w:rsidRDefault="00470BE0" w:rsidP="00E41C98"/>
    <w:p w14:paraId="3CAD7918" w14:textId="77777777" w:rsidR="00470BE0" w:rsidRDefault="00050870">
      <w:pPr>
        <w:jc w:val="left"/>
      </w:pPr>
      <w:r>
        <w:lastRenderedPageBreak/>
        <w:t>3.4.3</w:t>
      </w:r>
      <w:r>
        <w:tab/>
        <w:t>The design of the tests should be such that plants or parts of plants may be removed for measurement or counting without prejudice to the observations which must be made up to the end of the growing cycle.</w:t>
      </w:r>
    </w:p>
    <w:p w14:paraId="60231884" w14:textId="77777777" w:rsidR="00470BE0" w:rsidRDefault="00470BE0"/>
    <w:p w14:paraId="3D7057D8" w14:textId="77777777" w:rsidR="00470BE0" w:rsidRDefault="00050870">
      <w:pPr>
        <w:pStyle w:val="Heading2"/>
      </w:pPr>
      <w:bookmarkStart w:id="11" w:name="_Toc_1_3_0000000008"/>
      <w:proofErr w:type="gramStart"/>
      <w:r>
        <w:t>3.5  Additional</w:t>
      </w:r>
      <w:proofErr w:type="gramEnd"/>
      <w:r>
        <w:t xml:space="preserve"> Tests</w:t>
      </w:r>
      <w:bookmarkEnd w:id="11"/>
    </w:p>
    <w:p w14:paraId="19E6D5C8" w14:textId="77777777" w:rsidR="00470BE0" w:rsidRDefault="00470BE0"/>
    <w:p w14:paraId="47A42B1A" w14:textId="77777777" w:rsidR="00470BE0" w:rsidRDefault="00050870">
      <w:r>
        <w:tab/>
        <w:t>Additional tests, for examining relevant characteristics, may be established.</w:t>
      </w:r>
    </w:p>
    <w:p w14:paraId="00166F4C" w14:textId="77777777" w:rsidR="00470BE0" w:rsidRDefault="00470BE0"/>
    <w:p w14:paraId="77B86AD5" w14:textId="77777777" w:rsidR="00470BE0" w:rsidRDefault="00470BE0"/>
    <w:p w14:paraId="78E75E5E" w14:textId="77777777" w:rsidR="00470BE0" w:rsidRDefault="00050870">
      <w:pPr>
        <w:pStyle w:val="Heading1"/>
      </w:pPr>
      <w:bookmarkStart w:id="12" w:name="_Toc_1_3_0000000009"/>
      <w:r>
        <w:t>Assessment of Distinctness, Uniformity and Stability</w:t>
      </w:r>
      <w:bookmarkEnd w:id="12"/>
    </w:p>
    <w:p w14:paraId="5F1C46D7" w14:textId="77777777" w:rsidR="00470BE0" w:rsidRDefault="00470BE0"/>
    <w:p w14:paraId="5AD68856" w14:textId="77777777" w:rsidR="00470BE0" w:rsidRDefault="00050870">
      <w:pPr>
        <w:pStyle w:val="Heading2"/>
      </w:pPr>
      <w:bookmarkStart w:id="13" w:name="_Toc_1_3_0000000010"/>
      <w:proofErr w:type="gramStart"/>
      <w:r>
        <w:t>4.1  Distinctness</w:t>
      </w:r>
      <w:bookmarkEnd w:id="13"/>
      <w:proofErr w:type="gramEnd"/>
    </w:p>
    <w:p w14:paraId="73392A19" w14:textId="77777777" w:rsidR="00470BE0" w:rsidRDefault="00470BE0"/>
    <w:p w14:paraId="7310FFA2" w14:textId="77777777" w:rsidR="00470BE0" w:rsidRDefault="00050870">
      <w:r>
        <w:t>4.1.1</w:t>
      </w:r>
      <w:r>
        <w:tab/>
        <w:t>General Recommendations</w:t>
      </w:r>
    </w:p>
    <w:p w14:paraId="6E2BE21C" w14:textId="77777777" w:rsidR="00470BE0" w:rsidRDefault="00470BE0"/>
    <w:p w14:paraId="248E3A8B" w14:textId="77777777" w:rsidR="00470BE0" w:rsidRDefault="00050870">
      <w:r>
        <w:t>It is of particular importance for users of these Test Guidelines to consult the General Introduction prior to making decisions regarding distinctness. However, the following points are provided for elaboration or emphasis in these Test Guidelines.</w:t>
      </w:r>
    </w:p>
    <w:p w14:paraId="7F68AF66" w14:textId="77777777" w:rsidR="00470BE0" w:rsidRDefault="00470BE0"/>
    <w:p w14:paraId="6E1DD224" w14:textId="77777777" w:rsidR="00470BE0" w:rsidRDefault="00050870">
      <w:r>
        <w:t>4.1.2</w:t>
      </w:r>
      <w:r>
        <w:tab/>
        <w:t>Consistent Differences</w:t>
      </w:r>
    </w:p>
    <w:p w14:paraId="0913931C" w14:textId="77777777" w:rsidR="00470BE0" w:rsidRDefault="00470BE0"/>
    <w:p w14:paraId="4EFF5F87" w14:textId="77777777" w:rsidR="00470BE0" w:rsidRDefault="00050870">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3600AD63" w14:textId="77777777" w:rsidR="00470BE0" w:rsidRDefault="00470BE0"/>
    <w:p w14:paraId="530885A8" w14:textId="77777777" w:rsidR="00470BE0" w:rsidRDefault="00050870">
      <w:r>
        <w:t>4.1.3</w:t>
      </w:r>
      <w:r>
        <w:tab/>
        <w:t>Clear Differences</w:t>
      </w:r>
    </w:p>
    <w:p w14:paraId="08FC5DF1" w14:textId="77777777" w:rsidR="00470BE0" w:rsidRDefault="00470BE0"/>
    <w:p w14:paraId="54ACAD35" w14:textId="77777777" w:rsidR="00470BE0" w:rsidRDefault="00050870">
      <w:r>
        <w:t>Determining whether a difference between two varieties is clear depends on many factors, and should consider</w:t>
      </w:r>
      <w:proofErr w:type="gramStart"/>
      <w:r>
        <w:t>, in particular, the</w:t>
      </w:r>
      <w:proofErr w:type="gramEnd"/>
      <w:r>
        <w:t xml:space="preserv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7F7DAF1B" w14:textId="77777777" w:rsidR="00470BE0" w:rsidRDefault="00470BE0"/>
    <w:p w14:paraId="13B38B62" w14:textId="77777777" w:rsidR="00470BE0" w:rsidRDefault="00050870">
      <w:r>
        <w:t>4.1.4</w:t>
      </w:r>
      <w:r>
        <w:tab/>
        <w:t>Number of Plants or Parts of Plants to be Examined</w:t>
      </w:r>
    </w:p>
    <w:p w14:paraId="69F6E9B8" w14:textId="77777777" w:rsidR="00470BE0" w:rsidRDefault="00470BE0"/>
    <w:p w14:paraId="40711DBF" w14:textId="77777777" w:rsidR="00470BE0" w:rsidRDefault="00050870">
      <w:r>
        <w:t>In the case of seed-propagated varieties, unless otherwise indicated, for the purposes of distinctness, all observations on single plants should be made on 40 plants or parts taken from each of 40 plants and any other observation made on all plants in the test, disregarding any off-type plants.</w:t>
      </w:r>
    </w:p>
    <w:p w14:paraId="4E8F036D" w14:textId="77777777" w:rsidR="00470BE0" w:rsidRDefault="00470BE0"/>
    <w:p w14:paraId="5F833AAC" w14:textId="77777777" w:rsidR="00470BE0" w:rsidRDefault="00050870">
      <w:r>
        <w:t>In the case of observations of parts taken from single plants, the number of parts to be taken from each of the plants should be 20.</w:t>
      </w:r>
    </w:p>
    <w:p w14:paraId="486EBCAA" w14:textId="77777777" w:rsidR="00470BE0" w:rsidRDefault="00470BE0"/>
    <w:p w14:paraId="5B4899FA" w14:textId="77777777" w:rsidR="00470BE0" w:rsidRDefault="00050870">
      <w:r>
        <w:t>In the case of vegetatively propagated varieties, unless otherwise indicated, for the purposes of distinctness, all observations on single plants should be made on 20 plants or parts taken from each of 20 plants and any other observation made on all plants in the test, disregarding any off-type plants.</w:t>
      </w:r>
    </w:p>
    <w:p w14:paraId="0B47EBF5" w14:textId="77777777" w:rsidR="00470BE0" w:rsidRDefault="00470BE0"/>
    <w:p w14:paraId="6133CB34" w14:textId="77777777" w:rsidR="00470BE0" w:rsidRDefault="00050870">
      <w:r>
        <w:t>In the case of observations of parts taken from single plants, the number of parts to be taken from each of the plants should be 10.</w:t>
      </w:r>
    </w:p>
    <w:p w14:paraId="1B076262" w14:textId="77777777" w:rsidR="00470BE0" w:rsidRDefault="00470BE0"/>
    <w:p w14:paraId="055610F0" w14:textId="77777777" w:rsidR="00470BE0" w:rsidRDefault="00050870">
      <w:r>
        <w:t>4.1.5</w:t>
      </w:r>
      <w:r>
        <w:tab/>
        <w:t>Method of Observation</w:t>
      </w:r>
    </w:p>
    <w:p w14:paraId="51D477AA" w14:textId="77777777" w:rsidR="00470BE0" w:rsidRDefault="00470BE0"/>
    <w:p w14:paraId="5EFFA29A" w14:textId="77777777" w:rsidR="00470BE0" w:rsidRDefault="00050870">
      <w:r>
        <w:t>The recommended method of observing the characteristic for the purposes of distinctness is indicated by the following key in the Table of Characteristics (see document TGP/9 “Examining Distinctness”, Section 4 “Observation of characteristics”):</w:t>
      </w:r>
    </w:p>
    <w:p w14:paraId="100DD2BA" w14:textId="77777777" w:rsidR="00470BE0" w:rsidRDefault="00470BE0"/>
    <w:p w14:paraId="7D59E8CE" w14:textId="77777777" w:rsidR="00470BE0" w:rsidRDefault="00050870">
      <w:r>
        <w:t>MG: single measurement of a group of plants or parts of plants</w:t>
      </w:r>
    </w:p>
    <w:p w14:paraId="7D4532B9" w14:textId="77777777" w:rsidR="00470BE0" w:rsidRDefault="00050870">
      <w:r>
        <w:t xml:space="preserve">MS: measurement of </w:t>
      </w:r>
      <w:proofErr w:type="gramStart"/>
      <w:r>
        <w:t>a number of</w:t>
      </w:r>
      <w:proofErr w:type="gramEnd"/>
      <w:r>
        <w:t xml:space="preserve"> individual plants or parts of plants</w:t>
      </w:r>
    </w:p>
    <w:p w14:paraId="62B7E834" w14:textId="77777777" w:rsidR="00470BE0" w:rsidRDefault="00050870">
      <w:r>
        <w:t>VG: visual assessment by a single observation of a group of plants or parts of plants</w:t>
      </w:r>
    </w:p>
    <w:p w14:paraId="4453FC9D" w14:textId="77777777" w:rsidR="00470BE0" w:rsidRDefault="00050870">
      <w:r>
        <w:t>VS: visual assessment by observation of individual plants or parts of plants”):</w:t>
      </w:r>
    </w:p>
    <w:p w14:paraId="650EF830" w14:textId="77777777" w:rsidR="00470BE0" w:rsidRDefault="00470BE0"/>
    <w:p w14:paraId="0A542B86" w14:textId="77777777" w:rsidR="00470BE0" w:rsidRDefault="00050870" w:rsidP="00E41C98">
      <w:pPr>
        <w:keepNext/>
      </w:pPr>
      <w:r>
        <w:lastRenderedPageBreak/>
        <w:t>Type of observation:  visual (V) or measurement (M)</w:t>
      </w:r>
    </w:p>
    <w:p w14:paraId="5A165E3D" w14:textId="77777777" w:rsidR="00470BE0" w:rsidRDefault="00470BE0" w:rsidP="00E41C98">
      <w:pPr>
        <w:keepNext/>
      </w:pPr>
    </w:p>
    <w:p w14:paraId="272A2A98" w14:textId="77777777" w:rsidR="00470BE0" w:rsidRDefault="00050870">
      <w:r>
        <w:t xml:space="preserve">“Visual” observation (V) is an observation made </w:t>
      </w:r>
      <w:proofErr w:type="gramStart"/>
      <w:r>
        <w:t>on the basis of</w:t>
      </w:r>
      <w:proofErr w:type="gramEnd"/>
      <w:r>
        <w:t xml:space="preserve">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17B0DA4B" w14:textId="77777777" w:rsidR="00470BE0" w:rsidRDefault="00470BE0"/>
    <w:p w14:paraId="76B33740" w14:textId="77777777" w:rsidR="00470BE0" w:rsidRDefault="00050870">
      <w:r>
        <w:t>Type of record: for a group of plants (G) or for single, individual plants (S)</w:t>
      </w:r>
    </w:p>
    <w:p w14:paraId="545B8171" w14:textId="77777777" w:rsidR="00470BE0" w:rsidRDefault="00470BE0"/>
    <w:p w14:paraId="5581BB2B" w14:textId="77777777" w:rsidR="00470BE0" w:rsidRDefault="00050870">
      <w:r>
        <w:t>For the purposes of distinctness, observations may be recorded as a single record for a group of plants or parts of plants (G</w:t>
      </w:r>
      <w:proofErr w:type="gramStart"/>
      <w:r>
        <w:t>), or</w:t>
      </w:r>
      <w:proofErr w:type="gramEnd"/>
      <w:r>
        <w:t xml:space="preserve"> may be recorded as records for a number of single, individual plants or parts of plants (S).  In most cases, “G” provides a single record per </w:t>
      </w:r>
      <w:proofErr w:type="gramStart"/>
      <w:r>
        <w:t>variety</w:t>
      </w:r>
      <w:proofErr w:type="gramEnd"/>
      <w:r>
        <w:t xml:space="preserve"> and it is not possible or necessary to apply statistical methods in a plant-by-plant analysis for the assessment of distinctness.</w:t>
      </w:r>
    </w:p>
    <w:p w14:paraId="6CF648C5" w14:textId="77777777" w:rsidR="00470BE0" w:rsidRDefault="00470BE0"/>
    <w:p w14:paraId="3F5299D7" w14:textId="77777777" w:rsidR="00470BE0" w:rsidRDefault="00050870">
      <w:r>
        <w:t>In cases where more than one method of observing the characteristic is indicated in the Table of Characteristics (e.g. VG/MG), guidance on selecting an appropriate method is provided in document TGP/9, Section 4.2.</w:t>
      </w:r>
    </w:p>
    <w:p w14:paraId="5EE492B6" w14:textId="77777777" w:rsidR="00470BE0" w:rsidRDefault="00470BE0"/>
    <w:p w14:paraId="01DD4682" w14:textId="77777777" w:rsidR="00470BE0" w:rsidRDefault="00050870">
      <w:pPr>
        <w:pStyle w:val="Heading2"/>
      </w:pPr>
      <w:bookmarkStart w:id="14" w:name="_Toc_1_3_0000000011"/>
      <w:proofErr w:type="gramStart"/>
      <w:r>
        <w:t>4.2  Uniformity</w:t>
      </w:r>
      <w:bookmarkEnd w:id="14"/>
      <w:proofErr w:type="gramEnd"/>
    </w:p>
    <w:p w14:paraId="20E69C68" w14:textId="77777777" w:rsidR="00470BE0" w:rsidRDefault="00470BE0"/>
    <w:p w14:paraId="4A0AF795" w14:textId="77777777" w:rsidR="00470BE0" w:rsidRDefault="00050870">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21C8E9A5" w14:textId="77777777" w:rsidR="00470BE0" w:rsidRDefault="00470BE0"/>
    <w:p w14:paraId="33B8229A" w14:textId="77777777" w:rsidR="00470BE0" w:rsidRDefault="00050870">
      <w:r>
        <w:t>4.2.2</w:t>
      </w:r>
      <w:r>
        <w:tab/>
        <w:t>These Test Guidelines have been developed for the examination of seed-propagated varieties and vegetatively propagated varieties. For varieties with other types of propagation, the recommendations in the General Introduction and document TGP/13 "Guidance for new types and species" Section 4.5 "Testing Uniformity" should be followed.</w:t>
      </w:r>
    </w:p>
    <w:p w14:paraId="3A14489C" w14:textId="77777777" w:rsidR="00470BE0" w:rsidRDefault="00470BE0"/>
    <w:p w14:paraId="37325A45" w14:textId="77777777" w:rsidR="00470BE0" w:rsidRDefault="00050870">
      <w:r>
        <w:t>4.2.3</w:t>
      </w:r>
      <w:r>
        <w:tab/>
        <w:t>The assessment of uniformity for seed-propagated should be according to the recommendations for cross-pollinated varieties in the General Introduction.</w:t>
      </w:r>
    </w:p>
    <w:p w14:paraId="21BDDB7D" w14:textId="77777777" w:rsidR="00470BE0" w:rsidRDefault="00470BE0"/>
    <w:p w14:paraId="0B9A1CC3" w14:textId="77777777" w:rsidR="00470BE0" w:rsidRDefault="00050870">
      <w:r>
        <w:t>4.2.4</w:t>
      </w:r>
      <w:r>
        <w:tab/>
        <w:t>For the assessment of uniformity of vegetatively propagated varieties and male F1 hybrids, a population standard of 1% and an acceptance probability of at least 95% should be applied. In the case of a sample size of 20 plants, 1 off-type is allowed. In the case of a sample of 40 plants, 2 off-types are allowed.</w:t>
      </w:r>
    </w:p>
    <w:p w14:paraId="68EAA6D7" w14:textId="77777777" w:rsidR="00E41C98" w:rsidRDefault="00E41C98"/>
    <w:p w14:paraId="324E09DB" w14:textId="77777777" w:rsidR="00470BE0" w:rsidRDefault="00050870">
      <w:pPr>
        <w:pStyle w:val="Heading2"/>
      </w:pPr>
      <w:bookmarkStart w:id="15" w:name="_Toc_1_3_0000000012"/>
      <w:proofErr w:type="gramStart"/>
      <w:r>
        <w:t>4.3  Stability</w:t>
      </w:r>
      <w:bookmarkEnd w:id="15"/>
      <w:proofErr w:type="gramEnd"/>
    </w:p>
    <w:p w14:paraId="76DCE60E" w14:textId="77777777" w:rsidR="00470BE0" w:rsidRDefault="00470BE0"/>
    <w:p w14:paraId="13729C94" w14:textId="77777777" w:rsidR="00470BE0" w:rsidRDefault="00050870">
      <w:r>
        <w:t>4.3.1</w:t>
      </w:r>
      <w:r>
        <w:tab/>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t>be considered to be</w:t>
      </w:r>
      <w:proofErr w:type="gramEnd"/>
      <w:r>
        <w:t xml:space="preserve"> stable.</w:t>
      </w:r>
    </w:p>
    <w:p w14:paraId="2EED860D" w14:textId="77777777" w:rsidR="00470BE0" w:rsidRDefault="00470BE0"/>
    <w:p w14:paraId="693C619C" w14:textId="77777777" w:rsidR="00470BE0" w:rsidRDefault="00050870">
      <w:r>
        <w:t>4.3.2</w:t>
      </w:r>
      <w:r>
        <w:tab/>
        <w:t>Where appropriate, or in cases of doubt, stability may be further examined by testing a new seed or plant stock to ensure that it exhibits the same characteristics as those shown by the initial material supplied.</w:t>
      </w:r>
    </w:p>
    <w:p w14:paraId="4C79830D" w14:textId="77777777" w:rsidR="00470BE0" w:rsidRDefault="00470BE0"/>
    <w:p w14:paraId="6CA55A58" w14:textId="77777777" w:rsidR="00470BE0" w:rsidRDefault="00470BE0"/>
    <w:p w14:paraId="1E87CCE5" w14:textId="77777777" w:rsidR="00470BE0" w:rsidRDefault="00050870">
      <w:pPr>
        <w:pStyle w:val="Heading1"/>
      </w:pPr>
      <w:bookmarkStart w:id="16" w:name="_Toc_1_3_0000000013"/>
      <w:r>
        <w:t>Grouping of Varieties and Organization of the Growing Trial</w:t>
      </w:r>
      <w:bookmarkEnd w:id="16"/>
    </w:p>
    <w:p w14:paraId="5ACC2875" w14:textId="77777777" w:rsidR="00470BE0" w:rsidRDefault="00470BE0"/>
    <w:p w14:paraId="65390457" w14:textId="77777777" w:rsidR="00470BE0" w:rsidRDefault="00050870">
      <w:r>
        <w:t>5.1</w:t>
      </w:r>
      <w:r>
        <w:tab/>
        <w:t xml:space="preserve">The selection of varieties of common knowledge to be grown in the trial with the candidate varieties and the way in which these varieties are divided into groups to facilitate the assessment of distinctness are aided </w:t>
      </w:r>
      <w:proofErr w:type="gramStart"/>
      <w:r>
        <w:t>by the use of</w:t>
      </w:r>
      <w:proofErr w:type="gramEnd"/>
      <w:r>
        <w:t xml:space="preserve"> grouping characteristics.</w:t>
      </w:r>
    </w:p>
    <w:p w14:paraId="576876C3" w14:textId="77777777" w:rsidR="00470BE0" w:rsidRDefault="00470BE0"/>
    <w:p w14:paraId="5DA10C07" w14:textId="77777777" w:rsidR="00470BE0" w:rsidRDefault="00050870">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065745AF" w14:textId="77777777" w:rsidR="00470BE0" w:rsidRDefault="00470BE0"/>
    <w:p w14:paraId="5D18F595" w14:textId="77777777" w:rsidR="00470BE0" w:rsidRDefault="00050870" w:rsidP="00E41C98">
      <w:pPr>
        <w:keepNext/>
      </w:pPr>
      <w:r>
        <w:lastRenderedPageBreak/>
        <w:t>5.3</w:t>
      </w:r>
      <w:r>
        <w:tab/>
        <w:t>The following have been agreed as useful grouping characteristics:</w:t>
      </w:r>
    </w:p>
    <w:p w14:paraId="09283123" w14:textId="77777777" w:rsidR="00E41C98" w:rsidRDefault="00E41C98" w:rsidP="00E41C98">
      <w:pPr>
        <w:keepNext/>
      </w:pPr>
    </w:p>
    <w:p w14:paraId="21923903" w14:textId="77777777" w:rsidR="00470BE0" w:rsidRDefault="00050870" w:rsidP="00E41C98">
      <w:pPr>
        <w:keepNext/>
        <w:ind w:left="1599"/>
        <w:jc w:val="left"/>
      </w:pPr>
      <w:r>
        <w:t>(a)</w:t>
      </w:r>
      <w:r>
        <w:tab/>
        <w:t>Spear: anthocyanin coloration of apex (characteristic 2)</w:t>
      </w:r>
    </w:p>
    <w:p w14:paraId="01A1E071" w14:textId="77777777" w:rsidR="00470BE0" w:rsidRDefault="00050870" w:rsidP="00E41C98">
      <w:pPr>
        <w:keepNext/>
        <w:ind w:left="1599"/>
        <w:jc w:val="left"/>
      </w:pPr>
      <w:r>
        <w:t>(b)</w:t>
      </w:r>
      <w:r>
        <w:tab/>
        <w:t>Plant: intensity of green coloration of foliage (characteristic 11)</w:t>
      </w:r>
    </w:p>
    <w:p w14:paraId="3A2BF2F1" w14:textId="77777777" w:rsidR="00470BE0" w:rsidRDefault="00050870" w:rsidP="00E41C98">
      <w:pPr>
        <w:keepNext/>
        <w:ind w:left="1599"/>
        <w:jc w:val="left"/>
      </w:pPr>
      <w:r>
        <w:t>(c)</w:t>
      </w:r>
      <w:r>
        <w:tab/>
        <w:t>Stem: length (characteristic 12)</w:t>
      </w:r>
    </w:p>
    <w:p w14:paraId="4313E19E" w14:textId="77777777" w:rsidR="00470BE0" w:rsidRDefault="00050870" w:rsidP="00E41C98">
      <w:pPr>
        <w:ind w:left="1599"/>
        <w:jc w:val="left"/>
      </w:pPr>
      <w:r>
        <w:t>(d)</w:t>
      </w:r>
      <w:r>
        <w:tab/>
        <w:t>Type of flowering (characteristic 15)</w:t>
      </w:r>
    </w:p>
    <w:p w14:paraId="6CC33613" w14:textId="77777777" w:rsidR="00470BE0" w:rsidRDefault="00470BE0"/>
    <w:p w14:paraId="17FE6247" w14:textId="77777777" w:rsidR="00470BE0" w:rsidRDefault="00050870">
      <w:r>
        <w:t>5.4</w:t>
      </w:r>
      <w:r>
        <w:tab/>
        <w:t>Guidance for the use of grouping characteristics, in the process of examining distinctness, is provided through the General Introduction and document TGP/9 “Examining Distinctness”.</w:t>
      </w:r>
    </w:p>
    <w:p w14:paraId="150CFC83" w14:textId="77777777" w:rsidR="00470BE0" w:rsidRDefault="00470BE0"/>
    <w:p w14:paraId="048BA022" w14:textId="77777777" w:rsidR="00E41C98" w:rsidRDefault="00E41C98"/>
    <w:p w14:paraId="2E3FE257" w14:textId="77777777" w:rsidR="00470BE0" w:rsidRDefault="00050870">
      <w:pPr>
        <w:pStyle w:val="Heading1"/>
      </w:pPr>
      <w:bookmarkStart w:id="17" w:name="_Toc_1_3_0000000014"/>
      <w:r>
        <w:t>Introduction to the Table of Characteristics</w:t>
      </w:r>
      <w:bookmarkEnd w:id="17"/>
    </w:p>
    <w:p w14:paraId="63DAF8A6" w14:textId="77777777" w:rsidR="00470BE0" w:rsidRDefault="00470BE0"/>
    <w:p w14:paraId="6281D85C" w14:textId="77777777" w:rsidR="00470BE0" w:rsidRDefault="00050870">
      <w:pPr>
        <w:pStyle w:val="Heading2"/>
      </w:pPr>
      <w:bookmarkStart w:id="18" w:name="_Toc_1_3_0000000015"/>
      <w:proofErr w:type="gramStart"/>
      <w:r>
        <w:t>6.1  Categories</w:t>
      </w:r>
      <w:proofErr w:type="gramEnd"/>
      <w:r>
        <w:t xml:space="preserve"> of Characteristics</w:t>
      </w:r>
      <w:bookmarkEnd w:id="18"/>
    </w:p>
    <w:p w14:paraId="2A563C61" w14:textId="77777777" w:rsidR="00470BE0" w:rsidRDefault="00470BE0"/>
    <w:p w14:paraId="495731D9" w14:textId="77777777" w:rsidR="00470BE0" w:rsidRDefault="00050870">
      <w:r>
        <w:t>6.1.1</w:t>
      </w:r>
      <w:r>
        <w:tab/>
        <w:t>Standard Test Guidelines Characteristics</w:t>
      </w:r>
    </w:p>
    <w:p w14:paraId="31203F27" w14:textId="77777777" w:rsidR="00470BE0" w:rsidRDefault="00470BE0"/>
    <w:p w14:paraId="3D239588" w14:textId="77777777" w:rsidR="00470BE0" w:rsidRDefault="00050870">
      <w:r>
        <w:tab/>
        <w:t xml:space="preserve">Standard Test Guidelines characteristics are those which are approved by UPOV for examination of DUS and from which members of the Union can select those suitable for their </w:t>
      </w:r>
      <w:proofErr w:type="gramStart"/>
      <w:r>
        <w:t>particular circumstances</w:t>
      </w:r>
      <w:proofErr w:type="gramEnd"/>
      <w:r>
        <w:t>.</w:t>
      </w:r>
    </w:p>
    <w:p w14:paraId="192C5E7F" w14:textId="77777777" w:rsidR="00470BE0" w:rsidRDefault="00470BE0"/>
    <w:p w14:paraId="5631EAAE" w14:textId="77777777" w:rsidR="00470BE0" w:rsidRDefault="00050870">
      <w:r>
        <w:t>6.1.2</w:t>
      </w:r>
      <w:r>
        <w:tab/>
        <w:t>Asterisked Characteristics</w:t>
      </w:r>
    </w:p>
    <w:p w14:paraId="5404E60F" w14:textId="77777777" w:rsidR="00470BE0" w:rsidRDefault="00470BE0"/>
    <w:p w14:paraId="5AFAA6EA" w14:textId="77777777" w:rsidR="00470BE0" w:rsidRDefault="00050870">
      <w:r>
        <w:tab/>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t>a preceding characteristic or regional environmental conditions</w:t>
      </w:r>
      <w:proofErr w:type="gramEnd"/>
      <w:r>
        <w:t xml:space="preserve"> render this inappropriate.</w:t>
      </w:r>
    </w:p>
    <w:p w14:paraId="5CE23433" w14:textId="77777777" w:rsidR="00470BE0" w:rsidRDefault="00470BE0"/>
    <w:p w14:paraId="6CF97685" w14:textId="77777777" w:rsidR="00470BE0" w:rsidRDefault="00050870">
      <w:pPr>
        <w:pStyle w:val="Heading2"/>
      </w:pPr>
      <w:bookmarkStart w:id="19" w:name="_Toc_1_3_0000000016"/>
      <w:proofErr w:type="gramStart"/>
      <w:r>
        <w:t>6.2  States</w:t>
      </w:r>
      <w:proofErr w:type="gramEnd"/>
      <w:r>
        <w:t xml:space="preserve"> of Expression and Corresponding Notes</w:t>
      </w:r>
      <w:bookmarkEnd w:id="19"/>
    </w:p>
    <w:p w14:paraId="3944BF08" w14:textId="77777777" w:rsidR="00470BE0" w:rsidRDefault="00470BE0"/>
    <w:p w14:paraId="1D617358" w14:textId="77777777" w:rsidR="00470BE0" w:rsidRDefault="00050870">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3E92BDDA" w14:textId="77777777" w:rsidR="00470BE0" w:rsidRDefault="00470BE0"/>
    <w:p w14:paraId="1E8A2798" w14:textId="77777777" w:rsidR="00470BE0" w:rsidRDefault="00050870">
      <w:r>
        <w:t>6.2.2</w:t>
      </w:r>
      <w:r>
        <w:tab/>
        <w:t>All relevant states of expression are presented in the characteristic.</w:t>
      </w:r>
    </w:p>
    <w:p w14:paraId="351DAC10" w14:textId="77777777" w:rsidR="00470BE0" w:rsidRDefault="00470BE0"/>
    <w:p w14:paraId="4E5EC458" w14:textId="77777777" w:rsidR="00470BE0" w:rsidRDefault="00050870">
      <w:r>
        <w:t>6.2.3</w:t>
      </w:r>
      <w:r>
        <w:tab/>
        <w:t>Further explanation of the presentation of states of expression and notes is provided in document TGP/7 “Development of Test Guidelines”.</w:t>
      </w:r>
    </w:p>
    <w:p w14:paraId="249F3857" w14:textId="77777777" w:rsidR="00470BE0" w:rsidRDefault="00470BE0"/>
    <w:p w14:paraId="0B412951" w14:textId="77777777" w:rsidR="00470BE0" w:rsidRDefault="00050870">
      <w:pPr>
        <w:pStyle w:val="Heading2"/>
      </w:pPr>
      <w:bookmarkStart w:id="20" w:name="_Toc_1_3_0000000017"/>
      <w:proofErr w:type="gramStart"/>
      <w:r>
        <w:t>6.3  Types</w:t>
      </w:r>
      <w:proofErr w:type="gramEnd"/>
      <w:r>
        <w:t xml:space="preserve"> of Expression</w:t>
      </w:r>
      <w:bookmarkEnd w:id="20"/>
    </w:p>
    <w:p w14:paraId="5DDAB562" w14:textId="77777777" w:rsidR="00470BE0" w:rsidRDefault="00470BE0"/>
    <w:p w14:paraId="2A6D49D8" w14:textId="77777777" w:rsidR="00470BE0" w:rsidRDefault="00050870">
      <w:r>
        <w:tab/>
        <w:t>An explanation of the types of expression of characteristics (qualitative, quantitative and pseudo-qualitative) is provided in the General Introduction.</w:t>
      </w:r>
    </w:p>
    <w:p w14:paraId="3DB6A3C2" w14:textId="77777777" w:rsidR="00470BE0" w:rsidRDefault="00470BE0"/>
    <w:p w14:paraId="22B51D79" w14:textId="77777777" w:rsidR="00470BE0" w:rsidRDefault="00050870">
      <w:pPr>
        <w:pStyle w:val="Heading2"/>
      </w:pPr>
      <w:bookmarkStart w:id="21" w:name="_Toc_1_3_0000000018"/>
      <w:proofErr w:type="gramStart"/>
      <w:r>
        <w:t>6.4  Example</w:t>
      </w:r>
      <w:proofErr w:type="gramEnd"/>
      <w:r>
        <w:t xml:space="preserve"> Varieties</w:t>
      </w:r>
      <w:bookmarkEnd w:id="21"/>
    </w:p>
    <w:p w14:paraId="19387630" w14:textId="77777777" w:rsidR="00470BE0" w:rsidRDefault="00470BE0"/>
    <w:p w14:paraId="261AD100" w14:textId="77777777" w:rsidR="00470BE0" w:rsidRDefault="00050870">
      <w:r>
        <w:tab/>
        <w:t>Where appropriate, example varieties are provided to clarify the states of expression of each characteristic.</w:t>
      </w:r>
    </w:p>
    <w:p w14:paraId="6DD0C45D" w14:textId="77777777" w:rsidR="00470BE0" w:rsidRDefault="00470BE0">
      <w:pPr>
        <w:spacing w:beforeAutospacing="1" w:afterAutospacing="1"/>
      </w:pPr>
    </w:p>
    <w:p w14:paraId="7D0A1C0B" w14:textId="77777777" w:rsidR="00470BE0" w:rsidRDefault="00470BE0">
      <w:pPr>
        <w:sectPr w:rsidR="00470BE0">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07E2C05F" w14:textId="77777777" w:rsidR="00470BE0" w:rsidRDefault="00050870">
      <w:pPr>
        <w:pStyle w:val="Heading2"/>
      </w:pPr>
      <w:bookmarkStart w:id="22" w:name="_Toc_1_3_0000000019"/>
      <w:proofErr w:type="gramStart"/>
      <w:r>
        <w:lastRenderedPageBreak/>
        <w:t>6.5  Legend</w:t>
      </w:r>
      <w:bookmarkEnd w:id="22"/>
      <w:proofErr w:type="gramEnd"/>
    </w:p>
    <w:p w14:paraId="20FA9F0E" w14:textId="77777777" w:rsidR="00470BE0" w:rsidRDefault="00470BE0"/>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470BE0" w14:paraId="09DC4539" w14:textId="77777777">
        <w:tc>
          <w:tcPr>
            <w:tcW w:w="1427" w:type="dxa"/>
            <w:gridSpan w:val="2"/>
          </w:tcPr>
          <w:p w14:paraId="49B4ABCF" w14:textId="77777777" w:rsidR="00470BE0" w:rsidRDefault="00470BE0">
            <w:pPr>
              <w:jc w:val="left"/>
            </w:pPr>
          </w:p>
        </w:tc>
        <w:tc>
          <w:tcPr>
            <w:tcW w:w="1427" w:type="dxa"/>
            <w:gridSpan w:val="2"/>
          </w:tcPr>
          <w:p w14:paraId="3330083B" w14:textId="77777777" w:rsidR="00470BE0" w:rsidRDefault="00050870">
            <w:pPr>
              <w:jc w:val="left"/>
            </w:pPr>
            <w:r>
              <w:rPr>
                <w:rFonts w:eastAsia="Arial"/>
                <w:sz w:val="16"/>
              </w:rPr>
              <w:t>English</w:t>
            </w:r>
          </w:p>
        </w:tc>
        <w:tc>
          <w:tcPr>
            <w:tcW w:w="1427" w:type="dxa"/>
            <w:gridSpan w:val="2"/>
          </w:tcPr>
          <w:p w14:paraId="54B885B7" w14:textId="77777777" w:rsidR="00470BE0" w:rsidRDefault="00050870">
            <w:pPr>
              <w:jc w:val="left"/>
            </w:pPr>
            <w:r>
              <w:rPr>
                <w:rFonts w:eastAsia="Arial"/>
                <w:sz w:val="16"/>
              </w:rPr>
              <w:t>français</w:t>
            </w:r>
          </w:p>
        </w:tc>
        <w:tc>
          <w:tcPr>
            <w:tcW w:w="1427" w:type="dxa"/>
          </w:tcPr>
          <w:p w14:paraId="45EEA5DB" w14:textId="77777777" w:rsidR="00470BE0" w:rsidRDefault="00050870">
            <w:pPr>
              <w:jc w:val="left"/>
            </w:pPr>
            <w:proofErr w:type="spellStart"/>
            <w:r>
              <w:rPr>
                <w:rFonts w:eastAsia="Arial"/>
                <w:sz w:val="16"/>
              </w:rPr>
              <w:t>deutsch</w:t>
            </w:r>
            <w:proofErr w:type="spellEnd"/>
          </w:p>
        </w:tc>
        <w:tc>
          <w:tcPr>
            <w:tcW w:w="1427" w:type="dxa"/>
          </w:tcPr>
          <w:p w14:paraId="6F5D9D5E" w14:textId="77777777" w:rsidR="00470BE0" w:rsidRDefault="00050870">
            <w:pPr>
              <w:jc w:val="left"/>
            </w:pPr>
            <w:proofErr w:type="spellStart"/>
            <w:r>
              <w:rPr>
                <w:rFonts w:eastAsia="Arial"/>
                <w:sz w:val="16"/>
              </w:rPr>
              <w:t>español</w:t>
            </w:r>
            <w:proofErr w:type="spellEnd"/>
          </w:p>
        </w:tc>
        <w:tc>
          <w:tcPr>
            <w:tcW w:w="1427" w:type="dxa"/>
          </w:tcPr>
          <w:p w14:paraId="756B250B" w14:textId="77777777" w:rsidR="00470BE0" w:rsidRDefault="00050870">
            <w:pPr>
              <w:jc w:val="left"/>
            </w:pPr>
            <w:r>
              <w:rPr>
                <w:rFonts w:eastAsia="Arial"/>
                <w:sz w:val="16"/>
              </w:rPr>
              <w:t>Example Varieties</w:t>
            </w:r>
          </w:p>
          <w:p w14:paraId="2A79079D" w14:textId="77777777" w:rsidR="00470BE0" w:rsidRDefault="00050870">
            <w:pPr>
              <w:jc w:val="left"/>
            </w:pPr>
            <w:proofErr w:type="spellStart"/>
            <w:r>
              <w:rPr>
                <w:rFonts w:eastAsia="Arial"/>
                <w:sz w:val="16"/>
              </w:rPr>
              <w:t>Exemples</w:t>
            </w:r>
            <w:proofErr w:type="spellEnd"/>
          </w:p>
          <w:p w14:paraId="0025EC2E" w14:textId="77777777" w:rsidR="00470BE0" w:rsidRDefault="00050870">
            <w:pPr>
              <w:jc w:val="left"/>
            </w:pPr>
            <w:proofErr w:type="spellStart"/>
            <w:r>
              <w:rPr>
                <w:rFonts w:eastAsia="Arial"/>
                <w:sz w:val="16"/>
              </w:rPr>
              <w:t>Beispielssorten</w:t>
            </w:r>
            <w:proofErr w:type="spellEnd"/>
          </w:p>
          <w:p w14:paraId="49E24187" w14:textId="77777777" w:rsidR="00470BE0" w:rsidRDefault="00050870">
            <w:pPr>
              <w:jc w:val="left"/>
            </w:pPr>
            <w:proofErr w:type="spellStart"/>
            <w:r>
              <w:rPr>
                <w:rFonts w:eastAsia="Arial"/>
                <w:sz w:val="16"/>
              </w:rPr>
              <w:t>Variedades</w:t>
            </w:r>
            <w:proofErr w:type="spellEnd"/>
            <w:r>
              <w:rPr>
                <w:rFonts w:eastAsia="Arial"/>
                <w:sz w:val="16"/>
              </w:rPr>
              <w:t xml:space="preserve"> </w:t>
            </w:r>
            <w:proofErr w:type="spellStart"/>
            <w:r>
              <w:rPr>
                <w:rFonts w:eastAsia="Arial"/>
                <w:sz w:val="16"/>
              </w:rPr>
              <w:t>ejemplo</w:t>
            </w:r>
            <w:proofErr w:type="spellEnd"/>
          </w:p>
        </w:tc>
        <w:tc>
          <w:tcPr>
            <w:tcW w:w="1427" w:type="dxa"/>
          </w:tcPr>
          <w:p w14:paraId="07F8C751" w14:textId="77777777" w:rsidR="00470BE0" w:rsidRDefault="00050870">
            <w:pPr>
              <w:jc w:val="left"/>
            </w:pPr>
            <w:r>
              <w:rPr>
                <w:rFonts w:eastAsia="Arial"/>
                <w:sz w:val="16"/>
              </w:rPr>
              <w:t>Note/</w:t>
            </w:r>
          </w:p>
          <w:p w14:paraId="6E03262C" w14:textId="77777777" w:rsidR="00470BE0" w:rsidRDefault="00050870">
            <w:pPr>
              <w:jc w:val="left"/>
            </w:pPr>
            <w:r>
              <w:rPr>
                <w:rFonts w:eastAsia="Arial"/>
                <w:sz w:val="16"/>
              </w:rPr>
              <w:t>Nota</w:t>
            </w:r>
          </w:p>
        </w:tc>
      </w:tr>
      <w:tr w:rsidR="00470BE0" w14:paraId="7F6E2AC5" w14:textId="77777777">
        <w:tc>
          <w:tcPr>
            <w:tcW w:w="713" w:type="dxa"/>
            <w:shd w:val="clear" w:color="auto" w:fill="DFDFD7"/>
          </w:tcPr>
          <w:p w14:paraId="62584A16" w14:textId="77777777" w:rsidR="00470BE0" w:rsidRDefault="00050870">
            <w:r>
              <w:rPr>
                <w:rFonts w:eastAsia="Arial"/>
                <w:b/>
                <w:sz w:val="16"/>
              </w:rPr>
              <w:t>1</w:t>
            </w:r>
          </w:p>
        </w:tc>
        <w:tc>
          <w:tcPr>
            <w:tcW w:w="713" w:type="dxa"/>
            <w:shd w:val="clear" w:color="auto" w:fill="DFDFD7"/>
          </w:tcPr>
          <w:p w14:paraId="701F188A" w14:textId="77777777" w:rsidR="00470BE0" w:rsidRDefault="00050870">
            <w:r>
              <w:rPr>
                <w:rFonts w:eastAsia="Arial"/>
                <w:b/>
                <w:sz w:val="16"/>
              </w:rPr>
              <w:t>2</w:t>
            </w:r>
          </w:p>
        </w:tc>
        <w:tc>
          <w:tcPr>
            <w:tcW w:w="713" w:type="dxa"/>
            <w:shd w:val="clear" w:color="auto" w:fill="DFDFD7"/>
          </w:tcPr>
          <w:p w14:paraId="73FD4B35" w14:textId="77777777" w:rsidR="00470BE0" w:rsidRDefault="00050870">
            <w:r>
              <w:rPr>
                <w:rFonts w:eastAsia="Arial"/>
                <w:b/>
                <w:sz w:val="16"/>
              </w:rPr>
              <w:t>3</w:t>
            </w:r>
          </w:p>
        </w:tc>
        <w:tc>
          <w:tcPr>
            <w:tcW w:w="713" w:type="dxa"/>
            <w:shd w:val="clear" w:color="auto" w:fill="DFDFD7"/>
          </w:tcPr>
          <w:p w14:paraId="573B31CE" w14:textId="77777777" w:rsidR="00470BE0" w:rsidRDefault="00050870">
            <w:r>
              <w:rPr>
                <w:rFonts w:eastAsia="Arial"/>
                <w:b/>
                <w:sz w:val="16"/>
              </w:rPr>
              <w:t>4</w:t>
            </w:r>
          </w:p>
        </w:tc>
        <w:tc>
          <w:tcPr>
            <w:tcW w:w="713" w:type="dxa"/>
            <w:shd w:val="clear" w:color="auto" w:fill="DFDFD7"/>
          </w:tcPr>
          <w:p w14:paraId="14F287ED" w14:textId="77777777" w:rsidR="00470BE0" w:rsidRDefault="00050870">
            <w:r>
              <w:rPr>
                <w:rFonts w:eastAsia="Arial"/>
                <w:b/>
                <w:sz w:val="16"/>
              </w:rPr>
              <w:t>5</w:t>
            </w:r>
          </w:p>
        </w:tc>
        <w:tc>
          <w:tcPr>
            <w:tcW w:w="713" w:type="dxa"/>
            <w:shd w:val="clear" w:color="auto" w:fill="DFDFD7"/>
          </w:tcPr>
          <w:p w14:paraId="37554BA4" w14:textId="77777777" w:rsidR="00470BE0" w:rsidRDefault="00050870">
            <w:r>
              <w:rPr>
                <w:rFonts w:eastAsia="Arial"/>
                <w:b/>
                <w:sz w:val="16"/>
              </w:rPr>
              <w:t>6</w:t>
            </w:r>
          </w:p>
        </w:tc>
        <w:tc>
          <w:tcPr>
            <w:tcW w:w="1427" w:type="dxa"/>
            <w:shd w:val="clear" w:color="auto" w:fill="DFDFD7"/>
          </w:tcPr>
          <w:p w14:paraId="5E43A36D" w14:textId="77777777" w:rsidR="00470BE0" w:rsidRDefault="00050870">
            <w:r>
              <w:rPr>
                <w:rFonts w:eastAsia="Arial"/>
                <w:b/>
                <w:sz w:val="16"/>
              </w:rPr>
              <w:t>7</w:t>
            </w:r>
          </w:p>
        </w:tc>
        <w:tc>
          <w:tcPr>
            <w:tcW w:w="1427" w:type="dxa"/>
            <w:shd w:val="clear" w:color="auto" w:fill="DFDFD7"/>
          </w:tcPr>
          <w:p w14:paraId="63E1660F" w14:textId="77777777" w:rsidR="00470BE0" w:rsidRDefault="00470BE0"/>
        </w:tc>
        <w:tc>
          <w:tcPr>
            <w:tcW w:w="1427" w:type="dxa"/>
            <w:shd w:val="clear" w:color="auto" w:fill="DFDFD7"/>
          </w:tcPr>
          <w:p w14:paraId="59154901" w14:textId="77777777" w:rsidR="00470BE0" w:rsidRDefault="00470BE0"/>
        </w:tc>
        <w:tc>
          <w:tcPr>
            <w:tcW w:w="1427" w:type="dxa"/>
            <w:shd w:val="clear" w:color="auto" w:fill="DFDFD7"/>
          </w:tcPr>
          <w:p w14:paraId="209E995C" w14:textId="77777777" w:rsidR="00470BE0" w:rsidRDefault="00470BE0"/>
        </w:tc>
      </w:tr>
      <w:tr w:rsidR="00470BE0" w:rsidRPr="00F6179D" w14:paraId="0D3E63B7" w14:textId="77777777">
        <w:trPr>
          <w:trHeight w:val="1000"/>
        </w:trPr>
        <w:tc>
          <w:tcPr>
            <w:tcW w:w="713" w:type="dxa"/>
            <w:vMerge w:val="restart"/>
          </w:tcPr>
          <w:p w14:paraId="406BCB4A" w14:textId="77777777" w:rsidR="00470BE0" w:rsidRDefault="00470BE0"/>
        </w:tc>
        <w:tc>
          <w:tcPr>
            <w:tcW w:w="713" w:type="dxa"/>
          </w:tcPr>
          <w:p w14:paraId="0262BC50" w14:textId="77777777" w:rsidR="00470BE0" w:rsidRDefault="00470BE0"/>
        </w:tc>
        <w:tc>
          <w:tcPr>
            <w:tcW w:w="1426" w:type="dxa"/>
            <w:gridSpan w:val="2"/>
          </w:tcPr>
          <w:p w14:paraId="20DF0828" w14:textId="77777777" w:rsidR="00470BE0" w:rsidRDefault="00050870">
            <w:pPr>
              <w:divId w:val="1"/>
            </w:pPr>
            <w:r>
              <w:t>                            </w:t>
            </w:r>
          </w:p>
          <w:p w14:paraId="274897C3" w14:textId="77777777" w:rsidR="00470BE0" w:rsidRDefault="00050870">
            <w:pPr>
              <w:jc w:val="left"/>
              <w:divId w:val="2"/>
            </w:pPr>
            <w:r>
              <w:rPr>
                <w:b/>
                <w:sz w:val="16"/>
              </w:rPr>
              <w:t xml:space="preserve">Name of characteristics in English </w:t>
            </w:r>
          </w:p>
        </w:tc>
        <w:tc>
          <w:tcPr>
            <w:tcW w:w="1426" w:type="dxa"/>
            <w:gridSpan w:val="2"/>
          </w:tcPr>
          <w:p w14:paraId="26F2EB48" w14:textId="77777777" w:rsidR="00470BE0" w:rsidRDefault="00050870">
            <w:pPr>
              <w:divId w:val="1"/>
            </w:pPr>
            <w:r>
              <w:t>                            </w:t>
            </w:r>
          </w:p>
          <w:p w14:paraId="50390205" w14:textId="77777777" w:rsidR="00470BE0" w:rsidRPr="00E41C98" w:rsidRDefault="00050870">
            <w:pPr>
              <w:jc w:val="left"/>
              <w:divId w:val="2"/>
              <w:rPr>
                <w:lang w:val="fr-FR"/>
              </w:rPr>
            </w:pPr>
            <w:r w:rsidRPr="00E41C98">
              <w:rPr>
                <w:b/>
                <w:sz w:val="16"/>
                <w:lang w:val="fr-FR"/>
              </w:rPr>
              <w:t>Nom du caractère en français</w:t>
            </w:r>
          </w:p>
        </w:tc>
        <w:tc>
          <w:tcPr>
            <w:tcW w:w="1427" w:type="dxa"/>
          </w:tcPr>
          <w:p w14:paraId="360F63FE" w14:textId="77777777" w:rsidR="00470BE0" w:rsidRPr="00E41C98" w:rsidRDefault="00050870">
            <w:pPr>
              <w:divId w:val="1"/>
              <w:rPr>
                <w:lang w:val="fr-FR"/>
              </w:rPr>
            </w:pPr>
            <w:r w:rsidRPr="00E41C98">
              <w:rPr>
                <w:lang w:val="fr-FR"/>
              </w:rPr>
              <w:t>                            </w:t>
            </w:r>
          </w:p>
          <w:p w14:paraId="077BC984" w14:textId="77777777" w:rsidR="00470BE0" w:rsidRPr="00E41C98" w:rsidRDefault="00050870">
            <w:pPr>
              <w:jc w:val="left"/>
              <w:divId w:val="2"/>
              <w:rPr>
                <w:lang w:val="de-DE"/>
              </w:rPr>
            </w:pPr>
            <w:r w:rsidRPr="00E41C98">
              <w:rPr>
                <w:b/>
                <w:sz w:val="16"/>
                <w:lang w:val="de-DE"/>
              </w:rPr>
              <w:t>Name des Merkmals auf Deutsch</w:t>
            </w:r>
          </w:p>
        </w:tc>
        <w:tc>
          <w:tcPr>
            <w:tcW w:w="1427" w:type="dxa"/>
          </w:tcPr>
          <w:p w14:paraId="32EE6FF2" w14:textId="77777777" w:rsidR="00470BE0" w:rsidRPr="00E41C98" w:rsidRDefault="00050870">
            <w:pPr>
              <w:divId w:val="1"/>
              <w:rPr>
                <w:lang w:val="de-DE"/>
              </w:rPr>
            </w:pPr>
            <w:r w:rsidRPr="00E41C98">
              <w:rPr>
                <w:lang w:val="de-DE"/>
              </w:rPr>
              <w:t>                            </w:t>
            </w:r>
          </w:p>
          <w:p w14:paraId="00496A17" w14:textId="77777777" w:rsidR="00470BE0" w:rsidRPr="00E41C98" w:rsidRDefault="00050870">
            <w:pPr>
              <w:jc w:val="left"/>
              <w:divId w:val="2"/>
              <w:rPr>
                <w:lang w:val="es-ES"/>
              </w:rPr>
            </w:pPr>
            <w:r w:rsidRPr="00E41C98">
              <w:rPr>
                <w:b/>
                <w:sz w:val="16"/>
                <w:lang w:val="es-ES"/>
              </w:rPr>
              <w:t>Nombre del carácter en español</w:t>
            </w:r>
          </w:p>
        </w:tc>
        <w:tc>
          <w:tcPr>
            <w:tcW w:w="1427" w:type="dxa"/>
          </w:tcPr>
          <w:p w14:paraId="1B77994C" w14:textId="77777777" w:rsidR="00470BE0" w:rsidRPr="00E41C98" w:rsidRDefault="00470BE0">
            <w:pPr>
              <w:rPr>
                <w:lang w:val="es-ES"/>
              </w:rPr>
            </w:pPr>
          </w:p>
        </w:tc>
        <w:tc>
          <w:tcPr>
            <w:tcW w:w="1427" w:type="dxa"/>
          </w:tcPr>
          <w:p w14:paraId="5640C124" w14:textId="77777777" w:rsidR="00470BE0" w:rsidRPr="00E41C98" w:rsidRDefault="00470BE0">
            <w:pPr>
              <w:rPr>
                <w:lang w:val="es-ES"/>
              </w:rPr>
            </w:pPr>
          </w:p>
        </w:tc>
      </w:tr>
      <w:tr w:rsidR="00470BE0" w14:paraId="3BB9BBF4" w14:textId="77777777">
        <w:trPr>
          <w:trHeight w:val="1000"/>
        </w:trPr>
        <w:tc>
          <w:tcPr>
            <w:tcW w:w="713" w:type="dxa"/>
            <w:vMerge/>
          </w:tcPr>
          <w:p w14:paraId="2D840A98" w14:textId="77777777" w:rsidR="00470BE0" w:rsidRPr="00E41C98" w:rsidRDefault="00470BE0">
            <w:pPr>
              <w:rPr>
                <w:lang w:val="es-ES"/>
              </w:rPr>
            </w:pPr>
          </w:p>
        </w:tc>
        <w:tc>
          <w:tcPr>
            <w:tcW w:w="713" w:type="dxa"/>
          </w:tcPr>
          <w:p w14:paraId="3D973C04" w14:textId="77777777" w:rsidR="00470BE0" w:rsidRPr="00E41C98" w:rsidRDefault="00470BE0">
            <w:pPr>
              <w:rPr>
                <w:lang w:val="es-ES"/>
              </w:rPr>
            </w:pPr>
          </w:p>
        </w:tc>
        <w:tc>
          <w:tcPr>
            <w:tcW w:w="1426" w:type="dxa"/>
            <w:gridSpan w:val="2"/>
          </w:tcPr>
          <w:p w14:paraId="6DE63446" w14:textId="77777777" w:rsidR="00470BE0" w:rsidRPr="00E41C98" w:rsidRDefault="00050870">
            <w:pPr>
              <w:divId w:val="1"/>
              <w:rPr>
                <w:lang w:val="es-ES"/>
              </w:rPr>
            </w:pPr>
            <w:r w:rsidRPr="00E41C98">
              <w:rPr>
                <w:lang w:val="es-ES"/>
              </w:rPr>
              <w:t>                            </w:t>
            </w:r>
          </w:p>
          <w:p w14:paraId="337064EE" w14:textId="77777777" w:rsidR="00470BE0" w:rsidRDefault="00050870">
            <w:pPr>
              <w:jc w:val="left"/>
              <w:divId w:val="2"/>
            </w:pPr>
            <w:r>
              <w:rPr>
                <w:sz w:val="16"/>
              </w:rPr>
              <w:t>states of expression</w:t>
            </w:r>
          </w:p>
        </w:tc>
        <w:tc>
          <w:tcPr>
            <w:tcW w:w="1426" w:type="dxa"/>
            <w:gridSpan w:val="2"/>
          </w:tcPr>
          <w:p w14:paraId="79DCCFE8" w14:textId="77777777" w:rsidR="00470BE0" w:rsidRDefault="00050870">
            <w:pPr>
              <w:divId w:val="1"/>
            </w:pPr>
            <w:r>
              <w:t>                            </w:t>
            </w:r>
          </w:p>
          <w:p w14:paraId="2720E221" w14:textId="77777777" w:rsidR="00470BE0" w:rsidRDefault="00050870">
            <w:pPr>
              <w:jc w:val="left"/>
              <w:divId w:val="2"/>
            </w:pPr>
            <w:r>
              <w:rPr>
                <w:sz w:val="16"/>
              </w:rPr>
              <w:t xml:space="preserve">types </w:t>
            </w:r>
            <w:proofErr w:type="spellStart"/>
            <w:r>
              <w:rPr>
                <w:sz w:val="16"/>
              </w:rPr>
              <w:t>d’expression</w:t>
            </w:r>
            <w:proofErr w:type="spellEnd"/>
          </w:p>
        </w:tc>
        <w:tc>
          <w:tcPr>
            <w:tcW w:w="1427" w:type="dxa"/>
          </w:tcPr>
          <w:p w14:paraId="338FE6BA" w14:textId="77777777" w:rsidR="00470BE0" w:rsidRDefault="00050870">
            <w:pPr>
              <w:divId w:val="1"/>
            </w:pPr>
            <w:r>
              <w:t>                            </w:t>
            </w:r>
          </w:p>
          <w:p w14:paraId="32934623" w14:textId="77777777" w:rsidR="00470BE0" w:rsidRDefault="00050870">
            <w:pPr>
              <w:jc w:val="left"/>
              <w:divId w:val="2"/>
            </w:pPr>
            <w:proofErr w:type="spellStart"/>
            <w:r>
              <w:rPr>
                <w:sz w:val="16"/>
              </w:rPr>
              <w:t>Ausprägungsstufen</w:t>
            </w:r>
            <w:proofErr w:type="spellEnd"/>
          </w:p>
        </w:tc>
        <w:tc>
          <w:tcPr>
            <w:tcW w:w="1427" w:type="dxa"/>
          </w:tcPr>
          <w:p w14:paraId="56F67B04" w14:textId="77777777" w:rsidR="00470BE0" w:rsidRDefault="00050870">
            <w:pPr>
              <w:divId w:val="1"/>
            </w:pPr>
            <w:r>
              <w:t>                            </w:t>
            </w:r>
          </w:p>
          <w:p w14:paraId="48DA1B2C" w14:textId="77777777" w:rsidR="00470BE0" w:rsidRDefault="00050870">
            <w:pPr>
              <w:jc w:val="left"/>
              <w:divId w:val="2"/>
            </w:pPr>
            <w:proofErr w:type="spellStart"/>
            <w:r>
              <w:rPr>
                <w:sz w:val="16"/>
              </w:rPr>
              <w:t>tipos</w:t>
            </w:r>
            <w:proofErr w:type="spellEnd"/>
            <w:r>
              <w:rPr>
                <w:sz w:val="16"/>
              </w:rPr>
              <w:t xml:space="preserve"> de </w:t>
            </w:r>
            <w:proofErr w:type="spellStart"/>
            <w:r>
              <w:rPr>
                <w:sz w:val="16"/>
              </w:rPr>
              <w:t>expresión</w:t>
            </w:r>
            <w:proofErr w:type="spellEnd"/>
          </w:p>
        </w:tc>
        <w:tc>
          <w:tcPr>
            <w:tcW w:w="1427" w:type="dxa"/>
          </w:tcPr>
          <w:p w14:paraId="72515533" w14:textId="77777777" w:rsidR="00470BE0" w:rsidRDefault="00470BE0"/>
        </w:tc>
        <w:tc>
          <w:tcPr>
            <w:tcW w:w="1427" w:type="dxa"/>
          </w:tcPr>
          <w:p w14:paraId="353E8D26" w14:textId="77777777" w:rsidR="00470BE0" w:rsidRDefault="00470BE0"/>
        </w:tc>
      </w:tr>
    </w:tbl>
    <w:p w14:paraId="5F6C4E9D" w14:textId="77777777" w:rsidR="00470BE0" w:rsidRDefault="00470BE0"/>
    <w:p w14:paraId="5910C81B" w14:textId="77777777" w:rsidR="00470BE0" w:rsidRDefault="00470BE0"/>
    <w:p w14:paraId="73D9A34D" w14:textId="77777777" w:rsidR="00470BE0" w:rsidRDefault="00050870">
      <w:r>
        <w:t>1</w:t>
      </w:r>
      <w:r>
        <w:tab/>
        <w:t>Characteristic number</w:t>
      </w:r>
    </w:p>
    <w:p w14:paraId="7F5AA599" w14:textId="77777777" w:rsidR="00470BE0" w:rsidRDefault="00470BE0"/>
    <w:p w14:paraId="538FDCAF" w14:textId="77777777" w:rsidR="00470BE0" w:rsidRDefault="00050870">
      <w:r>
        <w:t>2</w:t>
      </w:r>
      <w:r>
        <w:tab/>
        <w:t>(*)</w:t>
      </w:r>
      <w:r>
        <w:tab/>
      </w:r>
      <w:r>
        <w:tab/>
      </w:r>
      <w:r>
        <w:tab/>
      </w:r>
      <w:r>
        <w:tab/>
        <w:t>Asterisked characteristic</w:t>
      </w:r>
      <w:r>
        <w:tab/>
      </w:r>
      <w:r>
        <w:tab/>
        <w:t>– see Chapter 6.1.2</w:t>
      </w:r>
    </w:p>
    <w:p w14:paraId="51121A63" w14:textId="77777777" w:rsidR="00470BE0" w:rsidRDefault="00470BE0"/>
    <w:p w14:paraId="3E8B289F" w14:textId="77777777" w:rsidR="00470BE0" w:rsidRDefault="00050870">
      <w:r>
        <w:t>3</w:t>
      </w:r>
      <w:r>
        <w:tab/>
        <w:t>Type of expression</w:t>
      </w:r>
    </w:p>
    <w:p w14:paraId="7BA241BC" w14:textId="77777777" w:rsidR="00470BE0" w:rsidRDefault="00050870">
      <w:r>
        <w:tab/>
        <w:t>QL</w:t>
      </w:r>
      <w:r>
        <w:tab/>
      </w:r>
      <w:r>
        <w:tab/>
      </w:r>
      <w:r>
        <w:tab/>
      </w:r>
      <w:r>
        <w:tab/>
        <w:t>Qualitative characteristic</w:t>
      </w:r>
      <w:r>
        <w:tab/>
      </w:r>
      <w:r>
        <w:tab/>
        <w:t>– see Chapter 6.3</w:t>
      </w:r>
    </w:p>
    <w:p w14:paraId="1AC0D1AB" w14:textId="77777777" w:rsidR="00470BE0" w:rsidRDefault="00050870">
      <w:r>
        <w:tab/>
        <w:t>QN</w:t>
      </w:r>
      <w:r>
        <w:tab/>
      </w:r>
      <w:r>
        <w:tab/>
      </w:r>
      <w:r>
        <w:tab/>
      </w:r>
      <w:r>
        <w:tab/>
        <w:t>Quantitative characteristic</w:t>
      </w:r>
      <w:r>
        <w:tab/>
      </w:r>
      <w:r>
        <w:tab/>
        <w:t>– see Chapter 6.3</w:t>
      </w:r>
    </w:p>
    <w:p w14:paraId="72385713" w14:textId="77777777" w:rsidR="00470BE0" w:rsidRDefault="00050870">
      <w:r>
        <w:tab/>
        <w:t>PQ</w:t>
      </w:r>
      <w:r>
        <w:tab/>
      </w:r>
      <w:r>
        <w:tab/>
      </w:r>
      <w:r>
        <w:tab/>
      </w:r>
      <w:r>
        <w:tab/>
        <w:t>Pseudo-qualitative characteristic</w:t>
      </w:r>
      <w:r>
        <w:tab/>
        <w:t>– see Chapter 6.3</w:t>
      </w:r>
    </w:p>
    <w:p w14:paraId="76715874" w14:textId="77777777" w:rsidR="00470BE0" w:rsidRDefault="00470BE0"/>
    <w:p w14:paraId="755B5159" w14:textId="77777777" w:rsidR="00470BE0" w:rsidRDefault="00050870">
      <w:r>
        <w:t>4</w:t>
      </w:r>
      <w:r>
        <w:tab/>
        <w:t>Method of observation (and type of plot, if applicable)</w:t>
      </w:r>
    </w:p>
    <w:p w14:paraId="4B4CC33C" w14:textId="77777777" w:rsidR="00470BE0" w:rsidRDefault="00050870">
      <w:r>
        <w:tab/>
        <w:t>MG, MS, VG, VS</w:t>
      </w:r>
      <w:r>
        <w:tab/>
      </w:r>
      <w:r>
        <w:tab/>
      </w:r>
      <w:r>
        <w:tab/>
      </w:r>
      <w:r>
        <w:tab/>
      </w:r>
      <w:r>
        <w:tab/>
      </w:r>
      <w:r>
        <w:tab/>
      </w:r>
      <w:r>
        <w:tab/>
        <w:t>– see Chapter 4.1.5</w:t>
      </w:r>
    </w:p>
    <w:p w14:paraId="5AEAB108" w14:textId="77777777" w:rsidR="00470BE0" w:rsidRDefault="00470BE0"/>
    <w:p w14:paraId="789670BF" w14:textId="77777777" w:rsidR="00470BE0" w:rsidRDefault="00050870">
      <w:r>
        <w:t>5</w:t>
      </w:r>
      <w:r>
        <w:tab/>
        <w:t>(+)</w:t>
      </w:r>
      <w:r>
        <w:tab/>
      </w:r>
      <w:r>
        <w:tab/>
      </w:r>
      <w:r>
        <w:tab/>
      </w:r>
      <w:r>
        <w:tab/>
        <w:t>See Explanations on the Table of Characteristics in Chapter 8.2</w:t>
      </w:r>
    </w:p>
    <w:p w14:paraId="3E703E5B" w14:textId="77777777" w:rsidR="00470BE0" w:rsidRDefault="00470BE0"/>
    <w:p w14:paraId="73150358" w14:textId="77777777" w:rsidR="00470BE0" w:rsidRDefault="00050870">
      <w:r>
        <w:t>6</w:t>
      </w:r>
      <w:r>
        <w:tab/>
        <w:t>(a)-(x)</w:t>
      </w:r>
      <w:r>
        <w:tab/>
      </w:r>
      <w:r>
        <w:tab/>
      </w:r>
      <w:r>
        <w:tab/>
      </w:r>
      <w:r>
        <w:tab/>
        <w:t>See Explanations on the Table of Characteristics in Chapter 8.1</w:t>
      </w:r>
    </w:p>
    <w:p w14:paraId="082E4274" w14:textId="77777777" w:rsidR="00470BE0" w:rsidRDefault="00470BE0"/>
    <w:p w14:paraId="71B81CCD" w14:textId="77777777" w:rsidR="00470BE0" w:rsidRDefault="00050870">
      <w:r>
        <w:t>7</w:t>
      </w:r>
      <w:r>
        <w:tab/>
        <w:t>Growth stage key (if applicable)</w:t>
      </w:r>
      <w:r>
        <w:tab/>
      </w:r>
      <w:r>
        <w:tab/>
        <w:t>See Explanations on the Table of Characteristics in Chapter 8.3</w:t>
      </w:r>
    </w:p>
    <w:p w14:paraId="3F35DB4F" w14:textId="77777777" w:rsidR="00470BE0" w:rsidRDefault="00470BE0">
      <w:pPr>
        <w:spacing w:beforeAutospacing="1" w:afterAutospacing="1"/>
      </w:pPr>
    </w:p>
    <w:p w14:paraId="102B42D7" w14:textId="77777777" w:rsidR="00470BE0" w:rsidRDefault="00470BE0"/>
    <w:p w14:paraId="66AFDD1D" w14:textId="77777777" w:rsidR="00470BE0" w:rsidRDefault="00050870">
      <w:pPr>
        <w:sectPr w:rsidR="00470BE0">
          <w:headerReference w:type="default" r:id="rId16"/>
          <w:pgSz w:w="11906" w:h="16838"/>
          <w:pgMar w:top="504" w:right="960" w:bottom="504" w:left="960" w:header="720" w:footer="720" w:gutter="0"/>
          <w:cols w:space="720"/>
        </w:sectPr>
      </w:pPr>
      <w:r>
        <w:br w:type="page"/>
      </w:r>
    </w:p>
    <w:p w14:paraId="03C2856B" w14:textId="77777777" w:rsidR="00470BE0" w:rsidRPr="00E41C98" w:rsidRDefault="00050870">
      <w:pPr>
        <w:pStyle w:val="Heading1"/>
        <w:rPr>
          <w:lang w:val="fr-FR"/>
        </w:rPr>
      </w:pPr>
      <w:bookmarkStart w:id="23" w:name="_Toc_1_3_0000000020"/>
      <w:r w:rsidRPr="00E41C98">
        <w:rPr>
          <w:lang w:val="fr-FR"/>
        </w:rPr>
        <w:lastRenderedPageBreak/>
        <w:t xml:space="preserve">Table of </w:t>
      </w:r>
      <w:proofErr w:type="spellStart"/>
      <w:r w:rsidRPr="00E41C98">
        <w:rPr>
          <w:lang w:val="fr-FR"/>
        </w:rPr>
        <w:t>Characteristics</w:t>
      </w:r>
      <w:proofErr w:type="spellEnd"/>
      <w:r w:rsidRPr="00E41C98">
        <w:rPr>
          <w:lang w:val="fr-FR"/>
        </w:rPr>
        <w:t xml:space="preserve">/Tableau des </w:t>
      </w:r>
      <w:proofErr w:type="spellStart"/>
      <w:r w:rsidRPr="00E41C98">
        <w:rPr>
          <w:lang w:val="fr-FR"/>
        </w:rPr>
        <w:t>caracteres</w:t>
      </w:r>
      <w:proofErr w:type="spellEnd"/>
      <w:r w:rsidRPr="00E41C98">
        <w:rPr>
          <w:lang w:val="fr-FR"/>
        </w:rPr>
        <w:t>/</w:t>
      </w:r>
      <w:proofErr w:type="spellStart"/>
      <w:r w:rsidRPr="00E41C98">
        <w:rPr>
          <w:lang w:val="fr-FR"/>
        </w:rPr>
        <w:t>Merkmalstabelle</w:t>
      </w:r>
      <w:proofErr w:type="spellEnd"/>
      <w:r w:rsidRPr="00E41C98">
        <w:rPr>
          <w:lang w:val="fr-FR"/>
        </w:rPr>
        <w:t xml:space="preserve">/Tabla de </w:t>
      </w:r>
      <w:proofErr w:type="spellStart"/>
      <w:r w:rsidRPr="00E41C98">
        <w:rPr>
          <w:lang w:val="fr-FR"/>
        </w:rPr>
        <w:t>caracteres</w:t>
      </w:r>
      <w:bookmarkEnd w:id="23"/>
      <w:proofErr w:type="spellEnd"/>
    </w:p>
    <w:p w14:paraId="58851237" w14:textId="77777777" w:rsidR="00470BE0" w:rsidRPr="00E41C98" w:rsidRDefault="00470BE0">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817"/>
        <w:gridCol w:w="1196"/>
        <w:gridCol w:w="571"/>
        <w:gridCol w:w="904"/>
        <w:gridCol w:w="1688"/>
        <w:gridCol w:w="1688"/>
        <w:gridCol w:w="1689"/>
        <w:gridCol w:w="599"/>
      </w:tblGrid>
      <w:tr w:rsidR="00470BE0" w14:paraId="473B7105" w14:textId="77777777">
        <w:trPr>
          <w:trHeight w:val="1000"/>
          <w:tblHeader/>
        </w:trPr>
        <w:tc>
          <w:tcPr>
            <w:tcW w:w="125" w:type="pct"/>
            <w:gridSpan w:val="2"/>
          </w:tcPr>
          <w:p w14:paraId="0418B89A" w14:textId="77777777" w:rsidR="00470BE0" w:rsidRPr="00E41C98" w:rsidRDefault="00470BE0">
            <w:pPr>
              <w:jc w:val="center"/>
              <w:rPr>
                <w:lang w:val="fr-FR"/>
              </w:rPr>
            </w:pPr>
          </w:p>
        </w:tc>
        <w:tc>
          <w:tcPr>
            <w:tcW w:w="950" w:type="pct"/>
            <w:gridSpan w:val="2"/>
          </w:tcPr>
          <w:p w14:paraId="436E9FA5" w14:textId="77777777" w:rsidR="00470BE0" w:rsidRPr="00E41C98" w:rsidRDefault="00470BE0">
            <w:pPr>
              <w:jc w:val="center"/>
              <w:rPr>
                <w:lang w:val="fr-FR"/>
              </w:rPr>
            </w:pPr>
          </w:p>
          <w:p w14:paraId="05EF6386" w14:textId="77777777" w:rsidR="00470BE0" w:rsidRDefault="00050870">
            <w:pPr>
              <w:jc w:val="center"/>
            </w:pPr>
            <w:r>
              <w:rPr>
                <w:rFonts w:eastAsia="Arial"/>
                <w:sz w:val="16"/>
              </w:rPr>
              <w:t>English</w:t>
            </w:r>
          </w:p>
        </w:tc>
        <w:tc>
          <w:tcPr>
            <w:tcW w:w="950" w:type="pct"/>
            <w:gridSpan w:val="2"/>
          </w:tcPr>
          <w:p w14:paraId="4BC9B258" w14:textId="77777777" w:rsidR="00470BE0" w:rsidRDefault="00470BE0">
            <w:pPr>
              <w:jc w:val="center"/>
            </w:pPr>
          </w:p>
          <w:p w14:paraId="13CBA952" w14:textId="77777777" w:rsidR="00470BE0" w:rsidRDefault="00050870">
            <w:pPr>
              <w:jc w:val="center"/>
            </w:pPr>
            <w:r>
              <w:rPr>
                <w:rFonts w:eastAsia="Arial"/>
                <w:sz w:val="16"/>
              </w:rPr>
              <w:t>français</w:t>
            </w:r>
          </w:p>
        </w:tc>
        <w:tc>
          <w:tcPr>
            <w:tcW w:w="950" w:type="pct"/>
          </w:tcPr>
          <w:p w14:paraId="072B6FFB" w14:textId="77777777" w:rsidR="00470BE0" w:rsidRDefault="00470BE0">
            <w:pPr>
              <w:jc w:val="center"/>
            </w:pPr>
          </w:p>
          <w:p w14:paraId="2873A4B6" w14:textId="77777777" w:rsidR="00470BE0" w:rsidRDefault="00050870">
            <w:pPr>
              <w:jc w:val="center"/>
            </w:pPr>
            <w:proofErr w:type="spellStart"/>
            <w:r>
              <w:rPr>
                <w:rFonts w:eastAsia="Arial"/>
                <w:sz w:val="16"/>
              </w:rPr>
              <w:t>deutsch</w:t>
            </w:r>
            <w:proofErr w:type="spellEnd"/>
          </w:p>
        </w:tc>
        <w:tc>
          <w:tcPr>
            <w:tcW w:w="950" w:type="pct"/>
          </w:tcPr>
          <w:p w14:paraId="77829A41" w14:textId="77777777" w:rsidR="00470BE0" w:rsidRDefault="00470BE0">
            <w:pPr>
              <w:jc w:val="center"/>
            </w:pPr>
          </w:p>
          <w:p w14:paraId="68649C08" w14:textId="77777777" w:rsidR="00470BE0" w:rsidRDefault="00050870">
            <w:pPr>
              <w:jc w:val="center"/>
            </w:pPr>
            <w:proofErr w:type="spellStart"/>
            <w:r>
              <w:rPr>
                <w:rFonts w:eastAsia="Arial"/>
                <w:sz w:val="16"/>
              </w:rPr>
              <w:t>español</w:t>
            </w:r>
            <w:proofErr w:type="spellEnd"/>
          </w:p>
        </w:tc>
        <w:tc>
          <w:tcPr>
            <w:tcW w:w="950" w:type="pct"/>
          </w:tcPr>
          <w:p w14:paraId="76C2D8D0" w14:textId="77777777" w:rsidR="00470BE0" w:rsidRDefault="00470BE0">
            <w:pPr>
              <w:jc w:val="center"/>
            </w:pPr>
          </w:p>
          <w:p w14:paraId="2C0491B5" w14:textId="77777777" w:rsidR="00470BE0" w:rsidRDefault="00050870">
            <w:pPr>
              <w:jc w:val="center"/>
            </w:pPr>
            <w:r>
              <w:rPr>
                <w:rFonts w:eastAsia="Arial"/>
                <w:sz w:val="16"/>
              </w:rPr>
              <w:t>Example Varieties</w:t>
            </w:r>
          </w:p>
          <w:p w14:paraId="4656A731" w14:textId="77777777" w:rsidR="00470BE0" w:rsidRDefault="00050870">
            <w:pPr>
              <w:jc w:val="center"/>
            </w:pPr>
            <w:proofErr w:type="spellStart"/>
            <w:r>
              <w:rPr>
                <w:rFonts w:eastAsia="Arial"/>
                <w:sz w:val="16"/>
              </w:rPr>
              <w:t>Exemples</w:t>
            </w:r>
            <w:proofErr w:type="spellEnd"/>
          </w:p>
          <w:p w14:paraId="0558E5DC" w14:textId="77777777" w:rsidR="00470BE0" w:rsidRDefault="00050870">
            <w:pPr>
              <w:jc w:val="center"/>
            </w:pPr>
            <w:proofErr w:type="spellStart"/>
            <w:r>
              <w:rPr>
                <w:rFonts w:eastAsia="Arial"/>
                <w:sz w:val="16"/>
              </w:rPr>
              <w:t>Beispielssorten</w:t>
            </w:r>
            <w:proofErr w:type="spellEnd"/>
          </w:p>
          <w:p w14:paraId="3E76E158" w14:textId="77777777" w:rsidR="00470BE0" w:rsidRDefault="00050870">
            <w:pPr>
              <w:jc w:val="center"/>
            </w:pPr>
            <w:proofErr w:type="spellStart"/>
            <w:r>
              <w:rPr>
                <w:rFonts w:eastAsia="Arial"/>
                <w:sz w:val="16"/>
              </w:rPr>
              <w:t>Variedades</w:t>
            </w:r>
            <w:proofErr w:type="spellEnd"/>
            <w:r>
              <w:rPr>
                <w:rFonts w:eastAsia="Arial"/>
                <w:sz w:val="16"/>
              </w:rPr>
              <w:t xml:space="preserve"> </w:t>
            </w:r>
            <w:proofErr w:type="spellStart"/>
            <w:r>
              <w:rPr>
                <w:rFonts w:eastAsia="Arial"/>
                <w:sz w:val="16"/>
              </w:rPr>
              <w:t>ejemplo</w:t>
            </w:r>
            <w:proofErr w:type="spellEnd"/>
          </w:p>
          <w:p w14:paraId="71AFBE30" w14:textId="77777777" w:rsidR="00470BE0" w:rsidRDefault="00470BE0">
            <w:pPr>
              <w:jc w:val="center"/>
            </w:pPr>
          </w:p>
        </w:tc>
        <w:tc>
          <w:tcPr>
            <w:tcW w:w="125" w:type="pct"/>
          </w:tcPr>
          <w:p w14:paraId="7E2033BD" w14:textId="77777777" w:rsidR="00470BE0" w:rsidRDefault="00470BE0">
            <w:pPr>
              <w:jc w:val="center"/>
            </w:pPr>
          </w:p>
          <w:p w14:paraId="346DE70D" w14:textId="77777777" w:rsidR="00470BE0" w:rsidRDefault="00050870">
            <w:pPr>
              <w:jc w:val="center"/>
            </w:pPr>
            <w:r>
              <w:rPr>
                <w:rFonts w:eastAsia="Arial"/>
                <w:sz w:val="16"/>
              </w:rPr>
              <w:t>Note/</w:t>
            </w:r>
          </w:p>
          <w:p w14:paraId="7745AE44" w14:textId="77777777" w:rsidR="00470BE0" w:rsidRDefault="00050870">
            <w:pPr>
              <w:jc w:val="center"/>
            </w:pPr>
            <w:r>
              <w:rPr>
                <w:rFonts w:eastAsia="Arial"/>
                <w:sz w:val="16"/>
              </w:rPr>
              <w:t>Nota</w:t>
            </w:r>
          </w:p>
        </w:tc>
      </w:tr>
      <w:tr w:rsidR="00470BE0" w14:paraId="41D3BEBA" w14:textId="77777777">
        <w:trPr>
          <w:trHeight w:val="360"/>
        </w:trPr>
        <w:tc>
          <w:tcPr>
            <w:tcW w:w="713" w:type="dxa"/>
            <w:tcBorders>
              <w:right w:val="dotted" w:sz="4" w:space="0" w:color="auto"/>
            </w:tcBorders>
            <w:shd w:val="clear" w:color="auto" w:fill="DFDFD7"/>
            <w:vAlign w:val="center"/>
          </w:tcPr>
          <w:p w14:paraId="4E6BB2A5" w14:textId="77777777" w:rsidR="00470BE0" w:rsidRDefault="00050870">
            <w:r>
              <w:rPr>
                <w:rFonts w:eastAsia="Arial"/>
                <w:b/>
                <w:sz w:val="16"/>
              </w:rPr>
              <w:t>1.</w:t>
            </w:r>
          </w:p>
        </w:tc>
        <w:tc>
          <w:tcPr>
            <w:tcW w:w="713" w:type="dxa"/>
            <w:tcBorders>
              <w:right w:val="dotted" w:sz="4" w:space="0" w:color="auto"/>
            </w:tcBorders>
            <w:shd w:val="clear" w:color="auto" w:fill="DFDFD7"/>
            <w:vAlign w:val="center"/>
          </w:tcPr>
          <w:p w14:paraId="14B13804"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6DBE9D49"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44A4DD53" w14:textId="77777777" w:rsidR="00470BE0" w:rsidRDefault="00050870">
            <w:r>
              <w:rPr>
                <w:rFonts w:eastAsia="Arial"/>
                <w:b/>
                <w:sz w:val="16"/>
              </w:rPr>
              <w:t>MS</w:t>
            </w:r>
          </w:p>
        </w:tc>
        <w:tc>
          <w:tcPr>
            <w:tcW w:w="500" w:type="dxa"/>
            <w:tcBorders>
              <w:right w:val="dotted" w:sz="4" w:space="0" w:color="auto"/>
            </w:tcBorders>
            <w:shd w:val="clear" w:color="auto" w:fill="DFDFD7"/>
            <w:vAlign w:val="center"/>
          </w:tcPr>
          <w:p w14:paraId="03CB90E6"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33826F91" w14:textId="77777777" w:rsidR="00470BE0" w:rsidRDefault="00050870">
            <w:r>
              <w:rPr>
                <w:rFonts w:eastAsia="Arial"/>
                <w:b/>
                <w:sz w:val="16"/>
              </w:rPr>
              <w:t>(a)</w:t>
            </w:r>
          </w:p>
        </w:tc>
        <w:tc>
          <w:tcPr>
            <w:tcW w:w="1427" w:type="dxa"/>
            <w:shd w:val="clear" w:color="auto" w:fill="DFDFD7"/>
          </w:tcPr>
          <w:p w14:paraId="2DFEE75E" w14:textId="77777777" w:rsidR="00470BE0" w:rsidRDefault="00470BE0"/>
        </w:tc>
        <w:tc>
          <w:tcPr>
            <w:tcW w:w="1427" w:type="dxa"/>
            <w:shd w:val="clear" w:color="auto" w:fill="DFDFD7"/>
          </w:tcPr>
          <w:p w14:paraId="26FEC4E3" w14:textId="77777777" w:rsidR="00470BE0" w:rsidRDefault="00470BE0"/>
        </w:tc>
        <w:tc>
          <w:tcPr>
            <w:tcW w:w="1427" w:type="dxa"/>
            <w:shd w:val="clear" w:color="auto" w:fill="DFDFD7"/>
          </w:tcPr>
          <w:p w14:paraId="16D3F3BC" w14:textId="77777777" w:rsidR="00470BE0" w:rsidRDefault="00470BE0"/>
        </w:tc>
        <w:tc>
          <w:tcPr>
            <w:tcW w:w="1427" w:type="dxa"/>
            <w:shd w:val="clear" w:color="auto" w:fill="DFDFD7"/>
          </w:tcPr>
          <w:p w14:paraId="5C3A40C5" w14:textId="77777777" w:rsidR="00470BE0" w:rsidRDefault="00470BE0"/>
        </w:tc>
      </w:tr>
      <w:tr w:rsidR="00470BE0" w:rsidRPr="00E41C98" w14:paraId="59BE237C" w14:textId="77777777">
        <w:trPr>
          <w:trHeight w:val="440"/>
        </w:trPr>
        <w:tc>
          <w:tcPr>
            <w:tcW w:w="1427" w:type="dxa"/>
            <w:gridSpan w:val="2"/>
            <w:vMerge w:val="restart"/>
          </w:tcPr>
          <w:p w14:paraId="7348B464" w14:textId="77777777" w:rsidR="00470BE0" w:rsidRDefault="00470BE0"/>
        </w:tc>
        <w:tc>
          <w:tcPr>
            <w:tcW w:w="1427" w:type="dxa"/>
            <w:gridSpan w:val="2"/>
            <w:tcBorders>
              <w:bottom w:val="dotted" w:sz="4" w:space="0" w:color="auto"/>
            </w:tcBorders>
          </w:tcPr>
          <w:p w14:paraId="473D63D4" w14:textId="77777777" w:rsidR="00470BE0" w:rsidRDefault="00470BE0">
            <w:pPr>
              <w:jc w:val="left"/>
              <w:divId w:val="1"/>
              <w:rPr>
                <w:b/>
                <w:sz w:val="16"/>
              </w:rPr>
            </w:pPr>
          </w:p>
          <w:p w14:paraId="192B8D77" w14:textId="77777777" w:rsidR="00470BE0" w:rsidRDefault="00050870">
            <w:pPr>
              <w:jc w:val="left"/>
              <w:divId w:val="1"/>
              <w:rPr>
                <w:b/>
                <w:sz w:val="16"/>
              </w:rPr>
            </w:pPr>
            <w:r>
              <w:rPr>
                <w:b/>
                <w:sz w:val="16"/>
              </w:rPr>
              <w:t>Time of emergence of spears</w:t>
            </w:r>
          </w:p>
          <w:p w14:paraId="36DED2B7" w14:textId="77777777" w:rsidR="00470BE0" w:rsidRDefault="00470BE0"/>
        </w:tc>
        <w:tc>
          <w:tcPr>
            <w:tcW w:w="1427" w:type="dxa"/>
            <w:gridSpan w:val="2"/>
            <w:tcBorders>
              <w:bottom w:val="dotted" w:sz="4" w:space="0" w:color="auto"/>
            </w:tcBorders>
          </w:tcPr>
          <w:p w14:paraId="00B68A2B" w14:textId="77777777" w:rsidR="00470BE0" w:rsidRPr="00E41C98" w:rsidRDefault="00470BE0">
            <w:pPr>
              <w:rPr>
                <w:lang w:val="fr-FR"/>
              </w:rPr>
            </w:pPr>
          </w:p>
        </w:tc>
        <w:tc>
          <w:tcPr>
            <w:tcW w:w="1427" w:type="dxa"/>
            <w:tcBorders>
              <w:bottom w:val="dotted" w:sz="4" w:space="0" w:color="auto"/>
            </w:tcBorders>
          </w:tcPr>
          <w:p w14:paraId="0766719A" w14:textId="77777777" w:rsidR="00470BE0" w:rsidRDefault="00470BE0"/>
        </w:tc>
        <w:tc>
          <w:tcPr>
            <w:tcW w:w="1427" w:type="dxa"/>
            <w:tcBorders>
              <w:bottom w:val="dotted" w:sz="4" w:space="0" w:color="auto"/>
            </w:tcBorders>
          </w:tcPr>
          <w:p w14:paraId="6E884167" w14:textId="77777777" w:rsidR="00470BE0" w:rsidRPr="00E41C98" w:rsidRDefault="00470BE0">
            <w:pPr>
              <w:rPr>
                <w:lang w:val="es-ES"/>
              </w:rPr>
            </w:pPr>
          </w:p>
        </w:tc>
        <w:tc>
          <w:tcPr>
            <w:tcW w:w="1427" w:type="dxa"/>
            <w:tcBorders>
              <w:bottom w:val="dotted" w:sz="4" w:space="0" w:color="auto"/>
            </w:tcBorders>
          </w:tcPr>
          <w:p w14:paraId="7C41EE08" w14:textId="77777777" w:rsidR="00470BE0" w:rsidRPr="00E41C98" w:rsidRDefault="00470BE0">
            <w:pPr>
              <w:rPr>
                <w:lang w:val="es-ES"/>
              </w:rPr>
            </w:pPr>
          </w:p>
        </w:tc>
        <w:tc>
          <w:tcPr>
            <w:tcW w:w="1427" w:type="dxa"/>
            <w:tcBorders>
              <w:bottom w:val="dotted" w:sz="4" w:space="0" w:color="auto"/>
            </w:tcBorders>
          </w:tcPr>
          <w:p w14:paraId="0855AC42" w14:textId="77777777" w:rsidR="00470BE0" w:rsidRPr="00E41C98" w:rsidRDefault="00470BE0">
            <w:pPr>
              <w:rPr>
                <w:lang w:val="es-ES"/>
              </w:rPr>
            </w:pPr>
          </w:p>
        </w:tc>
      </w:tr>
      <w:tr w:rsidR="00470BE0" w14:paraId="22A7A5E9" w14:textId="77777777">
        <w:trPr>
          <w:trHeight w:val="320"/>
        </w:trPr>
        <w:tc>
          <w:tcPr>
            <w:tcW w:w="1427" w:type="dxa"/>
            <w:gridSpan w:val="2"/>
            <w:vMerge/>
          </w:tcPr>
          <w:p w14:paraId="6E643F22" w14:textId="77777777" w:rsidR="00470BE0" w:rsidRPr="00E41C98" w:rsidRDefault="00470BE0">
            <w:pPr>
              <w:rPr>
                <w:lang w:val="es-ES"/>
              </w:rPr>
            </w:pPr>
          </w:p>
        </w:tc>
        <w:tc>
          <w:tcPr>
            <w:tcW w:w="1427" w:type="dxa"/>
            <w:gridSpan w:val="2"/>
            <w:tcBorders>
              <w:bottom w:val="dotted" w:sz="4" w:space="0" w:color="auto"/>
            </w:tcBorders>
            <w:vAlign w:val="center"/>
          </w:tcPr>
          <w:p w14:paraId="16D6FB8F" w14:textId="77777777" w:rsidR="00470BE0" w:rsidRDefault="00050870">
            <w:pPr>
              <w:jc w:val="left"/>
              <w:divId w:val="1"/>
            </w:pPr>
            <w:r>
              <w:rPr>
                <w:sz w:val="16"/>
              </w:rPr>
              <w:t>very early</w:t>
            </w:r>
          </w:p>
        </w:tc>
        <w:tc>
          <w:tcPr>
            <w:tcW w:w="1427" w:type="dxa"/>
            <w:gridSpan w:val="2"/>
            <w:tcBorders>
              <w:bottom w:val="dotted" w:sz="4" w:space="0" w:color="auto"/>
            </w:tcBorders>
            <w:vAlign w:val="center"/>
          </w:tcPr>
          <w:p w14:paraId="507D4855" w14:textId="77777777" w:rsidR="00470BE0" w:rsidRDefault="00470BE0"/>
        </w:tc>
        <w:tc>
          <w:tcPr>
            <w:tcW w:w="1427" w:type="dxa"/>
            <w:tcBorders>
              <w:bottom w:val="dotted" w:sz="4" w:space="0" w:color="auto"/>
            </w:tcBorders>
            <w:vAlign w:val="center"/>
          </w:tcPr>
          <w:p w14:paraId="714CC53C" w14:textId="77777777" w:rsidR="00470BE0" w:rsidRDefault="00470BE0"/>
        </w:tc>
        <w:tc>
          <w:tcPr>
            <w:tcW w:w="1427" w:type="dxa"/>
            <w:tcBorders>
              <w:bottom w:val="dotted" w:sz="4" w:space="0" w:color="auto"/>
            </w:tcBorders>
            <w:vAlign w:val="center"/>
          </w:tcPr>
          <w:p w14:paraId="29377F44" w14:textId="77777777" w:rsidR="00470BE0" w:rsidRDefault="00470BE0"/>
        </w:tc>
        <w:tc>
          <w:tcPr>
            <w:tcW w:w="1427" w:type="dxa"/>
            <w:tcBorders>
              <w:bottom w:val="dotted" w:sz="4" w:space="0" w:color="auto"/>
            </w:tcBorders>
            <w:vAlign w:val="center"/>
          </w:tcPr>
          <w:p w14:paraId="511A1FE8" w14:textId="77777777" w:rsidR="00470BE0" w:rsidRDefault="00470BE0"/>
        </w:tc>
        <w:tc>
          <w:tcPr>
            <w:tcW w:w="1427" w:type="dxa"/>
            <w:tcBorders>
              <w:bottom w:val="dotted" w:sz="4" w:space="0" w:color="auto"/>
            </w:tcBorders>
            <w:vAlign w:val="center"/>
          </w:tcPr>
          <w:p w14:paraId="7246D6B4" w14:textId="77777777" w:rsidR="00470BE0" w:rsidRDefault="00050870">
            <w:pPr>
              <w:jc w:val="center"/>
              <w:divId w:val="1"/>
            </w:pPr>
            <w:r>
              <w:rPr>
                <w:rFonts w:eastAsia="Arial"/>
                <w:sz w:val="16"/>
              </w:rPr>
              <w:t xml:space="preserve">1 </w:t>
            </w:r>
          </w:p>
        </w:tc>
      </w:tr>
      <w:tr w:rsidR="00470BE0" w14:paraId="4DB14FA7" w14:textId="77777777">
        <w:trPr>
          <w:trHeight w:val="320"/>
        </w:trPr>
        <w:tc>
          <w:tcPr>
            <w:tcW w:w="1427" w:type="dxa"/>
            <w:gridSpan w:val="2"/>
            <w:vMerge/>
          </w:tcPr>
          <w:p w14:paraId="1494B27D" w14:textId="77777777" w:rsidR="00470BE0" w:rsidRDefault="00470BE0"/>
        </w:tc>
        <w:tc>
          <w:tcPr>
            <w:tcW w:w="1427" w:type="dxa"/>
            <w:gridSpan w:val="2"/>
            <w:tcBorders>
              <w:bottom w:val="dotted" w:sz="4" w:space="0" w:color="auto"/>
            </w:tcBorders>
            <w:vAlign w:val="center"/>
          </w:tcPr>
          <w:p w14:paraId="27902CE5" w14:textId="77777777" w:rsidR="00470BE0" w:rsidRDefault="00050870">
            <w:pPr>
              <w:jc w:val="left"/>
              <w:divId w:val="1"/>
            </w:pPr>
            <w:r>
              <w:rPr>
                <w:sz w:val="16"/>
              </w:rPr>
              <w:t>very early to early</w:t>
            </w:r>
          </w:p>
        </w:tc>
        <w:tc>
          <w:tcPr>
            <w:tcW w:w="1427" w:type="dxa"/>
            <w:gridSpan w:val="2"/>
            <w:tcBorders>
              <w:bottom w:val="dotted" w:sz="4" w:space="0" w:color="auto"/>
            </w:tcBorders>
            <w:vAlign w:val="center"/>
          </w:tcPr>
          <w:p w14:paraId="61170B9B" w14:textId="77777777" w:rsidR="00470BE0" w:rsidRDefault="00470BE0"/>
        </w:tc>
        <w:tc>
          <w:tcPr>
            <w:tcW w:w="1427" w:type="dxa"/>
            <w:tcBorders>
              <w:bottom w:val="dotted" w:sz="4" w:space="0" w:color="auto"/>
            </w:tcBorders>
            <w:vAlign w:val="center"/>
          </w:tcPr>
          <w:p w14:paraId="4C251EE9" w14:textId="77777777" w:rsidR="00470BE0" w:rsidRDefault="00470BE0"/>
        </w:tc>
        <w:tc>
          <w:tcPr>
            <w:tcW w:w="1427" w:type="dxa"/>
            <w:tcBorders>
              <w:bottom w:val="dotted" w:sz="4" w:space="0" w:color="auto"/>
            </w:tcBorders>
            <w:vAlign w:val="center"/>
          </w:tcPr>
          <w:p w14:paraId="471FB62C" w14:textId="77777777" w:rsidR="00470BE0" w:rsidRDefault="00470BE0"/>
        </w:tc>
        <w:tc>
          <w:tcPr>
            <w:tcW w:w="1427" w:type="dxa"/>
            <w:tcBorders>
              <w:bottom w:val="dotted" w:sz="4" w:space="0" w:color="auto"/>
            </w:tcBorders>
            <w:vAlign w:val="center"/>
          </w:tcPr>
          <w:p w14:paraId="269C948C" w14:textId="77777777" w:rsidR="00470BE0" w:rsidRDefault="00470BE0"/>
        </w:tc>
        <w:tc>
          <w:tcPr>
            <w:tcW w:w="1427" w:type="dxa"/>
            <w:tcBorders>
              <w:bottom w:val="dotted" w:sz="4" w:space="0" w:color="auto"/>
            </w:tcBorders>
            <w:vAlign w:val="center"/>
          </w:tcPr>
          <w:p w14:paraId="5FFB7B2D" w14:textId="77777777" w:rsidR="00470BE0" w:rsidRDefault="00050870">
            <w:pPr>
              <w:jc w:val="center"/>
              <w:divId w:val="1"/>
            </w:pPr>
            <w:r>
              <w:rPr>
                <w:rFonts w:eastAsia="Arial"/>
                <w:sz w:val="16"/>
              </w:rPr>
              <w:t xml:space="preserve">2 </w:t>
            </w:r>
          </w:p>
        </w:tc>
      </w:tr>
      <w:tr w:rsidR="00470BE0" w14:paraId="35EB6724" w14:textId="77777777">
        <w:trPr>
          <w:trHeight w:val="320"/>
        </w:trPr>
        <w:tc>
          <w:tcPr>
            <w:tcW w:w="1427" w:type="dxa"/>
            <w:gridSpan w:val="2"/>
            <w:vMerge/>
          </w:tcPr>
          <w:p w14:paraId="26499F7F" w14:textId="77777777" w:rsidR="00470BE0" w:rsidRDefault="00470BE0"/>
        </w:tc>
        <w:tc>
          <w:tcPr>
            <w:tcW w:w="1427" w:type="dxa"/>
            <w:gridSpan w:val="2"/>
            <w:tcBorders>
              <w:bottom w:val="dotted" w:sz="4" w:space="0" w:color="auto"/>
            </w:tcBorders>
            <w:vAlign w:val="center"/>
          </w:tcPr>
          <w:p w14:paraId="71789F34" w14:textId="77777777" w:rsidR="00470BE0" w:rsidRDefault="00050870">
            <w:pPr>
              <w:jc w:val="left"/>
              <w:divId w:val="1"/>
            </w:pPr>
            <w:r>
              <w:rPr>
                <w:sz w:val="16"/>
              </w:rPr>
              <w:t>early</w:t>
            </w:r>
          </w:p>
        </w:tc>
        <w:tc>
          <w:tcPr>
            <w:tcW w:w="1427" w:type="dxa"/>
            <w:gridSpan w:val="2"/>
            <w:tcBorders>
              <w:bottom w:val="dotted" w:sz="4" w:space="0" w:color="auto"/>
            </w:tcBorders>
            <w:vAlign w:val="center"/>
          </w:tcPr>
          <w:p w14:paraId="3B808673" w14:textId="6ABC0F52" w:rsidR="00470BE0" w:rsidRDefault="00470BE0">
            <w:pPr>
              <w:jc w:val="left"/>
              <w:divId w:val="1"/>
            </w:pPr>
          </w:p>
        </w:tc>
        <w:tc>
          <w:tcPr>
            <w:tcW w:w="1427" w:type="dxa"/>
            <w:tcBorders>
              <w:bottom w:val="dotted" w:sz="4" w:space="0" w:color="auto"/>
            </w:tcBorders>
            <w:vAlign w:val="center"/>
          </w:tcPr>
          <w:p w14:paraId="4CB2CDA8" w14:textId="3863E103" w:rsidR="00470BE0" w:rsidRDefault="00470BE0">
            <w:pPr>
              <w:jc w:val="left"/>
              <w:divId w:val="1"/>
            </w:pPr>
          </w:p>
        </w:tc>
        <w:tc>
          <w:tcPr>
            <w:tcW w:w="1427" w:type="dxa"/>
            <w:tcBorders>
              <w:bottom w:val="dotted" w:sz="4" w:space="0" w:color="auto"/>
            </w:tcBorders>
            <w:vAlign w:val="center"/>
          </w:tcPr>
          <w:p w14:paraId="028884BF" w14:textId="23CE3214" w:rsidR="00470BE0" w:rsidRDefault="00470BE0">
            <w:pPr>
              <w:jc w:val="left"/>
              <w:divId w:val="1"/>
            </w:pPr>
          </w:p>
        </w:tc>
        <w:tc>
          <w:tcPr>
            <w:tcW w:w="1427" w:type="dxa"/>
            <w:tcBorders>
              <w:bottom w:val="dotted" w:sz="4" w:space="0" w:color="auto"/>
            </w:tcBorders>
            <w:vAlign w:val="center"/>
          </w:tcPr>
          <w:p w14:paraId="4A593747" w14:textId="77777777" w:rsidR="00470BE0" w:rsidRDefault="00050870">
            <w:pPr>
              <w:jc w:val="left"/>
              <w:divId w:val="1"/>
            </w:pPr>
            <w:proofErr w:type="spellStart"/>
            <w:r>
              <w:rPr>
                <w:sz w:val="16"/>
              </w:rPr>
              <w:t>Gijnlim</w:t>
            </w:r>
            <w:proofErr w:type="spellEnd"/>
          </w:p>
        </w:tc>
        <w:tc>
          <w:tcPr>
            <w:tcW w:w="1427" w:type="dxa"/>
            <w:tcBorders>
              <w:bottom w:val="dotted" w:sz="4" w:space="0" w:color="auto"/>
            </w:tcBorders>
            <w:vAlign w:val="center"/>
          </w:tcPr>
          <w:p w14:paraId="5BAA78DC" w14:textId="77777777" w:rsidR="00470BE0" w:rsidRDefault="00050870">
            <w:pPr>
              <w:jc w:val="center"/>
              <w:divId w:val="1"/>
            </w:pPr>
            <w:r>
              <w:rPr>
                <w:rFonts w:eastAsia="Arial"/>
                <w:sz w:val="16"/>
              </w:rPr>
              <w:t xml:space="preserve">3 </w:t>
            </w:r>
          </w:p>
        </w:tc>
      </w:tr>
      <w:tr w:rsidR="00470BE0" w14:paraId="056C6524" w14:textId="77777777">
        <w:trPr>
          <w:trHeight w:val="320"/>
        </w:trPr>
        <w:tc>
          <w:tcPr>
            <w:tcW w:w="1427" w:type="dxa"/>
            <w:gridSpan w:val="2"/>
            <w:vMerge/>
          </w:tcPr>
          <w:p w14:paraId="22E0940A" w14:textId="77777777" w:rsidR="00470BE0" w:rsidRDefault="00470BE0"/>
        </w:tc>
        <w:tc>
          <w:tcPr>
            <w:tcW w:w="1427" w:type="dxa"/>
            <w:gridSpan w:val="2"/>
            <w:tcBorders>
              <w:bottom w:val="dotted" w:sz="4" w:space="0" w:color="auto"/>
            </w:tcBorders>
            <w:vAlign w:val="center"/>
          </w:tcPr>
          <w:p w14:paraId="1C9C13CF" w14:textId="77777777" w:rsidR="00470BE0" w:rsidRDefault="00050870">
            <w:pPr>
              <w:jc w:val="left"/>
              <w:divId w:val="1"/>
            </w:pPr>
            <w:r>
              <w:rPr>
                <w:sz w:val="16"/>
              </w:rPr>
              <w:t>early to medium</w:t>
            </w:r>
          </w:p>
        </w:tc>
        <w:tc>
          <w:tcPr>
            <w:tcW w:w="1427" w:type="dxa"/>
            <w:gridSpan w:val="2"/>
            <w:tcBorders>
              <w:bottom w:val="dotted" w:sz="4" w:space="0" w:color="auto"/>
            </w:tcBorders>
            <w:vAlign w:val="center"/>
          </w:tcPr>
          <w:p w14:paraId="2AB0AD50" w14:textId="77777777" w:rsidR="00470BE0" w:rsidRDefault="00470BE0"/>
        </w:tc>
        <w:tc>
          <w:tcPr>
            <w:tcW w:w="1427" w:type="dxa"/>
            <w:tcBorders>
              <w:bottom w:val="dotted" w:sz="4" w:space="0" w:color="auto"/>
            </w:tcBorders>
            <w:vAlign w:val="center"/>
          </w:tcPr>
          <w:p w14:paraId="56F5A9FB" w14:textId="77777777" w:rsidR="00470BE0" w:rsidRDefault="00470BE0"/>
        </w:tc>
        <w:tc>
          <w:tcPr>
            <w:tcW w:w="1427" w:type="dxa"/>
            <w:tcBorders>
              <w:bottom w:val="dotted" w:sz="4" w:space="0" w:color="auto"/>
            </w:tcBorders>
            <w:vAlign w:val="center"/>
          </w:tcPr>
          <w:p w14:paraId="2986ECCF" w14:textId="77777777" w:rsidR="00470BE0" w:rsidRDefault="00470BE0"/>
        </w:tc>
        <w:tc>
          <w:tcPr>
            <w:tcW w:w="1427" w:type="dxa"/>
            <w:tcBorders>
              <w:bottom w:val="dotted" w:sz="4" w:space="0" w:color="auto"/>
            </w:tcBorders>
            <w:vAlign w:val="center"/>
          </w:tcPr>
          <w:p w14:paraId="383786E2" w14:textId="77777777" w:rsidR="00470BE0" w:rsidRDefault="00470BE0"/>
        </w:tc>
        <w:tc>
          <w:tcPr>
            <w:tcW w:w="1427" w:type="dxa"/>
            <w:tcBorders>
              <w:bottom w:val="dotted" w:sz="4" w:space="0" w:color="auto"/>
            </w:tcBorders>
            <w:vAlign w:val="center"/>
          </w:tcPr>
          <w:p w14:paraId="453E6318" w14:textId="77777777" w:rsidR="00470BE0" w:rsidRDefault="00050870">
            <w:pPr>
              <w:jc w:val="center"/>
              <w:divId w:val="1"/>
            </w:pPr>
            <w:r>
              <w:rPr>
                <w:rFonts w:eastAsia="Arial"/>
                <w:sz w:val="16"/>
              </w:rPr>
              <w:t xml:space="preserve">4 </w:t>
            </w:r>
          </w:p>
        </w:tc>
      </w:tr>
      <w:tr w:rsidR="00470BE0" w14:paraId="3697D949" w14:textId="77777777">
        <w:trPr>
          <w:trHeight w:val="320"/>
        </w:trPr>
        <w:tc>
          <w:tcPr>
            <w:tcW w:w="1427" w:type="dxa"/>
            <w:gridSpan w:val="2"/>
            <w:vMerge/>
          </w:tcPr>
          <w:p w14:paraId="2A70CC41" w14:textId="77777777" w:rsidR="00470BE0" w:rsidRDefault="00470BE0"/>
        </w:tc>
        <w:tc>
          <w:tcPr>
            <w:tcW w:w="1427" w:type="dxa"/>
            <w:gridSpan w:val="2"/>
            <w:tcBorders>
              <w:bottom w:val="dotted" w:sz="4" w:space="0" w:color="auto"/>
            </w:tcBorders>
            <w:vAlign w:val="center"/>
          </w:tcPr>
          <w:p w14:paraId="4458999A"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1609876F" w14:textId="183BEBDA" w:rsidR="00470BE0" w:rsidRDefault="00470BE0">
            <w:pPr>
              <w:jc w:val="left"/>
              <w:divId w:val="1"/>
            </w:pPr>
          </w:p>
        </w:tc>
        <w:tc>
          <w:tcPr>
            <w:tcW w:w="1427" w:type="dxa"/>
            <w:tcBorders>
              <w:bottom w:val="dotted" w:sz="4" w:space="0" w:color="auto"/>
            </w:tcBorders>
            <w:vAlign w:val="center"/>
          </w:tcPr>
          <w:p w14:paraId="069D62AD" w14:textId="092CD6DF" w:rsidR="00470BE0" w:rsidRDefault="00470BE0">
            <w:pPr>
              <w:jc w:val="left"/>
              <w:divId w:val="1"/>
            </w:pPr>
          </w:p>
        </w:tc>
        <w:tc>
          <w:tcPr>
            <w:tcW w:w="1427" w:type="dxa"/>
            <w:tcBorders>
              <w:bottom w:val="dotted" w:sz="4" w:space="0" w:color="auto"/>
            </w:tcBorders>
            <w:vAlign w:val="center"/>
          </w:tcPr>
          <w:p w14:paraId="5EDF46E9" w14:textId="4BA4B7D2" w:rsidR="00470BE0" w:rsidRDefault="00470BE0">
            <w:pPr>
              <w:jc w:val="left"/>
              <w:divId w:val="1"/>
            </w:pPr>
          </w:p>
        </w:tc>
        <w:tc>
          <w:tcPr>
            <w:tcW w:w="1427" w:type="dxa"/>
            <w:tcBorders>
              <w:bottom w:val="dotted" w:sz="4" w:space="0" w:color="auto"/>
            </w:tcBorders>
            <w:vAlign w:val="center"/>
          </w:tcPr>
          <w:p w14:paraId="36B03E19" w14:textId="77777777" w:rsidR="00470BE0" w:rsidRDefault="00050870">
            <w:pPr>
              <w:jc w:val="left"/>
              <w:divId w:val="1"/>
            </w:pPr>
            <w:proofErr w:type="spellStart"/>
            <w:r>
              <w:rPr>
                <w:sz w:val="16"/>
              </w:rPr>
              <w:t>Darbella</w:t>
            </w:r>
            <w:proofErr w:type="spellEnd"/>
            <w:r>
              <w:rPr>
                <w:sz w:val="16"/>
              </w:rPr>
              <w:t xml:space="preserve">, </w:t>
            </w:r>
            <w:proofErr w:type="spellStart"/>
            <w:r>
              <w:rPr>
                <w:sz w:val="16"/>
              </w:rPr>
              <w:t>Herkolim</w:t>
            </w:r>
            <w:proofErr w:type="spellEnd"/>
          </w:p>
        </w:tc>
        <w:tc>
          <w:tcPr>
            <w:tcW w:w="1427" w:type="dxa"/>
            <w:tcBorders>
              <w:bottom w:val="dotted" w:sz="4" w:space="0" w:color="auto"/>
            </w:tcBorders>
            <w:vAlign w:val="center"/>
          </w:tcPr>
          <w:p w14:paraId="224B1CAD" w14:textId="77777777" w:rsidR="00470BE0" w:rsidRDefault="00050870">
            <w:pPr>
              <w:jc w:val="center"/>
              <w:divId w:val="1"/>
            </w:pPr>
            <w:r>
              <w:rPr>
                <w:rFonts w:eastAsia="Arial"/>
                <w:sz w:val="16"/>
              </w:rPr>
              <w:t xml:space="preserve">5 </w:t>
            </w:r>
          </w:p>
        </w:tc>
      </w:tr>
      <w:tr w:rsidR="00470BE0" w14:paraId="75571D75" w14:textId="77777777">
        <w:trPr>
          <w:trHeight w:val="320"/>
        </w:trPr>
        <w:tc>
          <w:tcPr>
            <w:tcW w:w="1427" w:type="dxa"/>
            <w:gridSpan w:val="2"/>
            <w:vMerge/>
          </w:tcPr>
          <w:p w14:paraId="7A77A773" w14:textId="77777777" w:rsidR="00470BE0" w:rsidRDefault="00470BE0"/>
        </w:tc>
        <w:tc>
          <w:tcPr>
            <w:tcW w:w="1427" w:type="dxa"/>
            <w:gridSpan w:val="2"/>
            <w:tcBorders>
              <w:bottom w:val="dotted" w:sz="4" w:space="0" w:color="auto"/>
            </w:tcBorders>
            <w:vAlign w:val="center"/>
          </w:tcPr>
          <w:p w14:paraId="5B5FD020" w14:textId="77777777" w:rsidR="00470BE0" w:rsidRDefault="00050870">
            <w:pPr>
              <w:jc w:val="left"/>
              <w:divId w:val="1"/>
            </w:pPr>
            <w:r>
              <w:rPr>
                <w:sz w:val="16"/>
              </w:rPr>
              <w:t>medium to late</w:t>
            </w:r>
          </w:p>
        </w:tc>
        <w:tc>
          <w:tcPr>
            <w:tcW w:w="1427" w:type="dxa"/>
            <w:gridSpan w:val="2"/>
            <w:tcBorders>
              <w:bottom w:val="dotted" w:sz="4" w:space="0" w:color="auto"/>
            </w:tcBorders>
            <w:vAlign w:val="center"/>
          </w:tcPr>
          <w:p w14:paraId="05C04474" w14:textId="77777777" w:rsidR="00470BE0" w:rsidRDefault="00470BE0"/>
        </w:tc>
        <w:tc>
          <w:tcPr>
            <w:tcW w:w="1427" w:type="dxa"/>
            <w:tcBorders>
              <w:bottom w:val="dotted" w:sz="4" w:space="0" w:color="auto"/>
            </w:tcBorders>
            <w:vAlign w:val="center"/>
          </w:tcPr>
          <w:p w14:paraId="3C0ECE0A" w14:textId="77777777" w:rsidR="00470BE0" w:rsidRDefault="00470BE0"/>
        </w:tc>
        <w:tc>
          <w:tcPr>
            <w:tcW w:w="1427" w:type="dxa"/>
            <w:tcBorders>
              <w:bottom w:val="dotted" w:sz="4" w:space="0" w:color="auto"/>
            </w:tcBorders>
            <w:vAlign w:val="center"/>
          </w:tcPr>
          <w:p w14:paraId="1F031C71" w14:textId="77777777" w:rsidR="00470BE0" w:rsidRDefault="00470BE0"/>
        </w:tc>
        <w:tc>
          <w:tcPr>
            <w:tcW w:w="1427" w:type="dxa"/>
            <w:tcBorders>
              <w:bottom w:val="dotted" w:sz="4" w:space="0" w:color="auto"/>
            </w:tcBorders>
            <w:vAlign w:val="center"/>
          </w:tcPr>
          <w:p w14:paraId="5566E77A" w14:textId="77777777" w:rsidR="00470BE0" w:rsidRDefault="00470BE0"/>
        </w:tc>
        <w:tc>
          <w:tcPr>
            <w:tcW w:w="1427" w:type="dxa"/>
            <w:tcBorders>
              <w:bottom w:val="dotted" w:sz="4" w:space="0" w:color="auto"/>
            </w:tcBorders>
            <w:vAlign w:val="center"/>
          </w:tcPr>
          <w:p w14:paraId="67CB17A6" w14:textId="77777777" w:rsidR="00470BE0" w:rsidRDefault="00050870">
            <w:pPr>
              <w:jc w:val="center"/>
              <w:divId w:val="1"/>
            </w:pPr>
            <w:r>
              <w:rPr>
                <w:rFonts w:eastAsia="Arial"/>
                <w:sz w:val="16"/>
              </w:rPr>
              <w:t xml:space="preserve">6 </w:t>
            </w:r>
          </w:p>
        </w:tc>
      </w:tr>
      <w:tr w:rsidR="00470BE0" w14:paraId="706C8030" w14:textId="77777777">
        <w:trPr>
          <w:trHeight w:val="320"/>
        </w:trPr>
        <w:tc>
          <w:tcPr>
            <w:tcW w:w="1427" w:type="dxa"/>
            <w:gridSpan w:val="2"/>
            <w:vMerge/>
          </w:tcPr>
          <w:p w14:paraId="2A120FC2" w14:textId="77777777" w:rsidR="00470BE0" w:rsidRDefault="00470BE0"/>
        </w:tc>
        <w:tc>
          <w:tcPr>
            <w:tcW w:w="1427" w:type="dxa"/>
            <w:gridSpan w:val="2"/>
            <w:tcBorders>
              <w:bottom w:val="dotted" w:sz="4" w:space="0" w:color="auto"/>
            </w:tcBorders>
            <w:vAlign w:val="center"/>
          </w:tcPr>
          <w:p w14:paraId="11F361DE" w14:textId="77777777" w:rsidR="00470BE0" w:rsidRDefault="00050870">
            <w:pPr>
              <w:jc w:val="left"/>
              <w:divId w:val="1"/>
            </w:pPr>
            <w:r>
              <w:rPr>
                <w:sz w:val="16"/>
              </w:rPr>
              <w:t>late</w:t>
            </w:r>
          </w:p>
        </w:tc>
        <w:tc>
          <w:tcPr>
            <w:tcW w:w="1427" w:type="dxa"/>
            <w:gridSpan w:val="2"/>
            <w:tcBorders>
              <w:bottom w:val="dotted" w:sz="4" w:space="0" w:color="auto"/>
            </w:tcBorders>
            <w:vAlign w:val="center"/>
          </w:tcPr>
          <w:p w14:paraId="40FE33B3" w14:textId="4EBD6B9C" w:rsidR="00470BE0" w:rsidRDefault="00470BE0">
            <w:pPr>
              <w:jc w:val="left"/>
              <w:divId w:val="1"/>
            </w:pPr>
          </w:p>
        </w:tc>
        <w:tc>
          <w:tcPr>
            <w:tcW w:w="1427" w:type="dxa"/>
            <w:tcBorders>
              <w:bottom w:val="dotted" w:sz="4" w:space="0" w:color="auto"/>
            </w:tcBorders>
            <w:vAlign w:val="center"/>
          </w:tcPr>
          <w:p w14:paraId="731240C0" w14:textId="4F42BF9B" w:rsidR="00470BE0" w:rsidRDefault="00470BE0">
            <w:pPr>
              <w:jc w:val="left"/>
              <w:divId w:val="1"/>
            </w:pPr>
          </w:p>
        </w:tc>
        <w:tc>
          <w:tcPr>
            <w:tcW w:w="1427" w:type="dxa"/>
            <w:tcBorders>
              <w:bottom w:val="dotted" w:sz="4" w:space="0" w:color="auto"/>
            </w:tcBorders>
            <w:vAlign w:val="center"/>
          </w:tcPr>
          <w:p w14:paraId="1E4B0714" w14:textId="4DD3BE92" w:rsidR="00470BE0" w:rsidRDefault="00470BE0">
            <w:pPr>
              <w:jc w:val="left"/>
              <w:divId w:val="1"/>
            </w:pPr>
          </w:p>
        </w:tc>
        <w:tc>
          <w:tcPr>
            <w:tcW w:w="1427" w:type="dxa"/>
            <w:tcBorders>
              <w:bottom w:val="dotted" w:sz="4" w:space="0" w:color="auto"/>
            </w:tcBorders>
            <w:vAlign w:val="center"/>
          </w:tcPr>
          <w:p w14:paraId="3F5B5186" w14:textId="77777777" w:rsidR="00470BE0" w:rsidRDefault="00050870">
            <w:pPr>
              <w:jc w:val="left"/>
              <w:divId w:val="1"/>
            </w:pPr>
            <w:proofErr w:type="spellStart"/>
            <w:r>
              <w:rPr>
                <w:sz w:val="16"/>
              </w:rPr>
              <w:t>Backlim</w:t>
            </w:r>
            <w:proofErr w:type="spellEnd"/>
          </w:p>
        </w:tc>
        <w:tc>
          <w:tcPr>
            <w:tcW w:w="1427" w:type="dxa"/>
            <w:tcBorders>
              <w:bottom w:val="dotted" w:sz="4" w:space="0" w:color="auto"/>
            </w:tcBorders>
            <w:vAlign w:val="center"/>
          </w:tcPr>
          <w:p w14:paraId="2D53518E" w14:textId="77777777" w:rsidR="00470BE0" w:rsidRDefault="00050870">
            <w:pPr>
              <w:jc w:val="center"/>
              <w:divId w:val="1"/>
            </w:pPr>
            <w:r>
              <w:rPr>
                <w:rFonts w:eastAsia="Arial"/>
                <w:sz w:val="16"/>
              </w:rPr>
              <w:t xml:space="preserve">7 </w:t>
            </w:r>
          </w:p>
        </w:tc>
      </w:tr>
      <w:tr w:rsidR="00470BE0" w14:paraId="5C6EC163" w14:textId="77777777">
        <w:trPr>
          <w:trHeight w:val="320"/>
        </w:trPr>
        <w:tc>
          <w:tcPr>
            <w:tcW w:w="1427" w:type="dxa"/>
            <w:gridSpan w:val="2"/>
            <w:vMerge/>
          </w:tcPr>
          <w:p w14:paraId="0D7E95D8" w14:textId="77777777" w:rsidR="00470BE0" w:rsidRDefault="00470BE0"/>
        </w:tc>
        <w:tc>
          <w:tcPr>
            <w:tcW w:w="1427" w:type="dxa"/>
            <w:gridSpan w:val="2"/>
            <w:tcBorders>
              <w:bottom w:val="dotted" w:sz="4" w:space="0" w:color="auto"/>
            </w:tcBorders>
            <w:vAlign w:val="center"/>
          </w:tcPr>
          <w:p w14:paraId="4C47423B" w14:textId="77777777" w:rsidR="00470BE0" w:rsidRDefault="00050870">
            <w:pPr>
              <w:jc w:val="left"/>
              <w:divId w:val="1"/>
            </w:pPr>
            <w:r>
              <w:rPr>
                <w:sz w:val="16"/>
              </w:rPr>
              <w:t>late to very late</w:t>
            </w:r>
          </w:p>
        </w:tc>
        <w:tc>
          <w:tcPr>
            <w:tcW w:w="1427" w:type="dxa"/>
            <w:gridSpan w:val="2"/>
            <w:tcBorders>
              <w:bottom w:val="dotted" w:sz="4" w:space="0" w:color="auto"/>
            </w:tcBorders>
            <w:vAlign w:val="center"/>
          </w:tcPr>
          <w:p w14:paraId="64C4A534" w14:textId="77777777" w:rsidR="00470BE0" w:rsidRDefault="00470BE0"/>
        </w:tc>
        <w:tc>
          <w:tcPr>
            <w:tcW w:w="1427" w:type="dxa"/>
            <w:tcBorders>
              <w:bottom w:val="dotted" w:sz="4" w:space="0" w:color="auto"/>
            </w:tcBorders>
            <w:vAlign w:val="center"/>
          </w:tcPr>
          <w:p w14:paraId="67029893" w14:textId="77777777" w:rsidR="00470BE0" w:rsidRDefault="00470BE0"/>
        </w:tc>
        <w:tc>
          <w:tcPr>
            <w:tcW w:w="1427" w:type="dxa"/>
            <w:tcBorders>
              <w:bottom w:val="dotted" w:sz="4" w:space="0" w:color="auto"/>
            </w:tcBorders>
            <w:vAlign w:val="center"/>
          </w:tcPr>
          <w:p w14:paraId="69A433B0" w14:textId="77777777" w:rsidR="00470BE0" w:rsidRDefault="00470BE0"/>
        </w:tc>
        <w:tc>
          <w:tcPr>
            <w:tcW w:w="1427" w:type="dxa"/>
            <w:tcBorders>
              <w:bottom w:val="dotted" w:sz="4" w:space="0" w:color="auto"/>
            </w:tcBorders>
            <w:vAlign w:val="center"/>
          </w:tcPr>
          <w:p w14:paraId="5B5FE38B" w14:textId="77777777" w:rsidR="00470BE0" w:rsidRDefault="00470BE0"/>
        </w:tc>
        <w:tc>
          <w:tcPr>
            <w:tcW w:w="1427" w:type="dxa"/>
            <w:tcBorders>
              <w:bottom w:val="dotted" w:sz="4" w:space="0" w:color="auto"/>
            </w:tcBorders>
            <w:vAlign w:val="center"/>
          </w:tcPr>
          <w:p w14:paraId="08A927F6" w14:textId="77777777" w:rsidR="00470BE0" w:rsidRDefault="00050870">
            <w:pPr>
              <w:jc w:val="center"/>
              <w:divId w:val="1"/>
            </w:pPr>
            <w:r>
              <w:rPr>
                <w:rFonts w:eastAsia="Arial"/>
                <w:sz w:val="16"/>
              </w:rPr>
              <w:t xml:space="preserve">8 </w:t>
            </w:r>
          </w:p>
        </w:tc>
      </w:tr>
      <w:tr w:rsidR="00470BE0" w14:paraId="7F1F9474" w14:textId="77777777">
        <w:trPr>
          <w:trHeight w:val="320"/>
        </w:trPr>
        <w:tc>
          <w:tcPr>
            <w:tcW w:w="1427" w:type="dxa"/>
            <w:gridSpan w:val="2"/>
            <w:vMerge/>
          </w:tcPr>
          <w:p w14:paraId="1FFDD593" w14:textId="77777777" w:rsidR="00470BE0" w:rsidRDefault="00470BE0"/>
        </w:tc>
        <w:tc>
          <w:tcPr>
            <w:tcW w:w="1427" w:type="dxa"/>
            <w:gridSpan w:val="2"/>
            <w:tcBorders>
              <w:bottom w:val="dotted" w:sz="4" w:space="0" w:color="auto"/>
            </w:tcBorders>
            <w:vAlign w:val="center"/>
          </w:tcPr>
          <w:p w14:paraId="67F71D60" w14:textId="77777777" w:rsidR="00470BE0" w:rsidRDefault="00050870">
            <w:pPr>
              <w:jc w:val="left"/>
              <w:divId w:val="1"/>
            </w:pPr>
            <w:r>
              <w:rPr>
                <w:sz w:val="16"/>
              </w:rPr>
              <w:t>very late</w:t>
            </w:r>
          </w:p>
        </w:tc>
        <w:tc>
          <w:tcPr>
            <w:tcW w:w="1427" w:type="dxa"/>
            <w:gridSpan w:val="2"/>
            <w:tcBorders>
              <w:bottom w:val="dotted" w:sz="4" w:space="0" w:color="auto"/>
            </w:tcBorders>
            <w:vAlign w:val="center"/>
          </w:tcPr>
          <w:p w14:paraId="0E2ED5D4" w14:textId="77777777" w:rsidR="00470BE0" w:rsidRDefault="00470BE0"/>
        </w:tc>
        <w:tc>
          <w:tcPr>
            <w:tcW w:w="1427" w:type="dxa"/>
            <w:tcBorders>
              <w:bottom w:val="dotted" w:sz="4" w:space="0" w:color="auto"/>
            </w:tcBorders>
            <w:vAlign w:val="center"/>
          </w:tcPr>
          <w:p w14:paraId="35CDD359" w14:textId="77777777" w:rsidR="00470BE0" w:rsidRDefault="00470BE0"/>
        </w:tc>
        <w:tc>
          <w:tcPr>
            <w:tcW w:w="1427" w:type="dxa"/>
            <w:tcBorders>
              <w:bottom w:val="dotted" w:sz="4" w:space="0" w:color="auto"/>
            </w:tcBorders>
            <w:vAlign w:val="center"/>
          </w:tcPr>
          <w:p w14:paraId="3431D30D" w14:textId="77777777" w:rsidR="00470BE0" w:rsidRDefault="00470BE0"/>
        </w:tc>
        <w:tc>
          <w:tcPr>
            <w:tcW w:w="1427" w:type="dxa"/>
            <w:tcBorders>
              <w:bottom w:val="dotted" w:sz="4" w:space="0" w:color="auto"/>
            </w:tcBorders>
            <w:vAlign w:val="center"/>
          </w:tcPr>
          <w:p w14:paraId="767A6BC4" w14:textId="77777777" w:rsidR="00470BE0" w:rsidRDefault="00470BE0"/>
        </w:tc>
        <w:tc>
          <w:tcPr>
            <w:tcW w:w="1427" w:type="dxa"/>
            <w:tcBorders>
              <w:bottom w:val="dotted" w:sz="4" w:space="0" w:color="auto"/>
            </w:tcBorders>
            <w:vAlign w:val="center"/>
          </w:tcPr>
          <w:p w14:paraId="51853A6F" w14:textId="77777777" w:rsidR="00470BE0" w:rsidRDefault="00050870">
            <w:pPr>
              <w:jc w:val="center"/>
              <w:divId w:val="1"/>
            </w:pPr>
            <w:r>
              <w:rPr>
                <w:rFonts w:eastAsia="Arial"/>
                <w:sz w:val="16"/>
              </w:rPr>
              <w:t xml:space="preserve">9 </w:t>
            </w:r>
          </w:p>
        </w:tc>
      </w:tr>
      <w:tr w:rsidR="00470BE0" w14:paraId="134FCC0F" w14:textId="77777777">
        <w:trPr>
          <w:trHeight w:val="360"/>
        </w:trPr>
        <w:tc>
          <w:tcPr>
            <w:tcW w:w="713" w:type="dxa"/>
            <w:tcBorders>
              <w:right w:val="dotted" w:sz="4" w:space="0" w:color="auto"/>
            </w:tcBorders>
            <w:shd w:val="clear" w:color="auto" w:fill="DFDFD7"/>
            <w:vAlign w:val="center"/>
          </w:tcPr>
          <w:p w14:paraId="798F2810" w14:textId="77777777" w:rsidR="00470BE0" w:rsidRDefault="00050870">
            <w:r>
              <w:rPr>
                <w:rFonts w:eastAsia="Arial"/>
                <w:b/>
                <w:sz w:val="16"/>
              </w:rPr>
              <w:t>2.</w:t>
            </w:r>
          </w:p>
        </w:tc>
        <w:tc>
          <w:tcPr>
            <w:tcW w:w="713" w:type="dxa"/>
            <w:tcBorders>
              <w:right w:val="dotted" w:sz="4" w:space="0" w:color="auto"/>
            </w:tcBorders>
            <w:shd w:val="clear" w:color="auto" w:fill="DFDFD7"/>
            <w:vAlign w:val="center"/>
          </w:tcPr>
          <w:p w14:paraId="0400ECD2"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3289E345" w14:textId="77777777" w:rsidR="00470BE0" w:rsidRDefault="00050870">
            <w:r>
              <w:rPr>
                <w:rFonts w:eastAsia="Arial"/>
                <w:b/>
                <w:sz w:val="16"/>
              </w:rPr>
              <w:t>QL</w:t>
            </w:r>
          </w:p>
        </w:tc>
        <w:tc>
          <w:tcPr>
            <w:tcW w:w="713" w:type="dxa"/>
            <w:tcBorders>
              <w:right w:val="dotted" w:sz="4" w:space="0" w:color="auto"/>
            </w:tcBorders>
            <w:shd w:val="clear" w:color="auto" w:fill="DFDFD7"/>
            <w:vAlign w:val="center"/>
          </w:tcPr>
          <w:p w14:paraId="6EE0A3A2"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3AF26853"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00991657" w14:textId="77777777" w:rsidR="00470BE0" w:rsidRDefault="00050870">
            <w:r>
              <w:rPr>
                <w:rFonts w:eastAsia="Arial"/>
                <w:b/>
                <w:sz w:val="16"/>
              </w:rPr>
              <w:t>(a)</w:t>
            </w:r>
          </w:p>
        </w:tc>
        <w:tc>
          <w:tcPr>
            <w:tcW w:w="1427" w:type="dxa"/>
            <w:shd w:val="clear" w:color="auto" w:fill="DFDFD7"/>
          </w:tcPr>
          <w:p w14:paraId="0BFAC773" w14:textId="77777777" w:rsidR="00470BE0" w:rsidRDefault="00470BE0"/>
        </w:tc>
        <w:tc>
          <w:tcPr>
            <w:tcW w:w="1427" w:type="dxa"/>
            <w:shd w:val="clear" w:color="auto" w:fill="DFDFD7"/>
          </w:tcPr>
          <w:p w14:paraId="2EC230F7" w14:textId="77777777" w:rsidR="00470BE0" w:rsidRDefault="00470BE0"/>
        </w:tc>
        <w:tc>
          <w:tcPr>
            <w:tcW w:w="1427" w:type="dxa"/>
            <w:shd w:val="clear" w:color="auto" w:fill="DFDFD7"/>
          </w:tcPr>
          <w:p w14:paraId="6ADD3CD2" w14:textId="77777777" w:rsidR="00470BE0" w:rsidRDefault="00470BE0"/>
        </w:tc>
        <w:tc>
          <w:tcPr>
            <w:tcW w:w="1427" w:type="dxa"/>
            <w:shd w:val="clear" w:color="auto" w:fill="DFDFD7"/>
          </w:tcPr>
          <w:p w14:paraId="4473389E" w14:textId="77777777" w:rsidR="00470BE0" w:rsidRDefault="00470BE0"/>
        </w:tc>
      </w:tr>
      <w:tr w:rsidR="00470BE0" w14:paraId="325E10B9" w14:textId="77777777">
        <w:trPr>
          <w:trHeight w:val="440"/>
        </w:trPr>
        <w:tc>
          <w:tcPr>
            <w:tcW w:w="1427" w:type="dxa"/>
            <w:gridSpan w:val="2"/>
            <w:vMerge w:val="restart"/>
          </w:tcPr>
          <w:p w14:paraId="775419F0" w14:textId="77777777" w:rsidR="00470BE0" w:rsidRDefault="00470BE0"/>
        </w:tc>
        <w:tc>
          <w:tcPr>
            <w:tcW w:w="1427" w:type="dxa"/>
            <w:gridSpan w:val="2"/>
            <w:tcBorders>
              <w:bottom w:val="dotted" w:sz="4" w:space="0" w:color="auto"/>
            </w:tcBorders>
          </w:tcPr>
          <w:p w14:paraId="7073F8C2" w14:textId="77777777" w:rsidR="00470BE0" w:rsidRDefault="00470BE0">
            <w:pPr>
              <w:jc w:val="left"/>
              <w:divId w:val="1"/>
              <w:rPr>
                <w:b/>
                <w:sz w:val="16"/>
              </w:rPr>
            </w:pPr>
          </w:p>
          <w:p w14:paraId="2C1B0BF6" w14:textId="77777777" w:rsidR="00470BE0" w:rsidRDefault="00050870">
            <w:pPr>
              <w:jc w:val="left"/>
              <w:divId w:val="1"/>
              <w:rPr>
                <w:b/>
                <w:sz w:val="16"/>
              </w:rPr>
            </w:pPr>
            <w:r>
              <w:rPr>
                <w:b/>
                <w:sz w:val="16"/>
              </w:rPr>
              <w:t>Spear: anthocyanin coloration of apex</w:t>
            </w:r>
          </w:p>
          <w:p w14:paraId="24A69BFC" w14:textId="77777777" w:rsidR="00470BE0" w:rsidRDefault="00470BE0"/>
        </w:tc>
        <w:tc>
          <w:tcPr>
            <w:tcW w:w="1427" w:type="dxa"/>
            <w:gridSpan w:val="2"/>
            <w:tcBorders>
              <w:bottom w:val="dotted" w:sz="4" w:space="0" w:color="auto"/>
            </w:tcBorders>
          </w:tcPr>
          <w:p w14:paraId="73218BAA" w14:textId="77777777" w:rsidR="00470BE0" w:rsidRDefault="00470BE0"/>
        </w:tc>
        <w:tc>
          <w:tcPr>
            <w:tcW w:w="1427" w:type="dxa"/>
            <w:tcBorders>
              <w:bottom w:val="dotted" w:sz="4" w:space="0" w:color="auto"/>
            </w:tcBorders>
          </w:tcPr>
          <w:p w14:paraId="53530D3B" w14:textId="77777777" w:rsidR="00470BE0" w:rsidRDefault="00470BE0"/>
        </w:tc>
        <w:tc>
          <w:tcPr>
            <w:tcW w:w="1427" w:type="dxa"/>
            <w:tcBorders>
              <w:bottom w:val="dotted" w:sz="4" w:space="0" w:color="auto"/>
            </w:tcBorders>
          </w:tcPr>
          <w:p w14:paraId="58DB0D87" w14:textId="77777777" w:rsidR="00470BE0" w:rsidRDefault="00470BE0"/>
        </w:tc>
        <w:tc>
          <w:tcPr>
            <w:tcW w:w="1427" w:type="dxa"/>
            <w:tcBorders>
              <w:bottom w:val="dotted" w:sz="4" w:space="0" w:color="auto"/>
            </w:tcBorders>
          </w:tcPr>
          <w:p w14:paraId="66A2E854" w14:textId="77777777" w:rsidR="00470BE0" w:rsidRDefault="00470BE0"/>
        </w:tc>
        <w:tc>
          <w:tcPr>
            <w:tcW w:w="1427" w:type="dxa"/>
            <w:tcBorders>
              <w:bottom w:val="dotted" w:sz="4" w:space="0" w:color="auto"/>
            </w:tcBorders>
          </w:tcPr>
          <w:p w14:paraId="12B7DB20" w14:textId="77777777" w:rsidR="00470BE0" w:rsidRDefault="00470BE0"/>
        </w:tc>
      </w:tr>
      <w:tr w:rsidR="00470BE0" w14:paraId="5F75D511" w14:textId="77777777">
        <w:trPr>
          <w:trHeight w:val="320"/>
        </w:trPr>
        <w:tc>
          <w:tcPr>
            <w:tcW w:w="1427" w:type="dxa"/>
            <w:gridSpan w:val="2"/>
            <w:vMerge/>
          </w:tcPr>
          <w:p w14:paraId="5DB46897" w14:textId="77777777" w:rsidR="00470BE0" w:rsidRDefault="00470BE0"/>
        </w:tc>
        <w:tc>
          <w:tcPr>
            <w:tcW w:w="1427" w:type="dxa"/>
            <w:gridSpan w:val="2"/>
            <w:tcBorders>
              <w:bottom w:val="dotted" w:sz="4" w:space="0" w:color="auto"/>
            </w:tcBorders>
            <w:vAlign w:val="center"/>
          </w:tcPr>
          <w:p w14:paraId="6D1D4B75" w14:textId="77777777" w:rsidR="00470BE0" w:rsidRDefault="00050870">
            <w:pPr>
              <w:jc w:val="left"/>
              <w:divId w:val="1"/>
            </w:pPr>
            <w:r>
              <w:rPr>
                <w:sz w:val="16"/>
              </w:rPr>
              <w:t>absent</w:t>
            </w:r>
          </w:p>
        </w:tc>
        <w:tc>
          <w:tcPr>
            <w:tcW w:w="1427" w:type="dxa"/>
            <w:gridSpan w:val="2"/>
            <w:tcBorders>
              <w:bottom w:val="dotted" w:sz="4" w:space="0" w:color="auto"/>
            </w:tcBorders>
            <w:vAlign w:val="center"/>
          </w:tcPr>
          <w:p w14:paraId="17E4C935" w14:textId="58F255DD" w:rsidR="00470BE0" w:rsidRDefault="00470BE0">
            <w:pPr>
              <w:jc w:val="left"/>
              <w:divId w:val="1"/>
            </w:pPr>
          </w:p>
        </w:tc>
        <w:tc>
          <w:tcPr>
            <w:tcW w:w="1427" w:type="dxa"/>
            <w:tcBorders>
              <w:bottom w:val="dotted" w:sz="4" w:space="0" w:color="auto"/>
            </w:tcBorders>
            <w:vAlign w:val="center"/>
          </w:tcPr>
          <w:p w14:paraId="3F07B9EA" w14:textId="745E1902" w:rsidR="00470BE0" w:rsidRDefault="00470BE0">
            <w:pPr>
              <w:jc w:val="left"/>
              <w:divId w:val="1"/>
            </w:pPr>
          </w:p>
        </w:tc>
        <w:tc>
          <w:tcPr>
            <w:tcW w:w="1427" w:type="dxa"/>
            <w:tcBorders>
              <w:bottom w:val="dotted" w:sz="4" w:space="0" w:color="auto"/>
            </w:tcBorders>
            <w:vAlign w:val="center"/>
          </w:tcPr>
          <w:p w14:paraId="267420AC" w14:textId="43718091" w:rsidR="00470BE0" w:rsidRDefault="00470BE0">
            <w:pPr>
              <w:jc w:val="left"/>
              <w:divId w:val="1"/>
            </w:pPr>
          </w:p>
        </w:tc>
        <w:tc>
          <w:tcPr>
            <w:tcW w:w="1427" w:type="dxa"/>
            <w:tcBorders>
              <w:bottom w:val="dotted" w:sz="4" w:space="0" w:color="auto"/>
            </w:tcBorders>
            <w:vAlign w:val="center"/>
          </w:tcPr>
          <w:p w14:paraId="50163815" w14:textId="77777777" w:rsidR="00470BE0" w:rsidRDefault="00050870">
            <w:pPr>
              <w:jc w:val="left"/>
              <w:divId w:val="1"/>
            </w:pPr>
            <w:proofErr w:type="spellStart"/>
            <w:r>
              <w:rPr>
                <w:sz w:val="16"/>
              </w:rPr>
              <w:t>Steiniva</w:t>
            </w:r>
            <w:proofErr w:type="spellEnd"/>
            <w:r>
              <w:rPr>
                <w:sz w:val="16"/>
              </w:rPr>
              <w:t xml:space="preserve">, </w:t>
            </w:r>
            <w:proofErr w:type="spellStart"/>
            <w:r>
              <w:rPr>
                <w:sz w:val="16"/>
              </w:rPr>
              <w:t>Xenolim</w:t>
            </w:r>
            <w:proofErr w:type="spellEnd"/>
          </w:p>
        </w:tc>
        <w:tc>
          <w:tcPr>
            <w:tcW w:w="1427" w:type="dxa"/>
            <w:tcBorders>
              <w:bottom w:val="dotted" w:sz="4" w:space="0" w:color="auto"/>
            </w:tcBorders>
            <w:vAlign w:val="center"/>
          </w:tcPr>
          <w:p w14:paraId="7F72500C" w14:textId="77777777" w:rsidR="00470BE0" w:rsidRDefault="00050870">
            <w:pPr>
              <w:jc w:val="center"/>
              <w:divId w:val="1"/>
            </w:pPr>
            <w:r>
              <w:rPr>
                <w:rFonts w:eastAsia="Arial"/>
                <w:sz w:val="16"/>
              </w:rPr>
              <w:t xml:space="preserve">1 </w:t>
            </w:r>
          </w:p>
        </w:tc>
      </w:tr>
      <w:tr w:rsidR="00470BE0" w14:paraId="4E19E420" w14:textId="77777777">
        <w:trPr>
          <w:trHeight w:val="320"/>
        </w:trPr>
        <w:tc>
          <w:tcPr>
            <w:tcW w:w="1427" w:type="dxa"/>
            <w:gridSpan w:val="2"/>
            <w:vMerge/>
          </w:tcPr>
          <w:p w14:paraId="467BDEFE" w14:textId="77777777" w:rsidR="00470BE0" w:rsidRDefault="00470BE0"/>
        </w:tc>
        <w:tc>
          <w:tcPr>
            <w:tcW w:w="1427" w:type="dxa"/>
            <w:gridSpan w:val="2"/>
            <w:tcBorders>
              <w:bottom w:val="dotted" w:sz="4" w:space="0" w:color="auto"/>
            </w:tcBorders>
            <w:vAlign w:val="center"/>
          </w:tcPr>
          <w:p w14:paraId="19268CBE" w14:textId="77777777" w:rsidR="00470BE0" w:rsidRDefault="00050870">
            <w:pPr>
              <w:jc w:val="left"/>
              <w:divId w:val="1"/>
            </w:pPr>
            <w:r>
              <w:rPr>
                <w:sz w:val="16"/>
              </w:rPr>
              <w:t>present</w:t>
            </w:r>
          </w:p>
        </w:tc>
        <w:tc>
          <w:tcPr>
            <w:tcW w:w="1427" w:type="dxa"/>
            <w:gridSpan w:val="2"/>
            <w:tcBorders>
              <w:bottom w:val="dotted" w:sz="4" w:space="0" w:color="auto"/>
            </w:tcBorders>
            <w:vAlign w:val="center"/>
          </w:tcPr>
          <w:p w14:paraId="76F22006" w14:textId="18237863" w:rsidR="00470BE0" w:rsidRDefault="00470BE0">
            <w:pPr>
              <w:jc w:val="left"/>
              <w:divId w:val="1"/>
            </w:pPr>
          </w:p>
        </w:tc>
        <w:tc>
          <w:tcPr>
            <w:tcW w:w="1427" w:type="dxa"/>
            <w:tcBorders>
              <w:bottom w:val="dotted" w:sz="4" w:space="0" w:color="auto"/>
            </w:tcBorders>
            <w:vAlign w:val="center"/>
          </w:tcPr>
          <w:p w14:paraId="41C37F90" w14:textId="7ABF4E15" w:rsidR="00470BE0" w:rsidRDefault="00470BE0">
            <w:pPr>
              <w:jc w:val="left"/>
              <w:divId w:val="1"/>
            </w:pPr>
          </w:p>
        </w:tc>
        <w:tc>
          <w:tcPr>
            <w:tcW w:w="1427" w:type="dxa"/>
            <w:tcBorders>
              <w:bottom w:val="dotted" w:sz="4" w:space="0" w:color="auto"/>
            </w:tcBorders>
            <w:vAlign w:val="center"/>
          </w:tcPr>
          <w:p w14:paraId="04019B0C" w14:textId="63D4EE1A" w:rsidR="00470BE0" w:rsidRDefault="00470BE0">
            <w:pPr>
              <w:jc w:val="left"/>
              <w:divId w:val="1"/>
            </w:pPr>
          </w:p>
        </w:tc>
        <w:tc>
          <w:tcPr>
            <w:tcW w:w="1427" w:type="dxa"/>
            <w:tcBorders>
              <w:bottom w:val="dotted" w:sz="4" w:space="0" w:color="auto"/>
            </w:tcBorders>
            <w:vAlign w:val="center"/>
          </w:tcPr>
          <w:p w14:paraId="4CA5C5C5" w14:textId="77777777" w:rsidR="00470BE0" w:rsidRDefault="00050870">
            <w:pPr>
              <w:jc w:val="left"/>
              <w:divId w:val="1"/>
            </w:pPr>
            <w:proofErr w:type="spellStart"/>
            <w:r>
              <w:rPr>
                <w:sz w:val="16"/>
              </w:rPr>
              <w:t>Backlim</w:t>
            </w:r>
            <w:proofErr w:type="spellEnd"/>
          </w:p>
        </w:tc>
        <w:tc>
          <w:tcPr>
            <w:tcW w:w="1427" w:type="dxa"/>
            <w:tcBorders>
              <w:bottom w:val="dotted" w:sz="4" w:space="0" w:color="auto"/>
            </w:tcBorders>
            <w:vAlign w:val="center"/>
          </w:tcPr>
          <w:p w14:paraId="0EA0E911" w14:textId="77777777" w:rsidR="00470BE0" w:rsidRDefault="00050870">
            <w:pPr>
              <w:jc w:val="center"/>
              <w:divId w:val="1"/>
            </w:pPr>
            <w:r>
              <w:rPr>
                <w:rFonts w:eastAsia="Arial"/>
                <w:sz w:val="16"/>
              </w:rPr>
              <w:t xml:space="preserve">9 </w:t>
            </w:r>
          </w:p>
        </w:tc>
      </w:tr>
      <w:tr w:rsidR="00470BE0" w14:paraId="12F8BB24" w14:textId="77777777">
        <w:trPr>
          <w:trHeight w:val="360"/>
        </w:trPr>
        <w:tc>
          <w:tcPr>
            <w:tcW w:w="713" w:type="dxa"/>
            <w:tcBorders>
              <w:right w:val="dotted" w:sz="4" w:space="0" w:color="auto"/>
            </w:tcBorders>
            <w:shd w:val="clear" w:color="auto" w:fill="DFDFD7"/>
            <w:vAlign w:val="center"/>
          </w:tcPr>
          <w:p w14:paraId="52518D3F" w14:textId="77777777" w:rsidR="00470BE0" w:rsidRDefault="00050870">
            <w:r>
              <w:rPr>
                <w:rFonts w:eastAsia="Arial"/>
                <w:b/>
                <w:sz w:val="16"/>
              </w:rPr>
              <w:t>3.</w:t>
            </w:r>
          </w:p>
        </w:tc>
        <w:tc>
          <w:tcPr>
            <w:tcW w:w="713" w:type="dxa"/>
            <w:tcBorders>
              <w:right w:val="dotted" w:sz="4" w:space="0" w:color="auto"/>
            </w:tcBorders>
            <w:shd w:val="clear" w:color="auto" w:fill="DFDFD7"/>
            <w:vAlign w:val="center"/>
          </w:tcPr>
          <w:p w14:paraId="1DA479C3"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49DFF971"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30714875"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04F57345"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5753CB79" w14:textId="77777777" w:rsidR="00470BE0" w:rsidRDefault="00050870">
            <w:r>
              <w:rPr>
                <w:rFonts w:eastAsia="Arial"/>
                <w:b/>
                <w:sz w:val="16"/>
              </w:rPr>
              <w:t>(a)</w:t>
            </w:r>
          </w:p>
        </w:tc>
        <w:tc>
          <w:tcPr>
            <w:tcW w:w="1427" w:type="dxa"/>
            <w:shd w:val="clear" w:color="auto" w:fill="DFDFD7"/>
          </w:tcPr>
          <w:p w14:paraId="44B1BDA5" w14:textId="77777777" w:rsidR="00470BE0" w:rsidRDefault="00470BE0"/>
        </w:tc>
        <w:tc>
          <w:tcPr>
            <w:tcW w:w="1427" w:type="dxa"/>
            <w:shd w:val="clear" w:color="auto" w:fill="DFDFD7"/>
          </w:tcPr>
          <w:p w14:paraId="71C530DD" w14:textId="77777777" w:rsidR="00470BE0" w:rsidRDefault="00470BE0"/>
        </w:tc>
        <w:tc>
          <w:tcPr>
            <w:tcW w:w="1427" w:type="dxa"/>
            <w:shd w:val="clear" w:color="auto" w:fill="DFDFD7"/>
          </w:tcPr>
          <w:p w14:paraId="34F08AE4" w14:textId="77777777" w:rsidR="00470BE0" w:rsidRDefault="00470BE0"/>
        </w:tc>
        <w:tc>
          <w:tcPr>
            <w:tcW w:w="1427" w:type="dxa"/>
            <w:shd w:val="clear" w:color="auto" w:fill="DFDFD7"/>
          </w:tcPr>
          <w:p w14:paraId="0B0D295E" w14:textId="77777777" w:rsidR="00470BE0" w:rsidRDefault="00470BE0"/>
        </w:tc>
      </w:tr>
      <w:tr w:rsidR="00470BE0" w14:paraId="53E3DA7C" w14:textId="77777777">
        <w:trPr>
          <w:trHeight w:val="440"/>
        </w:trPr>
        <w:tc>
          <w:tcPr>
            <w:tcW w:w="1427" w:type="dxa"/>
            <w:gridSpan w:val="2"/>
            <w:vMerge w:val="restart"/>
          </w:tcPr>
          <w:p w14:paraId="6B300C32" w14:textId="77777777" w:rsidR="00470BE0" w:rsidRDefault="00470BE0"/>
        </w:tc>
        <w:tc>
          <w:tcPr>
            <w:tcW w:w="1427" w:type="dxa"/>
            <w:gridSpan w:val="2"/>
            <w:tcBorders>
              <w:bottom w:val="dotted" w:sz="4" w:space="0" w:color="auto"/>
            </w:tcBorders>
          </w:tcPr>
          <w:p w14:paraId="2D50DC3E" w14:textId="77777777" w:rsidR="00470BE0" w:rsidRDefault="00470BE0">
            <w:pPr>
              <w:jc w:val="left"/>
              <w:divId w:val="1"/>
              <w:rPr>
                <w:b/>
                <w:sz w:val="16"/>
              </w:rPr>
            </w:pPr>
          </w:p>
          <w:p w14:paraId="121DF697" w14:textId="77777777" w:rsidR="00470BE0" w:rsidRDefault="00050870">
            <w:pPr>
              <w:jc w:val="left"/>
              <w:divId w:val="1"/>
              <w:rPr>
                <w:b/>
                <w:sz w:val="16"/>
              </w:rPr>
            </w:pPr>
            <w:r>
              <w:rPr>
                <w:b/>
                <w:sz w:val="16"/>
                <w:u w:val="single"/>
              </w:rPr>
              <w:t>Only varieties with Spear: anthocyanin coloration of apex present </w:t>
            </w:r>
            <w:r>
              <w:rPr>
                <w:b/>
                <w:sz w:val="16"/>
              </w:rPr>
              <w:t>Spear: intensity of anthocyanin coloration of apex </w:t>
            </w:r>
          </w:p>
          <w:p w14:paraId="2289BDF2" w14:textId="77777777" w:rsidR="00470BE0" w:rsidRDefault="00470BE0"/>
        </w:tc>
        <w:tc>
          <w:tcPr>
            <w:tcW w:w="1427" w:type="dxa"/>
            <w:gridSpan w:val="2"/>
            <w:tcBorders>
              <w:bottom w:val="dotted" w:sz="4" w:space="0" w:color="auto"/>
            </w:tcBorders>
          </w:tcPr>
          <w:p w14:paraId="1948C482" w14:textId="77777777" w:rsidR="00470BE0" w:rsidRDefault="00470BE0"/>
        </w:tc>
        <w:tc>
          <w:tcPr>
            <w:tcW w:w="1427" w:type="dxa"/>
            <w:tcBorders>
              <w:bottom w:val="dotted" w:sz="4" w:space="0" w:color="auto"/>
            </w:tcBorders>
          </w:tcPr>
          <w:p w14:paraId="17A76FAB" w14:textId="77777777" w:rsidR="00470BE0" w:rsidRDefault="00470BE0"/>
        </w:tc>
        <w:tc>
          <w:tcPr>
            <w:tcW w:w="1427" w:type="dxa"/>
            <w:tcBorders>
              <w:bottom w:val="dotted" w:sz="4" w:space="0" w:color="auto"/>
            </w:tcBorders>
          </w:tcPr>
          <w:p w14:paraId="0D73AEB1" w14:textId="77777777" w:rsidR="00470BE0" w:rsidRDefault="00470BE0"/>
        </w:tc>
        <w:tc>
          <w:tcPr>
            <w:tcW w:w="1427" w:type="dxa"/>
            <w:tcBorders>
              <w:bottom w:val="dotted" w:sz="4" w:space="0" w:color="auto"/>
            </w:tcBorders>
          </w:tcPr>
          <w:p w14:paraId="2A017F4A" w14:textId="77777777" w:rsidR="00470BE0" w:rsidRDefault="00470BE0"/>
        </w:tc>
        <w:tc>
          <w:tcPr>
            <w:tcW w:w="1427" w:type="dxa"/>
            <w:tcBorders>
              <w:bottom w:val="dotted" w:sz="4" w:space="0" w:color="auto"/>
            </w:tcBorders>
          </w:tcPr>
          <w:p w14:paraId="167CFC32" w14:textId="77777777" w:rsidR="00470BE0" w:rsidRDefault="00470BE0"/>
        </w:tc>
      </w:tr>
      <w:tr w:rsidR="00470BE0" w14:paraId="460100BB" w14:textId="77777777">
        <w:trPr>
          <w:trHeight w:val="320"/>
        </w:trPr>
        <w:tc>
          <w:tcPr>
            <w:tcW w:w="1427" w:type="dxa"/>
            <w:gridSpan w:val="2"/>
            <w:vMerge/>
          </w:tcPr>
          <w:p w14:paraId="6741BC75" w14:textId="77777777" w:rsidR="00470BE0" w:rsidRDefault="00470BE0"/>
        </w:tc>
        <w:tc>
          <w:tcPr>
            <w:tcW w:w="1427" w:type="dxa"/>
            <w:gridSpan w:val="2"/>
            <w:tcBorders>
              <w:bottom w:val="dotted" w:sz="4" w:space="0" w:color="auto"/>
            </w:tcBorders>
            <w:vAlign w:val="center"/>
          </w:tcPr>
          <w:p w14:paraId="5FE7C68B" w14:textId="77777777" w:rsidR="00470BE0" w:rsidRDefault="00050870">
            <w:pPr>
              <w:jc w:val="left"/>
              <w:divId w:val="1"/>
            </w:pPr>
            <w:r>
              <w:rPr>
                <w:sz w:val="16"/>
              </w:rPr>
              <w:t>very weak</w:t>
            </w:r>
          </w:p>
        </w:tc>
        <w:tc>
          <w:tcPr>
            <w:tcW w:w="1427" w:type="dxa"/>
            <w:gridSpan w:val="2"/>
            <w:tcBorders>
              <w:bottom w:val="dotted" w:sz="4" w:space="0" w:color="auto"/>
            </w:tcBorders>
            <w:vAlign w:val="center"/>
          </w:tcPr>
          <w:p w14:paraId="59B8ADDE" w14:textId="77777777" w:rsidR="00470BE0" w:rsidRDefault="00470BE0"/>
        </w:tc>
        <w:tc>
          <w:tcPr>
            <w:tcW w:w="1427" w:type="dxa"/>
            <w:tcBorders>
              <w:bottom w:val="dotted" w:sz="4" w:space="0" w:color="auto"/>
            </w:tcBorders>
            <w:vAlign w:val="center"/>
          </w:tcPr>
          <w:p w14:paraId="1CF302A7" w14:textId="77777777" w:rsidR="00470BE0" w:rsidRDefault="00470BE0"/>
        </w:tc>
        <w:tc>
          <w:tcPr>
            <w:tcW w:w="1427" w:type="dxa"/>
            <w:tcBorders>
              <w:bottom w:val="dotted" w:sz="4" w:space="0" w:color="auto"/>
            </w:tcBorders>
            <w:vAlign w:val="center"/>
          </w:tcPr>
          <w:p w14:paraId="31B994D0" w14:textId="77777777" w:rsidR="00470BE0" w:rsidRDefault="00470BE0"/>
        </w:tc>
        <w:tc>
          <w:tcPr>
            <w:tcW w:w="1427" w:type="dxa"/>
            <w:tcBorders>
              <w:bottom w:val="dotted" w:sz="4" w:space="0" w:color="auto"/>
            </w:tcBorders>
            <w:vAlign w:val="center"/>
          </w:tcPr>
          <w:p w14:paraId="378EC8BA" w14:textId="77777777" w:rsidR="00470BE0" w:rsidRDefault="00050870">
            <w:pPr>
              <w:jc w:val="left"/>
              <w:divId w:val="1"/>
            </w:pPr>
            <w:proofErr w:type="spellStart"/>
            <w:r>
              <w:rPr>
                <w:sz w:val="16"/>
              </w:rPr>
              <w:t>Primaverde</w:t>
            </w:r>
            <w:proofErr w:type="spellEnd"/>
          </w:p>
        </w:tc>
        <w:tc>
          <w:tcPr>
            <w:tcW w:w="1427" w:type="dxa"/>
            <w:tcBorders>
              <w:bottom w:val="dotted" w:sz="4" w:space="0" w:color="auto"/>
            </w:tcBorders>
            <w:vAlign w:val="center"/>
          </w:tcPr>
          <w:p w14:paraId="7BB76740" w14:textId="77777777" w:rsidR="00470BE0" w:rsidRDefault="00050870">
            <w:pPr>
              <w:jc w:val="center"/>
              <w:divId w:val="1"/>
            </w:pPr>
            <w:r>
              <w:rPr>
                <w:rFonts w:eastAsia="Arial"/>
                <w:sz w:val="16"/>
              </w:rPr>
              <w:t xml:space="preserve">1 </w:t>
            </w:r>
          </w:p>
        </w:tc>
      </w:tr>
      <w:tr w:rsidR="00470BE0" w14:paraId="7300F411" w14:textId="77777777">
        <w:trPr>
          <w:trHeight w:val="320"/>
        </w:trPr>
        <w:tc>
          <w:tcPr>
            <w:tcW w:w="1427" w:type="dxa"/>
            <w:gridSpan w:val="2"/>
            <w:vMerge/>
          </w:tcPr>
          <w:p w14:paraId="2F85D0CA" w14:textId="77777777" w:rsidR="00470BE0" w:rsidRDefault="00470BE0"/>
        </w:tc>
        <w:tc>
          <w:tcPr>
            <w:tcW w:w="1427" w:type="dxa"/>
            <w:gridSpan w:val="2"/>
            <w:tcBorders>
              <w:bottom w:val="dotted" w:sz="4" w:space="0" w:color="auto"/>
            </w:tcBorders>
            <w:vAlign w:val="center"/>
          </w:tcPr>
          <w:p w14:paraId="3BA79A78" w14:textId="77777777" w:rsidR="00470BE0" w:rsidRDefault="00050870">
            <w:pPr>
              <w:jc w:val="left"/>
              <w:divId w:val="1"/>
            </w:pPr>
            <w:r>
              <w:rPr>
                <w:sz w:val="16"/>
              </w:rPr>
              <w:t>weak</w:t>
            </w:r>
          </w:p>
        </w:tc>
        <w:tc>
          <w:tcPr>
            <w:tcW w:w="1427" w:type="dxa"/>
            <w:gridSpan w:val="2"/>
            <w:tcBorders>
              <w:bottom w:val="dotted" w:sz="4" w:space="0" w:color="auto"/>
            </w:tcBorders>
            <w:vAlign w:val="center"/>
          </w:tcPr>
          <w:p w14:paraId="27DDB334" w14:textId="77777777" w:rsidR="00470BE0" w:rsidRDefault="00470BE0"/>
        </w:tc>
        <w:tc>
          <w:tcPr>
            <w:tcW w:w="1427" w:type="dxa"/>
            <w:tcBorders>
              <w:bottom w:val="dotted" w:sz="4" w:space="0" w:color="auto"/>
            </w:tcBorders>
            <w:vAlign w:val="center"/>
          </w:tcPr>
          <w:p w14:paraId="7F30A1E9" w14:textId="77777777" w:rsidR="00470BE0" w:rsidRDefault="00470BE0"/>
        </w:tc>
        <w:tc>
          <w:tcPr>
            <w:tcW w:w="1427" w:type="dxa"/>
            <w:tcBorders>
              <w:bottom w:val="dotted" w:sz="4" w:space="0" w:color="auto"/>
            </w:tcBorders>
            <w:vAlign w:val="center"/>
          </w:tcPr>
          <w:p w14:paraId="07C0678D" w14:textId="77777777" w:rsidR="00470BE0" w:rsidRDefault="00470BE0"/>
        </w:tc>
        <w:tc>
          <w:tcPr>
            <w:tcW w:w="1427" w:type="dxa"/>
            <w:tcBorders>
              <w:bottom w:val="dotted" w:sz="4" w:space="0" w:color="auto"/>
            </w:tcBorders>
            <w:vAlign w:val="center"/>
          </w:tcPr>
          <w:p w14:paraId="7B514218" w14:textId="77777777" w:rsidR="00470BE0" w:rsidRDefault="00050870">
            <w:pPr>
              <w:jc w:val="left"/>
              <w:divId w:val="1"/>
            </w:pPr>
            <w:proofErr w:type="spellStart"/>
            <w:r>
              <w:rPr>
                <w:sz w:val="16"/>
              </w:rPr>
              <w:t>Robbems</w:t>
            </w:r>
            <w:proofErr w:type="spellEnd"/>
          </w:p>
        </w:tc>
        <w:tc>
          <w:tcPr>
            <w:tcW w:w="1427" w:type="dxa"/>
            <w:tcBorders>
              <w:bottom w:val="dotted" w:sz="4" w:space="0" w:color="auto"/>
            </w:tcBorders>
            <w:vAlign w:val="center"/>
          </w:tcPr>
          <w:p w14:paraId="7761838F" w14:textId="77777777" w:rsidR="00470BE0" w:rsidRDefault="00050870">
            <w:pPr>
              <w:jc w:val="center"/>
              <w:divId w:val="1"/>
            </w:pPr>
            <w:r>
              <w:rPr>
                <w:rFonts w:eastAsia="Arial"/>
                <w:sz w:val="16"/>
              </w:rPr>
              <w:t xml:space="preserve">2 </w:t>
            </w:r>
          </w:p>
        </w:tc>
      </w:tr>
      <w:tr w:rsidR="00470BE0" w14:paraId="384AFD54" w14:textId="77777777">
        <w:trPr>
          <w:trHeight w:val="320"/>
        </w:trPr>
        <w:tc>
          <w:tcPr>
            <w:tcW w:w="1427" w:type="dxa"/>
            <w:gridSpan w:val="2"/>
            <w:vMerge/>
          </w:tcPr>
          <w:p w14:paraId="06A01868" w14:textId="77777777" w:rsidR="00470BE0" w:rsidRDefault="00470BE0"/>
        </w:tc>
        <w:tc>
          <w:tcPr>
            <w:tcW w:w="1427" w:type="dxa"/>
            <w:gridSpan w:val="2"/>
            <w:tcBorders>
              <w:bottom w:val="dotted" w:sz="4" w:space="0" w:color="auto"/>
            </w:tcBorders>
            <w:vAlign w:val="center"/>
          </w:tcPr>
          <w:p w14:paraId="46D4F45F"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72AFA8E4" w14:textId="77777777" w:rsidR="00470BE0" w:rsidRDefault="00470BE0"/>
        </w:tc>
        <w:tc>
          <w:tcPr>
            <w:tcW w:w="1427" w:type="dxa"/>
            <w:tcBorders>
              <w:bottom w:val="dotted" w:sz="4" w:space="0" w:color="auto"/>
            </w:tcBorders>
            <w:vAlign w:val="center"/>
          </w:tcPr>
          <w:p w14:paraId="57EF1E80" w14:textId="77777777" w:rsidR="00470BE0" w:rsidRDefault="00470BE0"/>
        </w:tc>
        <w:tc>
          <w:tcPr>
            <w:tcW w:w="1427" w:type="dxa"/>
            <w:tcBorders>
              <w:bottom w:val="dotted" w:sz="4" w:space="0" w:color="auto"/>
            </w:tcBorders>
            <w:vAlign w:val="center"/>
          </w:tcPr>
          <w:p w14:paraId="0B71EF18" w14:textId="77777777" w:rsidR="00470BE0" w:rsidRDefault="00470BE0"/>
        </w:tc>
        <w:tc>
          <w:tcPr>
            <w:tcW w:w="1427" w:type="dxa"/>
            <w:tcBorders>
              <w:bottom w:val="dotted" w:sz="4" w:space="0" w:color="auto"/>
            </w:tcBorders>
            <w:vAlign w:val="center"/>
          </w:tcPr>
          <w:p w14:paraId="2CEE0FFC" w14:textId="77777777" w:rsidR="00470BE0" w:rsidRDefault="00050870">
            <w:pPr>
              <w:jc w:val="left"/>
              <w:divId w:val="1"/>
            </w:pPr>
            <w:r>
              <w:rPr>
                <w:sz w:val="16"/>
              </w:rPr>
              <w:t>Spartacus</w:t>
            </w:r>
          </w:p>
        </w:tc>
        <w:tc>
          <w:tcPr>
            <w:tcW w:w="1427" w:type="dxa"/>
            <w:tcBorders>
              <w:bottom w:val="dotted" w:sz="4" w:space="0" w:color="auto"/>
            </w:tcBorders>
            <w:vAlign w:val="center"/>
          </w:tcPr>
          <w:p w14:paraId="43E80D17" w14:textId="77777777" w:rsidR="00470BE0" w:rsidRDefault="00050870">
            <w:pPr>
              <w:jc w:val="center"/>
              <w:divId w:val="1"/>
            </w:pPr>
            <w:r>
              <w:rPr>
                <w:rFonts w:eastAsia="Arial"/>
                <w:sz w:val="16"/>
              </w:rPr>
              <w:t xml:space="preserve">3 </w:t>
            </w:r>
          </w:p>
        </w:tc>
      </w:tr>
      <w:tr w:rsidR="00470BE0" w14:paraId="6E2961FC" w14:textId="77777777">
        <w:trPr>
          <w:trHeight w:val="320"/>
        </w:trPr>
        <w:tc>
          <w:tcPr>
            <w:tcW w:w="1427" w:type="dxa"/>
            <w:gridSpan w:val="2"/>
            <w:vMerge/>
          </w:tcPr>
          <w:p w14:paraId="2FE54E6B" w14:textId="77777777" w:rsidR="00470BE0" w:rsidRDefault="00470BE0"/>
        </w:tc>
        <w:tc>
          <w:tcPr>
            <w:tcW w:w="1427" w:type="dxa"/>
            <w:gridSpan w:val="2"/>
            <w:tcBorders>
              <w:bottom w:val="dotted" w:sz="4" w:space="0" w:color="auto"/>
            </w:tcBorders>
            <w:vAlign w:val="center"/>
          </w:tcPr>
          <w:p w14:paraId="0AFE1C9E" w14:textId="77777777" w:rsidR="00470BE0" w:rsidRDefault="00050870">
            <w:pPr>
              <w:jc w:val="left"/>
              <w:divId w:val="1"/>
            </w:pPr>
            <w:r>
              <w:rPr>
                <w:sz w:val="16"/>
              </w:rPr>
              <w:t>strong</w:t>
            </w:r>
          </w:p>
        </w:tc>
        <w:tc>
          <w:tcPr>
            <w:tcW w:w="1427" w:type="dxa"/>
            <w:gridSpan w:val="2"/>
            <w:tcBorders>
              <w:bottom w:val="dotted" w:sz="4" w:space="0" w:color="auto"/>
            </w:tcBorders>
            <w:vAlign w:val="center"/>
          </w:tcPr>
          <w:p w14:paraId="519C8049" w14:textId="77777777" w:rsidR="00470BE0" w:rsidRDefault="00470BE0"/>
        </w:tc>
        <w:tc>
          <w:tcPr>
            <w:tcW w:w="1427" w:type="dxa"/>
            <w:tcBorders>
              <w:bottom w:val="dotted" w:sz="4" w:space="0" w:color="auto"/>
            </w:tcBorders>
            <w:vAlign w:val="center"/>
          </w:tcPr>
          <w:p w14:paraId="7BF254C5" w14:textId="77777777" w:rsidR="00470BE0" w:rsidRDefault="00470BE0"/>
        </w:tc>
        <w:tc>
          <w:tcPr>
            <w:tcW w:w="1427" w:type="dxa"/>
            <w:tcBorders>
              <w:bottom w:val="dotted" w:sz="4" w:space="0" w:color="auto"/>
            </w:tcBorders>
            <w:vAlign w:val="center"/>
          </w:tcPr>
          <w:p w14:paraId="1AAB0B1F" w14:textId="77777777" w:rsidR="00470BE0" w:rsidRDefault="00470BE0"/>
        </w:tc>
        <w:tc>
          <w:tcPr>
            <w:tcW w:w="1427" w:type="dxa"/>
            <w:tcBorders>
              <w:bottom w:val="dotted" w:sz="4" w:space="0" w:color="auto"/>
            </w:tcBorders>
            <w:vAlign w:val="center"/>
          </w:tcPr>
          <w:p w14:paraId="2ED659FD" w14:textId="77777777" w:rsidR="00470BE0" w:rsidRDefault="00050870">
            <w:pPr>
              <w:jc w:val="left"/>
              <w:divId w:val="1"/>
            </w:pPr>
            <w:proofErr w:type="spellStart"/>
            <w:r>
              <w:rPr>
                <w:sz w:val="16"/>
              </w:rPr>
              <w:t>Terralim</w:t>
            </w:r>
            <w:proofErr w:type="spellEnd"/>
          </w:p>
        </w:tc>
        <w:tc>
          <w:tcPr>
            <w:tcW w:w="1427" w:type="dxa"/>
            <w:tcBorders>
              <w:bottom w:val="dotted" w:sz="4" w:space="0" w:color="auto"/>
            </w:tcBorders>
            <w:vAlign w:val="center"/>
          </w:tcPr>
          <w:p w14:paraId="7046FB73" w14:textId="77777777" w:rsidR="00470BE0" w:rsidRDefault="00050870">
            <w:pPr>
              <w:jc w:val="center"/>
              <w:divId w:val="1"/>
            </w:pPr>
            <w:r>
              <w:rPr>
                <w:rFonts w:eastAsia="Arial"/>
                <w:sz w:val="16"/>
              </w:rPr>
              <w:t xml:space="preserve">4 </w:t>
            </w:r>
          </w:p>
        </w:tc>
      </w:tr>
      <w:tr w:rsidR="00470BE0" w14:paraId="03050C24" w14:textId="77777777">
        <w:trPr>
          <w:trHeight w:val="320"/>
        </w:trPr>
        <w:tc>
          <w:tcPr>
            <w:tcW w:w="1427" w:type="dxa"/>
            <w:gridSpan w:val="2"/>
            <w:vMerge/>
          </w:tcPr>
          <w:p w14:paraId="44A10073" w14:textId="77777777" w:rsidR="00470BE0" w:rsidRDefault="00470BE0"/>
        </w:tc>
        <w:tc>
          <w:tcPr>
            <w:tcW w:w="1427" w:type="dxa"/>
            <w:gridSpan w:val="2"/>
            <w:tcBorders>
              <w:bottom w:val="dotted" w:sz="4" w:space="0" w:color="auto"/>
            </w:tcBorders>
            <w:vAlign w:val="center"/>
          </w:tcPr>
          <w:p w14:paraId="6F9B1803" w14:textId="77777777" w:rsidR="00470BE0" w:rsidRDefault="00050870">
            <w:pPr>
              <w:jc w:val="left"/>
              <w:divId w:val="1"/>
            </w:pPr>
            <w:r>
              <w:rPr>
                <w:sz w:val="16"/>
              </w:rPr>
              <w:t>very strong</w:t>
            </w:r>
          </w:p>
        </w:tc>
        <w:tc>
          <w:tcPr>
            <w:tcW w:w="1427" w:type="dxa"/>
            <w:gridSpan w:val="2"/>
            <w:tcBorders>
              <w:bottom w:val="dotted" w:sz="4" w:space="0" w:color="auto"/>
            </w:tcBorders>
            <w:vAlign w:val="center"/>
          </w:tcPr>
          <w:p w14:paraId="2BF51BEF" w14:textId="77777777" w:rsidR="00470BE0" w:rsidRDefault="00470BE0"/>
        </w:tc>
        <w:tc>
          <w:tcPr>
            <w:tcW w:w="1427" w:type="dxa"/>
            <w:tcBorders>
              <w:bottom w:val="dotted" w:sz="4" w:space="0" w:color="auto"/>
            </w:tcBorders>
            <w:vAlign w:val="center"/>
          </w:tcPr>
          <w:p w14:paraId="753D6894" w14:textId="77777777" w:rsidR="00470BE0" w:rsidRDefault="00470BE0"/>
        </w:tc>
        <w:tc>
          <w:tcPr>
            <w:tcW w:w="1427" w:type="dxa"/>
            <w:tcBorders>
              <w:bottom w:val="dotted" w:sz="4" w:space="0" w:color="auto"/>
            </w:tcBorders>
            <w:vAlign w:val="center"/>
          </w:tcPr>
          <w:p w14:paraId="4FE1DDEA" w14:textId="77777777" w:rsidR="00470BE0" w:rsidRDefault="00470BE0"/>
        </w:tc>
        <w:tc>
          <w:tcPr>
            <w:tcW w:w="1427" w:type="dxa"/>
            <w:tcBorders>
              <w:bottom w:val="dotted" w:sz="4" w:space="0" w:color="auto"/>
            </w:tcBorders>
            <w:vAlign w:val="center"/>
          </w:tcPr>
          <w:p w14:paraId="270B466E" w14:textId="77777777" w:rsidR="00470BE0" w:rsidRDefault="00050870">
            <w:pPr>
              <w:jc w:val="left"/>
              <w:divId w:val="1"/>
            </w:pPr>
            <w:r>
              <w:rPr>
                <w:sz w:val="16"/>
              </w:rPr>
              <w:t>Erasmus</w:t>
            </w:r>
          </w:p>
        </w:tc>
        <w:tc>
          <w:tcPr>
            <w:tcW w:w="1427" w:type="dxa"/>
            <w:tcBorders>
              <w:bottom w:val="dotted" w:sz="4" w:space="0" w:color="auto"/>
            </w:tcBorders>
            <w:vAlign w:val="center"/>
          </w:tcPr>
          <w:p w14:paraId="7699BD6E" w14:textId="77777777" w:rsidR="00470BE0" w:rsidRDefault="00050870">
            <w:pPr>
              <w:jc w:val="center"/>
              <w:divId w:val="1"/>
            </w:pPr>
            <w:r>
              <w:rPr>
                <w:rFonts w:eastAsia="Arial"/>
                <w:sz w:val="16"/>
              </w:rPr>
              <w:t xml:space="preserve">5 </w:t>
            </w:r>
          </w:p>
        </w:tc>
      </w:tr>
      <w:tr w:rsidR="00470BE0" w14:paraId="5FC0EB30" w14:textId="77777777">
        <w:trPr>
          <w:trHeight w:val="360"/>
        </w:trPr>
        <w:tc>
          <w:tcPr>
            <w:tcW w:w="713" w:type="dxa"/>
            <w:tcBorders>
              <w:right w:val="dotted" w:sz="4" w:space="0" w:color="auto"/>
            </w:tcBorders>
            <w:shd w:val="clear" w:color="auto" w:fill="DFDFD7"/>
            <w:vAlign w:val="center"/>
          </w:tcPr>
          <w:p w14:paraId="73AF7932" w14:textId="77777777" w:rsidR="00470BE0" w:rsidRDefault="00050870">
            <w:r>
              <w:rPr>
                <w:rFonts w:eastAsia="Arial"/>
                <w:b/>
                <w:sz w:val="16"/>
              </w:rPr>
              <w:t>4.</w:t>
            </w:r>
          </w:p>
        </w:tc>
        <w:tc>
          <w:tcPr>
            <w:tcW w:w="713" w:type="dxa"/>
            <w:tcBorders>
              <w:right w:val="dotted" w:sz="4" w:space="0" w:color="auto"/>
            </w:tcBorders>
            <w:shd w:val="clear" w:color="auto" w:fill="DFDFD7"/>
            <w:vAlign w:val="center"/>
          </w:tcPr>
          <w:p w14:paraId="2DC9753E"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24A3A2AB"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34A4371D"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1AE327D5"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177BD71F" w14:textId="77777777" w:rsidR="00470BE0" w:rsidRDefault="00050870">
            <w:r>
              <w:rPr>
                <w:rFonts w:eastAsia="Arial"/>
                <w:b/>
                <w:sz w:val="16"/>
              </w:rPr>
              <w:t>(a)</w:t>
            </w:r>
          </w:p>
        </w:tc>
        <w:tc>
          <w:tcPr>
            <w:tcW w:w="1427" w:type="dxa"/>
            <w:shd w:val="clear" w:color="auto" w:fill="DFDFD7"/>
          </w:tcPr>
          <w:p w14:paraId="04F87158" w14:textId="77777777" w:rsidR="00470BE0" w:rsidRDefault="00470BE0"/>
        </w:tc>
        <w:tc>
          <w:tcPr>
            <w:tcW w:w="1427" w:type="dxa"/>
            <w:shd w:val="clear" w:color="auto" w:fill="DFDFD7"/>
          </w:tcPr>
          <w:p w14:paraId="4A20EF78" w14:textId="77777777" w:rsidR="00470BE0" w:rsidRDefault="00470BE0"/>
        </w:tc>
        <w:tc>
          <w:tcPr>
            <w:tcW w:w="1427" w:type="dxa"/>
            <w:shd w:val="clear" w:color="auto" w:fill="DFDFD7"/>
          </w:tcPr>
          <w:p w14:paraId="6C8FB8C4" w14:textId="77777777" w:rsidR="00470BE0" w:rsidRDefault="00470BE0"/>
        </w:tc>
        <w:tc>
          <w:tcPr>
            <w:tcW w:w="1427" w:type="dxa"/>
            <w:shd w:val="clear" w:color="auto" w:fill="DFDFD7"/>
          </w:tcPr>
          <w:p w14:paraId="60B01FCD" w14:textId="77777777" w:rsidR="00470BE0" w:rsidRDefault="00470BE0"/>
        </w:tc>
      </w:tr>
      <w:tr w:rsidR="00470BE0" w14:paraId="5A812CBE" w14:textId="77777777">
        <w:trPr>
          <w:trHeight w:val="440"/>
        </w:trPr>
        <w:tc>
          <w:tcPr>
            <w:tcW w:w="1427" w:type="dxa"/>
            <w:gridSpan w:val="2"/>
            <w:vMerge w:val="restart"/>
          </w:tcPr>
          <w:p w14:paraId="070B89FA" w14:textId="77777777" w:rsidR="00470BE0" w:rsidRDefault="00470BE0"/>
        </w:tc>
        <w:tc>
          <w:tcPr>
            <w:tcW w:w="1427" w:type="dxa"/>
            <w:gridSpan w:val="2"/>
            <w:tcBorders>
              <w:bottom w:val="dotted" w:sz="4" w:space="0" w:color="auto"/>
            </w:tcBorders>
          </w:tcPr>
          <w:p w14:paraId="60B8E0C2" w14:textId="77777777" w:rsidR="00470BE0" w:rsidRDefault="00470BE0">
            <w:pPr>
              <w:jc w:val="left"/>
              <w:divId w:val="1"/>
              <w:rPr>
                <w:b/>
                <w:sz w:val="16"/>
              </w:rPr>
            </w:pPr>
          </w:p>
          <w:p w14:paraId="2F93615F" w14:textId="77777777" w:rsidR="00470BE0" w:rsidRDefault="00050870">
            <w:pPr>
              <w:jc w:val="left"/>
              <w:divId w:val="1"/>
              <w:rPr>
                <w:b/>
                <w:sz w:val="16"/>
              </w:rPr>
            </w:pPr>
            <w:r>
              <w:rPr>
                <w:b/>
                <w:sz w:val="16"/>
              </w:rPr>
              <w:t>Spear: shape of apex</w:t>
            </w:r>
          </w:p>
          <w:p w14:paraId="440B4CC2" w14:textId="77777777" w:rsidR="00470BE0" w:rsidRDefault="00470BE0"/>
        </w:tc>
        <w:tc>
          <w:tcPr>
            <w:tcW w:w="1427" w:type="dxa"/>
            <w:gridSpan w:val="2"/>
            <w:tcBorders>
              <w:bottom w:val="dotted" w:sz="4" w:space="0" w:color="auto"/>
            </w:tcBorders>
          </w:tcPr>
          <w:p w14:paraId="008C80C1" w14:textId="77777777" w:rsidR="00470BE0" w:rsidRDefault="00470BE0"/>
        </w:tc>
        <w:tc>
          <w:tcPr>
            <w:tcW w:w="1427" w:type="dxa"/>
            <w:tcBorders>
              <w:bottom w:val="dotted" w:sz="4" w:space="0" w:color="auto"/>
            </w:tcBorders>
          </w:tcPr>
          <w:p w14:paraId="29340A29" w14:textId="77777777" w:rsidR="00470BE0" w:rsidRDefault="00470BE0"/>
        </w:tc>
        <w:tc>
          <w:tcPr>
            <w:tcW w:w="1427" w:type="dxa"/>
            <w:tcBorders>
              <w:bottom w:val="dotted" w:sz="4" w:space="0" w:color="auto"/>
            </w:tcBorders>
          </w:tcPr>
          <w:p w14:paraId="4C769A84" w14:textId="77777777" w:rsidR="00470BE0" w:rsidRDefault="00470BE0"/>
        </w:tc>
        <w:tc>
          <w:tcPr>
            <w:tcW w:w="1427" w:type="dxa"/>
            <w:tcBorders>
              <w:bottom w:val="dotted" w:sz="4" w:space="0" w:color="auto"/>
            </w:tcBorders>
          </w:tcPr>
          <w:p w14:paraId="7D129433" w14:textId="77777777" w:rsidR="00470BE0" w:rsidRDefault="00470BE0"/>
        </w:tc>
        <w:tc>
          <w:tcPr>
            <w:tcW w:w="1427" w:type="dxa"/>
            <w:tcBorders>
              <w:bottom w:val="dotted" w:sz="4" w:space="0" w:color="auto"/>
            </w:tcBorders>
          </w:tcPr>
          <w:p w14:paraId="4CCC73BE" w14:textId="77777777" w:rsidR="00470BE0" w:rsidRDefault="00470BE0"/>
        </w:tc>
      </w:tr>
      <w:tr w:rsidR="00470BE0" w14:paraId="03589557" w14:textId="77777777">
        <w:trPr>
          <w:trHeight w:val="320"/>
        </w:trPr>
        <w:tc>
          <w:tcPr>
            <w:tcW w:w="1427" w:type="dxa"/>
            <w:gridSpan w:val="2"/>
            <w:vMerge/>
          </w:tcPr>
          <w:p w14:paraId="289E645E" w14:textId="77777777" w:rsidR="00470BE0" w:rsidRDefault="00470BE0"/>
        </w:tc>
        <w:tc>
          <w:tcPr>
            <w:tcW w:w="1427" w:type="dxa"/>
            <w:gridSpan w:val="2"/>
            <w:tcBorders>
              <w:bottom w:val="dotted" w:sz="4" w:space="0" w:color="auto"/>
            </w:tcBorders>
            <w:vAlign w:val="center"/>
          </w:tcPr>
          <w:p w14:paraId="5F7D40D7" w14:textId="77777777" w:rsidR="00470BE0" w:rsidRDefault="00050870">
            <w:pPr>
              <w:jc w:val="left"/>
              <w:divId w:val="1"/>
            </w:pPr>
            <w:r>
              <w:rPr>
                <w:sz w:val="16"/>
              </w:rPr>
              <w:t>acute</w:t>
            </w:r>
          </w:p>
        </w:tc>
        <w:tc>
          <w:tcPr>
            <w:tcW w:w="1427" w:type="dxa"/>
            <w:gridSpan w:val="2"/>
            <w:tcBorders>
              <w:bottom w:val="dotted" w:sz="4" w:space="0" w:color="auto"/>
            </w:tcBorders>
            <w:vAlign w:val="center"/>
          </w:tcPr>
          <w:p w14:paraId="632D5803" w14:textId="77777777" w:rsidR="00470BE0" w:rsidRDefault="00470BE0"/>
        </w:tc>
        <w:tc>
          <w:tcPr>
            <w:tcW w:w="1427" w:type="dxa"/>
            <w:tcBorders>
              <w:bottom w:val="dotted" w:sz="4" w:space="0" w:color="auto"/>
            </w:tcBorders>
            <w:vAlign w:val="center"/>
          </w:tcPr>
          <w:p w14:paraId="5D96581C" w14:textId="77777777" w:rsidR="00470BE0" w:rsidRDefault="00470BE0"/>
        </w:tc>
        <w:tc>
          <w:tcPr>
            <w:tcW w:w="1427" w:type="dxa"/>
            <w:tcBorders>
              <w:bottom w:val="dotted" w:sz="4" w:space="0" w:color="auto"/>
            </w:tcBorders>
            <w:vAlign w:val="center"/>
          </w:tcPr>
          <w:p w14:paraId="6BBF0F06" w14:textId="77777777" w:rsidR="00470BE0" w:rsidRDefault="00470BE0"/>
        </w:tc>
        <w:tc>
          <w:tcPr>
            <w:tcW w:w="1427" w:type="dxa"/>
            <w:tcBorders>
              <w:bottom w:val="dotted" w:sz="4" w:space="0" w:color="auto"/>
            </w:tcBorders>
            <w:vAlign w:val="center"/>
          </w:tcPr>
          <w:p w14:paraId="1BB045C1" w14:textId="77777777" w:rsidR="00470BE0" w:rsidRDefault="00050870">
            <w:pPr>
              <w:jc w:val="left"/>
              <w:divId w:val="1"/>
            </w:pPr>
            <w:r>
              <w:rPr>
                <w:sz w:val="16"/>
              </w:rPr>
              <w:t>Dariana</w:t>
            </w:r>
          </w:p>
        </w:tc>
        <w:tc>
          <w:tcPr>
            <w:tcW w:w="1427" w:type="dxa"/>
            <w:tcBorders>
              <w:bottom w:val="dotted" w:sz="4" w:space="0" w:color="auto"/>
            </w:tcBorders>
            <w:vAlign w:val="center"/>
          </w:tcPr>
          <w:p w14:paraId="5470B83B" w14:textId="77777777" w:rsidR="00470BE0" w:rsidRDefault="00050870">
            <w:pPr>
              <w:jc w:val="center"/>
              <w:divId w:val="1"/>
            </w:pPr>
            <w:r>
              <w:rPr>
                <w:rFonts w:eastAsia="Arial"/>
                <w:sz w:val="16"/>
              </w:rPr>
              <w:t xml:space="preserve">1 </w:t>
            </w:r>
          </w:p>
        </w:tc>
      </w:tr>
      <w:tr w:rsidR="00470BE0" w14:paraId="5D2E8460" w14:textId="77777777">
        <w:trPr>
          <w:trHeight w:val="320"/>
        </w:trPr>
        <w:tc>
          <w:tcPr>
            <w:tcW w:w="1427" w:type="dxa"/>
            <w:gridSpan w:val="2"/>
            <w:vMerge/>
          </w:tcPr>
          <w:p w14:paraId="7865DF47" w14:textId="77777777" w:rsidR="00470BE0" w:rsidRDefault="00470BE0"/>
        </w:tc>
        <w:tc>
          <w:tcPr>
            <w:tcW w:w="1427" w:type="dxa"/>
            <w:gridSpan w:val="2"/>
            <w:tcBorders>
              <w:bottom w:val="dotted" w:sz="4" w:space="0" w:color="auto"/>
            </w:tcBorders>
            <w:vAlign w:val="center"/>
          </w:tcPr>
          <w:p w14:paraId="77339B3A" w14:textId="77777777" w:rsidR="00470BE0" w:rsidRDefault="00050870">
            <w:pPr>
              <w:jc w:val="left"/>
              <w:divId w:val="1"/>
            </w:pPr>
            <w:r>
              <w:rPr>
                <w:sz w:val="16"/>
              </w:rPr>
              <w:t>obtuse</w:t>
            </w:r>
          </w:p>
        </w:tc>
        <w:tc>
          <w:tcPr>
            <w:tcW w:w="1427" w:type="dxa"/>
            <w:gridSpan w:val="2"/>
            <w:tcBorders>
              <w:bottom w:val="dotted" w:sz="4" w:space="0" w:color="auto"/>
            </w:tcBorders>
            <w:vAlign w:val="center"/>
          </w:tcPr>
          <w:p w14:paraId="11D70AC4" w14:textId="77777777" w:rsidR="00470BE0" w:rsidRDefault="00470BE0"/>
        </w:tc>
        <w:tc>
          <w:tcPr>
            <w:tcW w:w="1427" w:type="dxa"/>
            <w:tcBorders>
              <w:bottom w:val="dotted" w:sz="4" w:space="0" w:color="auto"/>
            </w:tcBorders>
            <w:vAlign w:val="center"/>
          </w:tcPr>
          <w:p w14:paraId="01C4BD13" w14:textId="77777777" w:rsidR="00470BE0" w:rsidRDefault="00470BE0"/>
        </w:tc>
        <w:tc>
          <w:tcPr>
            <w:tcW w:w="1427" w:type="dxa"/>
            <w:tcBorders>
              <w:bottom w:val="dotted" w:sz="4" w:space="0" w:color="auto"/>
            </w:tcBorders>
            <w:vAlign w:val="center"/>
          </w:tcPr>
          <w:p w14:paraId="73963A65" w14:textId="77777777" w:rsidR="00470BE0" w:rsidRDefault="00470BE0"/>
        </w:tc>
        <w:tc>
          <w:tcPr>
            <w:tcW w:w="1427" w:type="dxa"/>
            <w:tcBorders>
              <w:bottom w:val="dotted" w:sz="4" w:space="0" w:color="auto"/>
            </w:tcBorders>
            <w:vAlign w:val="center"/>
          </w:tcPr>
          <w:p w14:paraId="654B333F" w14:textId="77777777" w:rsidR="00470BE0" w:rsidRDefault="00050870">
            <w:pPr>
              <w:jc w:val="left"/>
              <w:divId w:val="1"/>
            </w:pPr>
            <w:proofErr w:type="spellStart"/>
            <w:r>
              <w:rPr>
                <w:sz w:val="16"/>
              </w:rPr>
              <w:t>Grolim</w:t>
            </w:r>
            <w:proofErr w:type="spellEnd"/>
          </w:p>
        </w:tc>
        <w:tc>
          <w:tcPr>
            <w:tcW w:w="1427" w:type="dxa"/>
            <w:tcBorders>
              <w:bottom w:val="dotted" w:sz="4" w:space="0" w:color="auto"/>
            </w:tcBorders>
            <w:vAlign w:val="center"/>
          </w:tcPr>
          <w:p w14:paraId="10F9E0B7" w14:textId="77777777" w:rsidR="00470BE0" w:rsidRDefault="00050870">
            <w:pPr>
              <w:jc w:val="center"/>
              <w:divId w:val="1"/>
            </w:pPr>
            <w:r>
              <w:rPr>
                <w:rFonts w:eastAsia="Arial"/>
                <w:sz w:val="16"/>
              </w:rPr>
              <w:t xml:space="preserve">2 </w:t>
            </w:r>
          </w:p>
        </w:tc>
      </w:tr>
      <w:tr w:rsidR="00470BE0" w14:paraId="0F76C2F3" w14:textId="77777777">
        <w:trPr>
          <w:trHeight w:val="320"/>
        </w:trPr>
        <w:tc>
          <w:tcPr>
            <w:tcW w:w="1427" w:type="dxa"/>
            <w:gridSpan w:val="2"/>
            <w:vMerge/>
          </w:tcPr>
          <w:p w14:paraId="5C99440B" w14:textId="77777777" w:rsidR="00470BE0" w:rsidRDefault="00470BE0"/>
        </w:tc>
        <w:tc>
          <w:tcPr>
            <w:tcW w:w="1427" w:type="dxa"/>
            <w:gridSpan w:val="2"/>
            <w:tcBorders>
              <w:bottom w:val="dotted" w:sz="4" w:space="0" w:color="auto"/>
            </w:tcBorders>
            <w:vAlign w:val="center"/>
          </w:tcPr>
          <w:p w14:paraId="7ED44CC8" w14:textId="77777777" w:rsidR="00470BE0" w:rsidRDefault="00050870">
            <w:pPr>
              <w:jc w:val="left"/>
              <w:divId w:val="1"/>
            </w:pPr>
            <w:r>
              <w:rPr>
                <w:sz w:val="16"/>
              </w:rPr>
              <w:t>rounded</w:t>
            </w:r>
          </w:p>
        </w:tc>
        <w:tc>
          <w:tcPr>
            <w:tcW w:w="1427" w:type="dxa"/>
            <w:gridSpan w:val="2"/>
            <w:tcBorders>
              <w:bottom w:val="dotted" w:sz="4" w:space="0" w:color="auto"/>
            </w:tcBorders>
            <w:vAlign w:val="center"/>
          </w:tcPr>
          <w:p w14:paraId="31929F5A" w14:textId="77777777" w:rsidR="00470BE0" w:rsidRDefault="00470BE0"/>
        </w:tc>
        <w:tc>
          <w:tcPr>
            <w:tcW w:w="1427" w:type="dxa"/>
            <w:tcBorders>
              <w:bottom w:val="dotted" w:sz="4" w:space="0" w:color="auto"/>
            </w:tcBorders>
            <w:vAlign w:val="center"/>
          </w:tcPr>
          <w:p w14:paraId="60F7FB90" w14:textId="77777777" w:rsidR="00470BE0" w:rsidRDefault="00470BE0"/>
        </w:tc>
        <w:tc>
          <w:tcPr>
            <w:tcW w:w="1427" w:type="dxa"/>
            <w:tcBorders>
              <w:bottom w:val="dotted" w:sz="4" w:space="0" w:color="auto"/>
            </w:tcBorders>
            <w:vAlign w:val="center"/>
          </w:tcPr>
          <w:p w14:paraId="247AA22C" w14:textId="77777777" w:rsidR="00470BE0" w:rsidRDefault="00470BE0"/>
        </w:tc>
        <w:tc>
          <w:tcPr>
            <w:tcW w:w="1427" w:type="dxa"/>
            <w:tcBorders>
              <w:bottom w:val="dotted" w:sz="4" w:space="0" w:color="auto"/>
            </w:tcBorders>
            <w:vAlign w:val="center"/>
          </w:tcPr>
          <w:p w14:paraId="0FAC4A2E" w14:textId="77777777" w:rsidR="00470BE0" w:rsidRDefault="00470BE0"/>
        </w:tc>
        <w:tc>
          <w:tcPr>
            <w:tcW w:w="1427" w:type="dxa"/>
            <w:tcBorders>
              <w:bottom w:val="dotted" w:sz="4" w:space="0" w:color="auto"/>
            </w:tcBorders>
            <w:vAlign w:val="center"/>
          </w:tcPr>
          <w:p w14:paraId="5FA6722B" w14:textId="77777777" w:rsidR="00470BE0" w:rsidRDefault="00050870">
            <w:pPr>
              <w:jc w:val="center"/>
              <w:divId w:val="1"/>
            </w:pPr>
            <w:r>
              <w:rPr>
                <w:rFonts w:eastAsia="Arial"/>
                <w:sz w:val="16"/>
              </w:rPr>
              <w:t xml:space="preserve">3 </w:t>
            </w:r>
          </w:p>
        </w:tc>
      </w:tr>
      <w:tr w:rsidR="00470BE0" w14:paraId="1B999C84" w14:textId="77777777">
        <w:trPr>
          <w:trHeight w:val="360"/>
        </w:trPr>
        <w:tc>
          <w:tcPr>
            <w:tcW w:w="713" w:type="dxa"/>
            <w:tcBorders>
              <w:right w:val="dotted" w:sz="4" w:space="0" w:color="auto"/>
            </w:tcBorders>
            <w:shd w:val="clear" w:color="auto" w:fill="DFDFD7"/>
            <w:vAlign w:val="center"/>
          </w:tcPr>
          <w:p w14:paraId="5A21AA42" w14:textId="77777777" w:rsidR="00470BE0" w:rsidRDefault="00050870" w:rsidP="00E41C98">
            <w:pPr>
              <w:keepNext/>
            </w:pPr>
            <w:r>
              <w:rPr>
                <w:rFonts w:eastAsia="Arial"/>
                <w:b/>
                <w:sz w:val="16"/>
              </w:rPr>
              <w:lastRenderedPageBreak/>
              <w:t>5.</w:t>
            </w:r>
          </w:p>
        </w:tc>
        <w:tc>
          <w:tcPr>
            <w:tcW w:w="713" w:type="dxa"/>
            <w:tcBorders>
              <w:right w:val="dotted" w:sz="4" w:space="0" w:color="auto"/>
            </w:tcBorders>
            <w:shd w:val="clear" w:color="auto" w:fill="DFDFD7"/>
            <w:vAlign w:val="center"/>
          </w:tcPr>
          <w:p w14:paraId="588D98D7" w14:textId="77777777" w:rsidR="00470BE0" w:rsidRDefault="00470BE0" w:rsidP="00E41C98">
            <w:pPr>
              <w:keepNext/>
            </w:pPr>
          </w:p>
        </w:tc>
        <w:tc>
          <w:tcPr>
            <w:tcW w:w="500" w:type="dxa"/>
            <w:tcBorders>
              <w:right w:val="dotted" w:sz="4" w:space="0" w:color="auto"/>
            </w:tcBorders>
            <w:shd w:val="clear" w:color="auto" w:fill="DFDFD7"/>
            <w:vAlign w:val="center"/>
          </w:tcPr>
          <w:p w14:paraId="4B2D5B67" w14:textId="77777777" w:rsidR="00470BE0" w:rsidRDefault="00050870" w:rsidP="00E41C98">
            <w:pPr>
              <w:keepNext/>
            </w:pPr>
            <w:r>
              <w:rPr>
                <w:rFonts w:eastAsia="Arial"/>
                <w:b/>
                <w:sz w:val="16"/>
              </w:rPr>
              <w:t>QN</w:t>
            </w:r>
          </w:p>
        </w:tc>
        <w:tc>
          <w:tcPr>
            <w:tcW w:w="713" w:type="dxa"/>
            <w:tcBorders>
              <w:right w:val="dotted" w:sz="4" w:space="0" w:color="auto"/>
            </w:tcBorders>
            <w:shd w:val="clear" w:color="auto" w:fill="DFDFD7"/>
            <w:vAlign w:val="center"/>
          </w:tcPr>
          <w:p w14:paraId="26185C74" w14:textId="77777777" w:rsidR="00470BE0" w:rsidRDefault="00050870" w:rsidP="00E41C98">
            <w:pPr>
              <w:keepNext/>
            </w:pPr>
            <w:r>
              <w:rPr>
                <w:rFonts w:eastAsia="Arial"/>
                <w:b/>
                <w:sz w:val="16"/>
              </w:rPr>
              <w:t>VG</w:t>
            </w:r>
          </w:p>
        </w:tc>
        <w:tc>
          <w:tcPr>
            <w:tcW w:w="500" w:type="dxa"/>
            <w:tcBorders>
              <w:right w:val="dotted" w:sz="4" w:space="0" w:color="auto"/>
            </w:tcBorders>
            <w:shd w:val="clear" w:color="auto" w:fill="DFDFD7"/>
            <w:vAlign w:val="center"/>
          </w:tcPr>
          <w:p w14:paraId="0F9FA669" w14:textId="77777777" w:rsidR="00470BE0" w:rsidRDefault="00050870" w:rsidP="00E41C98">
            <w:pPr>
              <w:keepNext/>
            </w:pPr>
            <w:r>
              <w:rPr>
                <w:rFonts w:eastAsia="Arial"/>
                <w:b/>
                <w:sz w:val="16"/>
              </w:rPr>
              <w:t>(+)</w:t>
            </w:r>
          </w:p>
        </w:tc>
        <w:tc>
          <w:tcPr>
            <w:tcW w:w="713" w:type="dxa"/>
            <w:tcBorders>
              <w:right w:val="dotted" w:sz="4" w:space="0" w:color="auto"/>
            </w:tcBorders>
            <w:shd w:val="clear" w:color="auto" w:fill="DFDFD7"/>
            <w:vAlign w:val="center"/>
          </w:tcPr>
          <w:p w14:paraId="7ABFBC91" w14:textId="77777777" w:rsidR="00470BE0" w:rsidRDefault="00050870" w:rsidP="00E41C98">
            <w:pPr>
              <w:keepNext/>
            </w:pPr>
            <w:r>
              <w:rPr>
                <w:rFonts w:eastAsia="Arial"/>
                <w:b/>
                <w:sz w:val="16"/>
              </w:rPr>
              <w:t>(a)</w:t>
            </w:r>
          </w:p>
        </w:tc>
        <w:tc>
          <w:tcPr>
            <w:tcW w:w="1427" w:type="dxa"/>
            <w:shd w:val="clear" w:color="auto" w:fill="DFDFD7"/>
          </w:tcPr>
          <w:p w14:paraId="28B2103F" w14:textId="77777777" w:rsidR="00470BE0" w:rsidRDefault="00470BE0" w:rsidP="00E41C98">
            <w:pPr>
              <w:keepNext/>
            </w:pPr>
          </w:p>
        </w:tc>
        <w:tc>
          <w:tcPr>
            <w:tcW w:w="1427" w:type="dxa"/>
            <w:shd w:val="clear" w:color="auto" w:fill="DFDFD7"/>
          </w:tcPr>
          <w:p w14:paraId="5226073E" w14:textId="77777777" w:rsidR="00470BE0" w:rsidRDefault="00470BE0" w:rsidP="00E41C98">
            <w:pPr>
              <w:keepNext/>
            </w:pPr>
          </w:p>
        </w:tc>
        <w:tc>
          <w:tcPr>
            <w:tcW w:w="1427" w:type="dxa"/>
            <w:shd w:val="clear" w:color="auto" w:fill="DFDFD7"/>
          </w:tcPr>
          <w:p w14:paraId="17F0C4DF" w14:textId="77777777" w:rsidR="00470BE0" w:rsidRDefault="00470BE0" w:rsidP="00E41C98">
            <w:pPr>
              <w:keepNext/>
            </w:pPr>
          </w:p>
        </w:tc>
        <w:tc>
          <w:tcPr>
            <w:tcW w:w="1427" w:type="dxa"/>
            <w:shd w:val="clear" w:color="auto" w:fill="DFDFD7"/>
          </w:tcPr>
          <w:p w14:paraId="0ABD4F58" w14:textId="77777777" w:rsidR="00470BE0" w:rsidRDefault="00470BE0" w:rsidP="00E41C98">
            <w:pPr>
              <w:keepNext/>
            </w:pPr>
          </w:p>
        </w:tc>
      </w:tr>
      <w:tr w:rsidR="00470BE0" w14:paraId="477EB8F0" w14:textId="77777777">
        <w:trPr>
          <w:trHeight w:val="440"/>
        </w:trPr>
        <w:tc>
          <w:tcPr>
            <w:tcW w:w="1427" w:type="dxa"/>
            <w:gridSpan w:val="2"/>
            <w:vMerge w:val="restart"/>
          </w:tcPr>
          <w:p w14:paraId="6F163A9C" w14:textId="77777777" w:rsidR="00470BE0" w:rsidRDefault="00470BE0" w:rsidP="00E41C98">
            <w:pPr>
              <w:keepNext/>
            </w:pPr>
          </w:p>
        </w:tc>
        <w:tc>
          <w:tcPr>
            <w:tcW w:w="1427" w:type="dxa"/>
            <w:gridSpan w:val="2"/>
            <w:tcBorders>
              <w:bottom w:val="dotted" w:sz="4" w:space="0" w:color="auto"/>
            </w:tcBorders>
          </w:tcPr>
          <w:p w14:paraId="42D35787" w14:textId="77777777" w:rsidR="00470BE0" w:rsidRDefault="00470BE0" w:rsidP="00E41C98">
            <w:pPr>
              <w:keepNext/>
              <w:jc w:val="left"/>
              <w:divId w:val="1"/>
              <w:rPr>
                <w:b/>
                <w:sz w:val="16"/>
              </w:rPr>
            </w:pPr>
          </w:p>
          <w:p w14:paraId="40D19C67" w14:textId="77777777" w:rsidR="00470BE0" w:rsidRDefault="00050870" w:rsidP="00E41C98">
            <w:pPr>
              <w:keepNext/>
              <w:jc w:val="left"/>
              <w:divId w:val="1"/>
              <w:rPr>
                <w:b/>
                <w:sz w:val="16"/>
              </w:rPr>
            </w:pPr>
            <w:r>
              <w:rPr>
                <w:b/>
                <w:sz w:val="16"/>
              </w:rPr>
              <w:t>Spear: opening of bracts</w:t>
            </w:r>
          </w:p>
          <w:p w14:paraId="4469E466" w14:textId="77777777" w:rsidR="00470BE0" w:rsidRDefault="00470BE0" w:rsidP="00E41C98">
            <w:pPr>
              <w:keepNext/>
            </w:pPr>
          </w:p>
        </w:tc>
        <w:tc>
          <w:tcPr>
            <w:tcW w:w="1427" w:type="dxa"/>
            <w:gridSpan w:val="2"/>
            <w:tcBorders>
              <w:bottom w:val="dotted" w:sz="4" w:space="0" w:color="auto"/>
            </w:tcBorders>
          </w:tcPr>
          <w:p w14:paraId="2D6BF3C0" w14:textId="77777777" w:rsidR="00470BE0" w:rsidRDefault="00470BE0" w:rsidP="00E41C98">
            <w:pPr>
              <w:keepNext/>
            </w:pPr>
          </w:p>
        </w:tc>
        <w:tc>
          <w:tcPr>
            <w:tcW w:w="1427" w:type="dxa"/>
            <w:tcBorders>
              <w:bottom w:val="dotted" w:sz="4" w:space="0" w:color="auto"/>
            </w:tcBorders>
          </w:tcPr>
          <w:p w14:paraId="2172C64C" w14:textId="77777777" w:rsidR="00470BE0" w:rsidRDefault="00470BE0" w:rsidP="00E41C98">
            <w:pPr>
              <w:keepNext/>
            </w:pPr>
          </w:p>
        </w:tc>
        <w:tc>
          <w:tcPr>
            <w:tcW w:w="1427" w:type="dxa"/>
            <w:tcBorders>
              <w:bottom w:val="dotted" w:sz="4" w:space="0" w:color="auto"/>
            </w:tcBorders>
          </w:tcPr>
          <w:p w14:paraId="4B2E1844" w14:textId="77777777" w:rsidR="00470BE0" w:rsidRDefault="00470BE0" w:rsidP="00E41C98">
            <w:pPr>
              <w:keepNext/>
            </w:pPr>
          </w:p>
        </w:tc>
        <w:tc>
          <w:tcPr>
            <w:tcW w:w="1427" w:type="dxa"/>
            <w:tcBorders>
              <w:bottom w:val="dotted" w:sz="4" w:space="0" w:color="auto"/>
            </w:tcBorders>
          </w:tcPr>
          <w:p w14:paraId="4265CD8F" w14:textId="77777777" w:rsidR="00470BE0" w:rsidRDefault="00470BE0" w:rsidP="00E41C98">
            <w:pPr>
              <w:keepNext/>
            </w:pPr>
          </w:p>
        </w:tc>
        <w:tc>
          <w:tcPr>
            <w:tcW w:w="1427" w:type="dxa"/>
            <w:tcBorders>
              <w:bottom w:val="dotted" w:sz="4" w:space="0" w:color="auto"/>
            </w:tcBorders>
          </w:tcPr>
          <w:p w14:paraId="568BAD28" w14:textId="77777777" w:rsidR="00470BE0" w:rsidRDefault="00470BE0" w:rsidP="00E41C98">
            <w:pPr>
              <w:keepNext/>
            </w:pPr>
          </w:p>
        </w:tc>
      </w:tr>
      <w:tr w:rsidR="00470BE0" w14:paraId="120E22C1" w14:textId="77777777">
        <w:trPr>
          <w:trHeight w:val="320"/>
        </w:trPr>
        <w:tc>
          <w:tcPr>
            <w:tcW w:w="1427" w:type="dxa"/>
            <w:gridSpan w:val="2"/>
            <w:vMerge/>
          </w:tcPr>
          <w:p w14:paraId="6389AE1F" w14:textId="77777777" w:rsidR="00470BE0" w:rsidRDefault="00470BE0"/>
        </w:tc>
        <w:tc>
          <w:tcPr>
            <w:tcW w:w="1427" w:type="dxa"/>
            <w:gridSpan w:val="2"/>
            <w:tcBorders>
              <w:bottom w:val="dotted" w:sz="4" w:space="0" w:color="auto"/>
            </w:tcBorders>
            <w:vAlign w:val="center"/>
          </w:tcPr>
          <w:p w14:paraId="33E9BA6C" w14:textId="77777777" w:rsidR="00470BE0" w:rsidRDefault="00050870">
            <w:pPr>
              <w:jc w:val="left"/>
              <w:divId w:val="1"/>
            </w:pPr>
            <w:r>
              <w:rPr>
                <w:sz w:val="16"/>
              </w:rPr>
              <w:t>weak</w:t>
            </w:r>
          </w:p>
        </w:tc>
        <w:tc>
          <w:tcPr>
            <w:tcW w:w="1427" w:type="dxa"/>
            <w:gridSpan w:val="2"/>
            <w:tcBorders>
              <w:bottom w:val="dotted" w:sz="4" w:space="0" w:color="auto"/>
            </w:tcBorders>
            <w:vAlign w:val="center"/>
          </w:tcPr>
          <w:p w14:paraId="28A18EF0" w14:textId="77777777" w:rsidR="00470BE0" w:rsidRDefault="00470BE0"/>
        </w:tc>
        <w:tc>
          <w:tcPr>
            <w:tcW w:w="1427" w:type="dxa"/>
            <w:tcBorders>
              <w:bottom w:val="dotted" w:sz="4" w:space="0" w:color="auto"/>
            </w:tcBorders>
            <w:vAlign w:val="center"/>
          </w:tcPr>
          <w:p w14:paraId="58F54E86" w14:textId="77777777" w:rsidR="00470BE0" w:rsidRDefault="00470BE0"/>
        </w:tc>
        <w:tc>
          <w:tcPr>
            <w:tcW w:w="1427" w:type="dxa"/>
            <w:tcBorders>
              <w:bottom w:val="dotted" w:sz="4" w:space="0" w:color="auto"/>
            </w:tcBorders>
            <w:vAlign w:val="center"/>
          </w:tcPr>
          <w:p w14:paraId="55D25381" w14:textId="77777777" w:rsidR="00470BE0" w:rsidRDefault="00470BE0"/>
        </w:tc>
        <w:tc>
          <w:tcPr>
            <w:tcW w:w="1427" w:type="dxa"/>
            <w:tcBorders>
              <w:bottom w:val="dotted" w:sz="4" w:space="0" w:color="auto"/>
            </w:tcBorders>
            <w:vAlign w:val="center"/>
          </w:tcPr>
          <w:p w14:paraId="00DA5A21" w14:textId="77777777" w:rsidR="00470BE0" w:rsidRDefault="00050870">
            <w:pPr>
              <w:jc w:val="left"/>
              <w:divId w:val="1"/>
            </w:pPr>
            <w:r>
              <w:rPr>
                <w:sz w:val="16"/>
              </w:rPr>
              <w:t>UC 157</w:t>
            </w:r>
          </w:p>
        </w:tc>
        <w:tc>
          <w:tcPr>
            <w:tcW w:w="1427" w:type="dxa"/>
            <w:tcBorders>
              <w:bottom w:val="dotted" w:sz="4" w:space="0" w:color="auto"/>
            </w:tcBorders>
            <w:vAlign w:val="center"/>
          </w:tcPr>
          <w:p w14:paraId="53C0446E" w14:textId="77777777" w:rsidR="00470BE0" w:rsidRDefault="00050870">
            <w:pPr>
              <w:jc w:val="center"/>
              <w:divId w:val="1"/>
            </w:pPr>
            <w:r>
              <w:rPr>
                <w:rFonts w:eastAsia="Arial"/>
                <w:sz w:val="16"/>
              </w:rPr>
              <w:t xml:space="preserve">1 </w:t>
            </w:r>
          </w:p>
        </w:tc>
      </w:tr>
      <w:tr w:rsidR="00470BE0" w14:paraId="699E2A42" w14:textId="77777777">
        <w:trPr>
          <w:trHeight w:val="320"/>
        </w:trPr>
        <w:tc>
          <w:tcPr>
            <w:tcW w:w="1427" w:type="dxa"/>
            <w:gridSpan w:val="2"/>
            <w:vMerge/>
          </w:tcPr>
          <w:p w14:paraId="43580F8B" w14:textId="77777777" w:rsidR="00470BE0" w:rsidRDefault="00470BE0"/>
        </w:tc>
        <w:tc>
          <w:tcPr>
            <w:tcW w:w="1427" w:type="dxa"/>
            <w:gridSpan w:val="2"/>
            <w:tcBorders>
              <w:bottom w:val="dotted" w:sz="4" w:space="0" w:color="auto"/>
            </w:tcBorders>
            <w:vAlign w:val="center"/>
          </w:tcPr>
          <w:p w14:paraId="245921A3" w14:textId="77777777" w:rsidR="00470BE0" w:rsidRDefault="00050870">
            <w:pPr>
              <w:jc w:val="left"/>
              <w:divId w:val="1"/>
            </w:pPr>
            <w:r>
              <w:rPr>
                <w:sz w:val="16"/>
              </w:rPr>
              <w:t>moderate</w:t>
            </w:r>
          </w:p>
        </w:tc>
        <w:tc>
          <w:tcPr>
            <w:tcW w:w="1427" w:type="dxa"/>
            <w:gridSpan w:val="2"/>
            <w:tcBorders>
              <w:bottom w:val="dotted" w:sz="4" w:space="0" w:color="auto"/>
            </w:tcBorders>
            <w:vAlign w:val="center"/>
          </w:tcPr>
          <w:p w14:paraId="0A6C3166" w14:textId="77777777" w:rsidR="00470BE0" w:rsidRDefault="00470BE0"/>
        </w:tc>
        <w:tc>
          <w:tcPr>
            <w:tcW w:w="1427" w:type="dxa"/>
            <w:tcBorders>
              <w:bottom w:val="dotted" w:sz="4" w:space="0" w:color="auto"/>
            </w:tcBorders>
            <w:vAlign w:val="center"/>
          </w:tcPr>
          <w:p w14:paraId="73AFDEF5" w14:textId="77777777" w:rsidR="00470BE0" w:rsidRDefault="00470BE0"/>
        </w:tc>
        <w:tc>
          <w:tcPr>
            <w:tcW w:w="1427" w:type="dxa"/>
            <w:tcBorders>
              <w:bottom w:val="dotted" w:sz="4" w:space="0" w:color="auto"/>
            </w:tcBorders>
            <w:vAlign w:val="center"/>
          </w:tcPr>
          <w:p w14:paraId="3D095317" w14:textId="77777777" w:rsidR="00470BE0" w:rsidRDefault="00470BE0"/>
        </w:tc>
        <w:tc>
          <w:tcPr>
            <w:tcW w:w="1427" w:type="dxa"/>
            <w:tcBorders>
              <w:bottom w:val="dotted" w:sz="4" w:space="0" w:color="auto"/>
            </w:tcBorders>
            <w:vAlign w:val="center"/>
          </w:tcPr>
          <w:p w14:paraId="29C57D63" w14:textId="77777777" w:rsidR="00470BE0" w:rsidRDefault="00050870">
            <w:pPr>
              <w:jc w:val="left"/>
              <w:divId w:val="1"/>
            </w:pPr>
            <w:proofErr w:type="spellStart"/>
            <w:r>
              <w:rPr>
                <w:sz w:val="16"/>
              </w:rPr>
              <w:t>Gijnlim</w:t>
            </w:r>
            <w:proofErr w:type="spellEnd"/>
          </w:p>
        </w:tc>
        <w:tc>
          <w:tcPr>
            <w:tcW w:w="1427" w:type="dxa"/>
            <w:tcBorders>
              <w:bottom w:val="dotted" w:sz="4" w:space="0" w:color="auto"/>
            </w:tcBorders>
            <w:vAlign w:val="center"/>
          </w:tcPr>
          <w:p w14:paraId="18680540" w14:textId="77777777" w:rsidR="00470BE0" w:rsidRDefault="00050870">
            <w:pPr>
              <w:jc w:val="center"/>
              <w:divId w:val="1"/>
            </w:pPr>
            <w:r>
              <w:rPr>
                <w:rFonts w:eastAsia="Arial"/>
                <w:sz w:val="16"/>
              </w:rPr>
              <w:t xml:space="preserve">2 </w:t>
            </w:r>
          </w:p>
        </w:tc>
      </w:tr>
      <w:tr w:rsidR="00470BE0" w14:paraId="30EE2C7E" w14:textId="77777777">
        <w:trPr>
          <w:trHeight w:val="320"/>
        </w:trPr>
        <w:tc>
          <w:tcPr>
            <w:tcW w:w="1427" w:type="dxa"/>
            <w:gridSpan w:val="2"/>
            <w:vMerge/>
          </w:tcPr>
          <w:p w14:paraId="73C82726" w14:textId="77777777" w:rsidR="00470BE0" w:rsidRDefault="00470BE0"/>
        </w:tc>
        <w:tc>
          <w:tcPr>
            <w:tcW w:w="1427" w:type="dxa"/>
            <w:gridSpan w:val="2"/>
            <w:tcBorders>
              <w:bottom w:val="dotted" w:sz="4" w:space="0" w:color="auto"/>
            </w:tcBorders>
            <w:vAlign w:val="center"/>
          </w:tcPr>
          <w:p w14:paraId="6092E2B3" w14:textId="77777777" w:rsidR="00470BE0" w:rsidRDefault="00050870">
            <w:pPr>
              <w:jc w:val="left"/>
              <w:divId w:val="1"/>
            </w:pPr>
            <w:r>
              <w:rPr>
                <w:sz w:val="16"/>
              </w:rPr>
              <w:t>strong</w:t>
            </w:r>
          </w:p>
        </w:tc>
        <w:tc>
          <w:tcPr>
            <w:tcW w:w="1427" w:type="dxa"/>
            <w:gridSpan w:val="2"/>
            <w:tcBorders>
              <w:bottom w:val="dotted" w:sz="4" w:space="0" w:color="auto"/>
            </w:tcBorders>
            <w:vAlign w:val="center"/>
          </w:tcPr>
          <w:p w14:paraId="7E0FDDA4" w14:textId="77777777" w:rsidR="00470BE0" w:rsidRDefault="00470BE0"/>
        </w:tc>
        <w:tc>
          <w:tcPr>
            <w:tcW w:w="1427" w:type="dxa"/>
            <w:tcBorders>
              <w:bottom w:val="dotted" w:sz="4" w:space="0" w:color="auto"/>
            </w:tcBorders>
            <w:vAlign w:val="center"/>
          </w:tcPr>
          <w:p w14:paraId="41B6DD01" w14:textId="77777777" w:rsidR="00470BE0" w:rsidRDefault="00470BE0"/>
        </w:tc>
        <w:tc>
          <w:tcPr>
            <w:tcW w:w="1427" w:type="dxa"/>
            <w:tcBorders>
              <w:bottom w:val="dotted" w:sz="4" w:space="0" w:color="auto"/>
            </w:tcBorders>
            <w:vAlign w:val="center"/>
          </w:tcPr>
          <w:p w14:paraId="1F495618" w14:textId="77777777" w:rsidR="00470BE0" w:rsidRDefault="00470BE0"/>
        </w:tc>
        <w:tc>
          <w:tcPr>
            <w:tcW w:w="1427" w:type="dxa"/>
            <w:tcBorders>
              <w:bottom w:val="dotted" w:sz="4" w:space="0" w:color="auto"/>
            </w:tcBorders>
            <w:vAlign w:val="center"/>
          </w:tcPr>
          <w:p w14:paraId="5B788B51" w14:textId="77777777" w:rsidR="00470BE0" w:rsidRDefault="00470BE0"/>
        </w:tc>
        <w:tc>
          <w:tcPr>
            <w:tcW w:w="1427" w:type="dxa"/>
            <w:tcBorders>
              <w:bottom w:val="dotted" w:sz="4" w:space="0" w:color="auto"/>
            </w:tcBorders>
            <w:vAlign w:val="center"/>
          </w:tcPr>
          <w:p w14:paraId="3A858FE6" w14:textId="77777777" w:rsidR="00470BE0" w:rsidRDefault="00050870">
            <w:pPr>
              <w:jc w:val="center"/>
              <w:divId w:val="1"/>
            </w:pPr>
            <w:r>
              <w:rPr>
                <w:rFonts w:eastAsia="Arial"/>
                <w:sz w:val="16"/>
              </w:rPr>
              <w:t xml:space="preserve">3 </w:t>
            </w:r>
          </w:p>
        </w:tc>
      </w:tr>
      <w:tr w:rsidR="00470BE0" w14:paraId="70D9D0BD" w14:textId="77777777">
        <w:trPr>
          <w:trHeight w:val="360"/>
        </w:trPr>
        <w:tc>
          <w:tcPr>
            <w:tcW w:w="713" w:type="dxa"/>
            <w:tcBorders>
              <w:right w:val="dotted" w:sz="4" w:space="0" w:color="auto"/>
            </w:tcBorders>
            <w:shd w:val="clear" w:color="auto" w:fill="DFDFD7"/>
            <w:vAlign w:val="center"/>
          </w:tcPr>
          <w:p w14:paraId="3C2DB19E" w14:textId="77777777" w:rsidR="00470BE0" w:rsidRDefault="00050870">
            <w:r>
              <w:rPr>
                <w:rFonts w:eastAsia="Arial"/>
                <w:b/>
                <w:sz w:val="16"/>
              </w:rPr>
              <w:t>6.</w:t>
            </w:r>
          </w:p>
        </w:tc>
        <w:tc>
          <w:tcPr>
            <w:tcW w:w="713" w:type="dxa"/>
            <w:tcBorders>
              <w:right w:val="dotted" w:sz="4" w:space="0" w:color="auto"/>
            </w:tcBorders>
            <w:shd w:val="clear" w:color="auto" w:fill="DFDFD7"/>
            <w:vAlign w:val="center"/>
          </w:tcPr>
          <w:p w14:paraId="4003DE0E"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6F6A88E3"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65126971" w14:textId="77777777" w:rsidR="00470BE0" w:rsidRDefault="00050870">
            <w:r>
              <w:rPr>
                <w:rFonts w:eastAsia="Arial"/>
                <w:b/>
                <w:sz w:val="16"/>
              </w:rPr>
              <w:t>MS/VG</w:t>
            </w:r>
          </w:p>
        </w:tc>
        <w:tc>
          <w:tcPr>
            <w:tcW w:w="500" w:type="dxa"/>
            <w:tcBorders>
              <w:right w:val="dotted" w:sz="4" w:space="0" w:color="auto"/>
            </w:tcBorders>
            <w:shd w:val="clear" w:color="auto" w:fill="DFDFD7"/>
            <w:vAlign w:val="center"/>
          </w:tcPr>
          <w:p w14:paraId="0E64135B" w14:textId="77777777" w:rsidR="00470BE0" w:rsidRDefault="00470BE0"/>
        </w:tc>
        <w:tc>
          <w:tcPr>
            <w:tcW w:w="713" w:type="dxa"/>
            <w:tcBorders>
              <w:right w:val="dotted" w:sz="4" w:space="0" w:color="auto"/>
            </w:tcBorders>
            <w:shd w:val="clear" w:color="auto" w:fill="DFDFD7"/>
            <w:vAlign w:val="center"/>
          </w:tcPr>
          <w:p w14:paraId="304754D7" w14:textId="77777777" w:rsidR="00470BE0" w:rsidRDefault="00050870">
            <w:r>
              <w:rPr>
                <w:rFonts w:eastAsia="Arial"/>
                <w:b/>
                <w:sz w:val="16"/>
              </w:rPr>
              <w:t>(a)</w:t>
            </w:r>
          </w:p>
        </w:tc>
        <w:tc>
          <w:tcPr>
            <w:tcW w:w="1427" w:type="dxa"/>
            <w:shd w:val="clear" w:color="auto" w:fill="DFDFD7"/>
          </w:tcPr>
          <w:p w14:paraId="3B8E7A39" w14:textId="77777777" w:rsidR="00470BE0" w:rsidRDefault="00470BE0"/>
        </w:tc>
        <w:tc>
          <w:tcPr>
            <w:tcW w:w="1427" w:type="dxa"/>
            <w:shd w:val="clear" w:color="auto" w:fill="DFDFD7"/>
          </w:tcPr>
          <w:p w14:paraId="63F3A66F" w14:textId="77777777" w:rsidR="00470BE0" w:rsidRDefault="00470BE0"/>
        </w:tc>
        <w:tc>
          <w:tcPr>
            <w:tcW w:w="1427" w:type="dxa"/>
            <w:shd w:val="clear" w:color="auto" w:fill="DFDFD7"/>
          </w:tcPr>
          <w:p w14:paraId="1544E657" w14:textId="77777777" w:rsidR="00470BE0" w:rsidRDefault="00470BE0"/>
        </w:tc>
        <w:tc>
          <w:tcPr>
            <w:tcW w:w="1427" w:type="dxa"/>
            <w:shd w:val="clear" w:color="auto" w:fill="DFDFD7"/>
          </w:tcPr>
          <w:p w14:paraId="0F454E4E" w14:textId="77777777" w:rsidR="00470BE0" w:rsidRDefault="00470BE0"/>
        </w:tc>
      </w:tr>
      <w:tr w:rsidR="00470BE0" w14:paraId="0F800011" w14:textId="77777777">
        <w:trPr>
          <w:trHeight w:val="440"/>
        </w:trPr>
        <w:tc>
          <w:tcPr>
            <w:tcW w:w="1427" w:type="dxa"/>
            <w:gridSpan w:val="2"/>
            <w:vMerge w:val="restart"/>
          </w:tcPr>
          <w:p w14:paraId="6F29CAA8" w14:textId="77777777" w:rsidR="00470BE0" w:rsidRDefault="00470BE0"/>
        </w:tc>
        <w:tc>
          <w:tcPr>
            <w:tcW w:w="1427" w:type="dxa"/>
            <w:gridSpan w:val="2"/>
            <w:tcBorders>
              <w:bottom w:val="dotted" w:sz="4" w:space="0" w:color="auto"/>
            </w:tcBorders>
          </w:tcPr>
          <w:p w14:paraId="315093BB" w14:textId="77777777" w:rsidR="00470BE0" w:rsidRDefault="00470BE0">
            <w:pPr>
              <w:jc w:val="left"/>
              <w:divId w:val="1"/>
              <w:rPr>
                <w:b/>
                <w:sz w:val="16"/>
              </w:rPr>
            </w:pPr>
          </w:p>
          <w:p w14:paraId="7B403AC8" w14:textId="77777777" w:rsidR="00470BE0" w:rsidRDefault="00050870">
            <w:pPr>
              <w:jc w:val="left"/>
              <w:divId w:val="1"/>
              <w:rPr>
                <w:b/>
                <w:sz w:val="16"/>
              </w:rPr>
            </w:pPr>
            <w:r>
              <w:rPr>
                <w:b/>
                <w:sz w:val="16"/>
              </w:rPr>
              <w:t xml:space="preserve">Spear: size of first </w:t>
            </w:r>
            <w:proofErr w:type="gramStart"/>
            <w:r>
              <w:rPr>
                <w:b/>
                <w:sz w:val="16"/>
              </w:rPr>
              <w:t>bracts  at</w:t>
            </w:r>
            <w:proofErr w:type="gramEnd"/>
            <w:r>
              <w:rPr>
                <w:b/>
                <w:sz w:val="16"/>
              </w:rPr>
              <w:t xml:space="preserve"> base of apex</w:t>
            </w:r>
          </w:p>
          <w:p w14:paraId="6A1C004B" w14:textId="77777777" w:rsidR="00470BE0" w:rsidRDefault="00470BE0"/>
        </w:tc>
        <w:tc>
          <w:tcPr>
            <w:tcW w:w="1427" w:type="dxa"/>
            <w:gridSpan w:val="2"/>
            <w:tcBorders>
              <w:bottom w:val="dotted" w:sz="4" w:space="0" w:color="auto"/>
            </w:tcBorders>
          </w:tcPr>
          <w:p w14:paraId="4F441DFA" w14:textId="77777777" w:rsidR="00470BE0" w:rsidRDefault="00470BE0"/>
        </w:tc>
        <w:tc>
          <w:tcPr>
            <w:tcW w:w="1427" w:type="dxa"/>
            <w:tcBorders>
              <w:bottom w:val="dotted" w:sz="4" w:space="0" w:color="auto"/>
            </w:tcBorders>
          </w:tcPr>
          <w:p w14:paraId="033EECC5" w14:textId="77777777" w:rsidR="00470BE0" w:rsidRDefault="00470BE0"/>
        </w:tc>
        <w:tc>
          <w:tcPr>
            <w:tcW w:w="1427" w:type="dxa"/>
            <w:tcBorders>
              <w:bottom w:val="dotted" w:sz="4" w:space="0" w:color="auto"/>
            </w:tcBorders>
          </w:tcPr>
          <w:p w14:paraId="200DF917" w14:textId="77777777" w:rsidR="00470BE0" w:rsidRDefault="00470BE0"/>
        </w:tc>
        <w:tc>
          <w:tcPr>
            <w:tcW w:w="1427" w:type="dxa"/>
            <w:tcBorders>
              <w:bottom w:val="dotted" w:sz="4" w:space="0" w:color="auto"/>
            </w:tcBorders>
          </w:tcPr>
          <w:p w14:paraId="5319B1B0" w14:textId="77777777" w:rsidR="00470BE0" w:rsidRDefault="00470BE0"/>
        </w:tc>
        <w:tc>
          <w:tcPr>
            <w:tcW w:w="1427" w:type="dxa"/>
            <w:tcBorders>
              <w:bottom w:val="dotted" w:sz="4" w:space="0" w:color="auto"/>
            </w:tcBorders>
          </w:tcPr>
          <w:p w14:paraId="1BC27E9D" w14:textId="77777777" w:rsidR="00470BE0" w:rsidRDefault="00470BE0"/>
        </w:tc>
      </w:tr>
      <w:tr w:rsidR="00470BE0" w14:paraId="26573C2D" w14:textId="77777777">
        <w:trPr>
          <w:trHeight w:val="320"/>
        </w:trPr>
        <w:tc>
          <w:tcPr>
            <w:tcW w:w="1427" w:type="dxa"/>
            <w:gridSpan w:val="2"/>
            <w:vMerge/>
          </w:tcPr>
          <w:p w14:paraId="3C8F340A" w14:textId="77777777" w:rsidR="00470BE0" w:rsidRDefault="00470BE0"/>
        </w:tc>
        <w:tc>
          <w:tcPr>
            <w:tcW w:w="1427" w:type="dxa"/>
            <w:gridSpan w:val="2"/>
            <w:tcBorders>
              <w:bottom w:val="dotted" w:sz="4" w:space="0" w:color="auto"/>
            </w:tcBorders>
            <w:vAlign w:val="center"/>
          </w:tcPr>
          <w:p w14:paraId="5CCC2F62" w14:textId="77777777" w:rsidR="00470BE0" w:rsidRDefault="00050870">
            <w:pPr>
              <w:jc w:val="left"/>
              <w:divId w:val="1"/>
            </w:pPr>
            <w:r>
              <w:rPr>
                <w:sz w:val="16"/>
              </w:rPr>
              <w:t>very small</w:t>
            </w:r>
          </w:p>
        </w:tc>
        <w:tc>
          <w:tcPr>
            <w:tcW w:w="1427" w:type="dxa"/>
            <w:gridSpan w:val="2"/>
            <w:tcBorders>
              <w:bottom w:val="dotted" w:sz="4" w:space="0" w:color="auto"/>
            </w:tcBorders>
            <w:vAlign w:val="center"/>
          </w:tcPr>
          <w:p w14:paraId="2042B4F2" w14:textId="77777777" w:rsidR="00470BE0" w:rsidRDefault="00470BE0"/>
        </w:tc>
        <w:tc>
          <w:tcPr>
            <w:tcW w:w="1427" w:type="dxa"/>
            <w:tcBorders>
              <w:bottom w:val="dotted" w:sz="4" w:space="0" w:color="auto"/>
            </w:tcBorders>
            <w:vAlign w:val="center"/>
          </w:tcPr>
          <w:p w14:paraId="3A24626F" w14:textId="77777777" w:rsidR="00470BE0" w:rsidRDefault="00470BE0"/>
        </w:tc>
        <w:tc>
          <w:tcPr>
            <w:tcW w:w="1427" w:type="dxa"/>
            <w:tcBorders>
              <w:bottom w:val="dotted" w:sz="4" w:space="0" w:color="auto"/>
            </w:tcBorders>
            <w:vAlign w:val="center"/>
          </w:tcPr>
          <w:p w14:paraId="20E110D8" w14:textId="77777777" w:rsidR="00470BE0" w:rsidRDefault="00470BE0"/>
        </w:tc>
        <w:tc>
          <w:tcPr>
            <w:tcW w:w="1427" w:type="dxa"/>
            <w:tcBorders>
              <w:bottom w:val="dotted" w:sz="4" w:space="0" w:color="auto"/>
            </w:tcBorders>
            <w:vAlign w:val="center"/>
          </w:tcPr>
          <w:p w14:paraId="7550041C" w14:textId="77777777" w:rsidR="00470BE0" w:rsidRDefault="00470BE0"/>
        </w:tc>
        <w:tc>
          <w:tcPr>
            <w:tcW w:w="1427" w:type="dxa"/>
            <w:tcBorders>
              <w:bottom w:val="dotted" w:sz="4" w:space="0" w:color="auto"/>
            </w:tcBorders>
            <w:vAlign w:val="center"/>
          </w:tcPr>
          <w:p w14:paraId="19BA979E" w14:textId="77777777" w:rsidR="00470BE0" w:rsidRDefault="00050870">
            <w:pPr>
              <w:jc w:val="center"/>
              <w:divId w:val="1"/>
            </w:pPr>
            <w:r>
              <w:rPr>
                <w:rFonts w:eastAsia="Arial"/>
                <w:sz w:val="16"/>
              </w:rPr>
              <w:t xml:space="preserve">1 </w:t>
            </w:r>
          </w:p>
        </w:tc>
      </w:tr>
      <w:tr w:rsidR="00470BE0" w14:paraId="40264666" w14:textId="77777777">
        <w:trPr>
          <w:trHeight w:val="320"/>
        </w:trPr>
        <w:tc>
          <w:tcPr>
            <w:tcW w:w="1427" w:type="dxa"/>
            <w:gridSpan w:val="2"/>
            <w:vMerge/>
          </w:tcPr>
          <w:p w14:paraId="7BAC5187" w14:textId="77777777" w:rsidR="00470BE0" w:rsidRDefault="00470BE0"/>
        </w:tc>
        <w:tc>
          <w:tcPr>
            <w:tcW w:w="1427" w:type="dxa"/>
            <w:gridSpan w:val="2"/>
            <w:tcBorders>
              <w:bottom w:val="dotted" w:sz="4" w:space="0" w:color="auto"/>
            </w:tcBorders>
            <w:vAlign w:val="center"/>
          </w:tcPr>
          <w:p w14:paraId="1CC09750" w14:textId="77777777" w:rsidR="00470BE0" w:rsidRDefault="00050870">
            <w:pPr>
              <w:jc w:val="left"/>
              <w:divId w:val="1"/>
            </w:pPr>
            <w:r>
              <w:rPr>
                <w:sz w:val="16"/>
              </w:rPr>
              <w:t>small</w:t>
            </w:r>
          </w:p>
        </w:tc>
        <w:tc>
          <w:tcPr>
            <w:tcW w:w="1427" w:type="dxa"/>
            <w:gridSpan w:val="2"/>
            <w:tcBorders>
              <w:bottom w:val="dotted" w:sz="4" w:space="0" w:color="auto"/>
            </w:tcBorders>
            <w:vAlign w:val="center"/>
          </w:tcPr>
          <w:p w14:paraId="2379A7DD" w14:textId="77777777" w:rsidR="00470BE0" w:rsidRDefault="00470BE0"/>
        </w:tc>
        <w:tc>
          <w:tcPr>
            <w:tcW w:w="1427" w:type="dxa"/>
            <w:tcBorders>
              <w:bottom w:val="dotted" w:sz="4" w:space="0" w:color="auto"/>
            </w:tcBorders>
            <w:vAlign w:val="center"/>
          </w:tcPr>
          <w:p w14:paraId="0D298DEC" w14:textId="77777777" w:rsidR="00470BE0" w:rsidRDefault="00470BE0"/>
        </w:tc>
        <w:tc>
          <w:tcPr>
            <w:tcW w:w="1427" w:type="dxa"/>
            <w:tcBorders>
              <w:bottom w:val="dotted" w:sz="4" w:space="0" w:color="auto"/>
            </w:tcBorders>
            <w:vAlign w:val="center"/>
          </w:tcPr>
          <w:p w14:paraId="0E3658E6" w14:textId="77777777" w:rsidR="00470BE0" w:rsidRDefault="00470BE0"/>
        </w:tc>
        <w:tc>
          <w:tcPr>
            <w:tcW w:w="1427" w:type="dxa"/>
            <w:tcBorders>
              <w:bottom w:val="dotted" w:sz="4" w:space="0" w:color="auto"/>
            </w:tcBorders>
            <w:vAlign w:val="center"/>
          </w:tcPr>
          <w:p w14:paraId="55FD31F1" w14:textId="77777777" w:rsidR="00470BE0" w:rsidRDefault="00470BE0"/>
        </w:tc>
        <w:tc>
          <w:tcPr>
            <w:tcW w:w="1427" w:type="dxa"/>
            <w:tcBorders>
              <w:bottom w:val="dotted" w:sz="4" w:space="0" w:color="auto"/>
            </w:tcBorders>
            <w:vAlign w:val="center"/>
          </w:tcPr>
          <w:p w14:paraId="6D71C1D7" w14:textId="77777777" w:rsidR="00470BE0" w:rsidRDefault="00050870">
            <w:pPr>
              <w:jc w:val="center"/>
              <w:divId w:val="1"/>
            </w:pPr>
            <w:r>
              <w:rPr>
                <w:rFonts w:eastAsia="Arial"/>
                <w:sz w:val="16"/>
              </w:rPr>
              <w:t xml:space="preserve">2 </w:t>
            </w:r>
          </w:p>
        </w:tc>
      </w:tr>
      <w:tr w:rsidR="00470BE0" w14:paraId="5F9502CD" w14:textId="77777777">
        <w:trPr>
          <w:trHeight w:val="320"/>
        </w:trPr>
        <w:tc>
          <w:tcPr>
            <w:tcW w:w="1427" w:type="dxa"/>
            <w:gridSpan w:val="2"/>
            <w:vMerge/>
          </w:tcPr>
          <w:p w14:paraId="1767831C" w14:textId="77777777" w:rsidR="00470BE0" w:rsidRDefault="00470BE0"/>
        </w:tc>
        <w:tc>
          <w:tcPr>
            <w:tcW w:w="1427" w:type="dxa"/>
            <w:gridSpan w:val="2"/>
            <w:tcBorders>
              <w:bottom w:val="dotted" w:sz="4" w:space="0" w:color="auto"/>
            </w:tcBorders>
            <w:vAlign w:val="center"/>
          </w:tcPr>
          <w:p w14:paraId="791D8AA8"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7D5D45CA" w14:textId="77777777" w:rsidR="00470BE0" w:rsidRDefault="00470BE0"/>
        </w:tc>
        <w:tc>
          <w:tcPr>
            <w:tcW w:w="1427" w:type="dxa"/>
            <w:tcBorders>
              <w:bottom w:val="dotted" w:sz="4" w:space="0" w:color="auto"/>
            </w:tcBorders>
            <w:vAlign w:val="center"/>
          </w:tcPr>
          <w:p w14:paraId="7E4B52D6" w14:textId="77777777" w:rsidR="00470BE0" w:rsidRDefault="00470BE0"/>
        </w:tc>
        <w:tc>
          <w:tcPr>
            <w:tcW w:w="1427" w:type="dxa"/>
            <w:tcBorders>
              <w:bottom w:val="dotted" w:sz="4" w:space="0" w:color="auto"/>
            </w:tcBorders>
            <w:vAlign w:val="center"/>
          </w:tcPr>
          <w:p w14:paraId="2AB5D0B5" w14:textId="77777777" w:rsidR="00470BE0" w:rsidRDefault="00470BE0"/>
        </w:tc>
        <w:tc>
          <w:tcPr>
            <w:tcW w:w="1427" w:type="dxa"/>
            <w:tcBorders>
              <w:bottom w:val="dotted" w:sz="4" w:space="0" w:color="auto"/>
            </w:tcBorders>
            <w:vAlign w:val="center"/>
          </w:tcPr>
          <w:p w14:paraId="1C147810" w14:textId="77777777" w:rsidR="00470BE0" w:rsidRDefault="00050870">
            <w:pPr>
              <w:jc w:val="left"/>
              <w:divId w:val="1"/>
            </w:pPr>
            <w:proofErr w:type="spellStart"/>
            <w:r>
              <w:rPr>
                <w:sz w:val="16"/>
              </w:rPr>
              <w:t>Grolim</w:t>
            </w:r>
            <w:proofErr w:type="spellEnd"/>
            <w:r>
              <w:rPr>
                <w:sz w:val="16"/>
              </w:rPr>
              <w:t xml:space="preserve">, </w:t>
            </w:r>
            <w:proofErr w:type="spellStart"/>
            <w:r>
              <w:rPr>
                <w:sz w:val="16"/>
              </w:rPr>
              <w:t>Herkolim</w:t>
            </w:r>
            <w:proofErr w:type="spellEnd"/>
          </w:p>
        </w:tc>
        <w:tc>
          <w:tcPr>
            <w:tcW w:w="1427" w:type="dxa"/>
            <w:tcBorders>
              <w:bottom w:val="dotted" w:sz="4" w:space="0" w:color="auto"/>
            </w:tcBorders>
            <w:vAlign w:val="center"/>
          </w:tcPr>
          <w:p w14:paraId="584EBC27" w14:textId="77777777" w:rsidR="00470BE0" w:rsidRDefault="00050870">
            <w:pPr>
              <w:jc w:val="center"/>
              <w:divId w:val="1"/>
            </w:pPr>
            <w:r>
              <w:rPr>
                <w:rFonts w:eastAsia="Arial"/>
                <w:sz w:val="16"/>
              </w:rPr>
              <w:t xml:space="preserve">3 </w:t>
            </w:r>
          </w:p>
        </w:tc>
      </w:tr>
      <w:tr w:rsidR="00470BE0" w14:paraId="2600B88C" w14:textId="77777777">
        <w:trPr>
          <w:trHeight w:val="320"/>
        </w:trPr>
        <w:tc>
          <w:tcPr>
            <w:tcW w:w="1427" w:type="dxa"/>
            <w:gridSpan w:val="2"/>
            <w:vMerge/>
          </w:tcPr>
          <w:p w14:paraId="72995C1E" w14:textId="77777777" w:rsidR="00470BE0" w:rsidRDefault="00470BE0"/>
        </w:tc>
        <w:tc>
          <w:tcPr>
            <w:tcW w:w="1427" w:type="dxa"/>
            <w:gridSpan w:val="2"/>
            <w:tcBorders>
              <w:bottom w:val="dotted" w:sz="4" w:space="0" w:color="auto"/>
            </w:tcBorders>
            <w:vAlign w:val="center"/>
          </w:tcPr>
          <w:p w14:paraId="006FEF73" w14:textId="77777777" w:rsidR="00470BE0" w:rsidRDefault="00050870">
            <w:pPr>
              <w:jc w:val="left"/>
              <w:divId w:val="1"/>
            </w:pPr>
            <w:r>
              <w:rPr>
                <w:sz w:val="16"/>
              </w:rPr>
              <w:t>large</w:t>
            </w:r>
          </w:p>
        </w:tc>
        <w:tc>
          <w:tcPr>
            <w:tcW w:w="1427" w:type="dxa"/>
            <w:gridSpan w:val="2"/>
            <w:tcBorders>
              <w:bottom w:val="dotted" w:sz="4" w:space="0" w:color="auto"/>
            </w:tcBorders>
            <w:vAlign w:val="center"/>
          </w:tcPr>
          <w:p w14:paraId="6141CEB1" w14:textId="77777777" w:rsidR="00470BE0" w:rsidRDefault="00470BE0"/>
        </w:tc>
        <w:tc>
          <w:tcPr>
            <w:tcW w:w="1427" w:type="dxa"/>
            <w:tcBorders>
              <w:bottom w:val="dotted" w:sz="4" w:space="0" w:color="auto"/>
            </w:tcBorders>
            <w:vAlign w:val="center"/>
          </w:tcPr>
          <w:p w14:paraId="34A333D2" w14:textId="77777777" w:rsidR="00470BE0" w:rsidRDefault="00470BE0"/>
        </w:tc>
        <w:tc>
          <w:tcPr>
            <w:tcW w:w="1427" w:type="dxa"/>
            <w:tcBorders>
              <w:bottom w:val="dotted" w:sz="4" w:space="0" w:color="auto"/>
            </w:tcBorders>
            <w:vAlign w:val="center"/>
          </w:tcPr>
          <w:p w14:paraId="7407C438" w14:textId="77777777" w:rsidR="00470BE0" w:rsidRDefault="00470BE0"/>
        </w:tc>
        <w:tc>
          <w:tcPr>
            <w:tcW w:w="1427" w:type="dxa"/>
            <w:tcBorders>
              <w:bottom w:val="dotted" w:sz="4" w:space="0" w:color="auto"/>
            </w:tcBorders>
            <w:vAlign w:val="center"/>
          </w:tcPr>
          <w:p w14:paraId="68FF9CBD" w14:textId="77777777" w:rsidR="00470BE0" w:rsidRDefault="00050870">
            <w:pPr>
              <w:jc w:val="left"/>
              <w:divId w:val="1"/>
            </w:pPr>
            <w:proofErr w:type="spellStart"/>
            <w:r>
              <w:rPr>
                <w:sz w:val="16"/>
              </w:rPr>
              <w:t>Sanukinomezame</w:t>
            </w:r>
            <w:proofErr w:type="spellEnd"/>
            <w:r>
              <w:rPr>
                <w:sz w:val="16"/>
              </w:rPr>
              <w:t xml:space="preserve"> Violeta</w:t>
            </w:r>
          </w:p>
        </w:tc>
        <w:tc>
          <w:tcPr>
            <w:tcW w:w="1427" w:type="dxa"/>
            <w:tcBorders>
              <w:bottom w:val="dotted" w:sz="4" w:space="0" w:color="auto"/>
            </w:tcBorders>
            <w:vAlign w:val="center"/>
          </w:tcPr>
          <w:p w14:paraId="312CFD5D" w14:textId="77777777" w:rsidR="00470BE0" w:rsidRDefault="00050870">
            <w:pPr>
              <w:jc w:val="center"/>
              <w:divId w:val="1"/>
            </w:pPr>
            <w:r>
              <w:rPr>
                <w:rFonts w:eastAsia="Arial"/>
                <w:sz w:val="16"/>
              </w:rPr>
              <w:t xml:space="preserve">4 </w:t>
            </w:r>
          </w:p>
        </w:tc>
      </w:tr>
      <w:tr w:rsidR="00470BE0" w14:paraId="697D0513" w14:textId="77777777">
        <w:trPr>
          <w:trHeight w:val="320"/>
        </w:trPr>
        <w:tc>
          <w:tcPr>
            <w:tcW w:w="1427" w:type="dxa"/>
            <w:gridSpan w:val="2"/>
            <w:vMerge/>
          </w:tcPr>
          <w:p w14:paraId="04B48B96" w14:textId="77777777" w:rsidR="00470BE0" w:rsidRDefault="00470BE0"/>
        </w:tc>
        <w:tc>
          <w:tcPr>
            <w:tcW w:w="1427" w:type="dxa"/>
            <w:gridSpan w:val="2"/>
            <w:tcBorders>
              <w:bottom w:val="dotted" w:sz="4" w:space="0" w:color="auto"/>
            </w:tcBorders>
            <w:vAlign w:val="center"/>
          </w:tcPr>
          <w:p w14:paraId="1D5B99DD" w14:textId="77777777" w:rsidR="00470BE0" w:rsidRDefault="00050870">
            <w:pPr>
              <w:jc w:val="left"/>
              <w:divId w:val="1"/>
            </w:pPr>
            <w:r>
              <w:rPr>
                <w:sz w:val="16"/>
              </w:rPr>
              <w:t>very large</w:t>
            </w:r>
          </w:p>
        </w:tc>
        <w:tc>
          <w:tcPr>
            <w:tcW w:w="1427" w:type="dxa"/>
            <w:gridSpan w:val="2"/>
            <w:tcBorders>
              <w:bottom w:val="dotted" w:sz="4" w:space="0" w:color="auto"/>
            </w:tcBorders>
            <w:vAlign w:val="center"/>
          </w:tcPr>
          <w:p w14:paraId="5E2A78BE" w14:textId="77777777" w:rsidR="00470BE0" w:rsidRDefault="00470BE0"/>
        </w:tc>
        <w:tc>
          <w:tcPr>
            <w:tcW w:w="1427" w:type="dxa"/>
            <w:tcBorders>
              <w:bottom w:val="dotted" w:sz="4" w:space="0" w:color="auto"/>
            </w:tcBorders>
            <w:vAlign w:val="center"/>
          </w:tcPr>
          <w:p w14:paraId="1E66F97A" w14:textId="77777777" w:rsidR="00470BE0" w:rsidRDefault="00470BE0"/>
        </w:tc>
        <w:tc>
          <w:tcPr>
            <w:tcW w:w="1427" w:type="dxa"/>
            <w:tcBorders>
              <w:bottom w:val="dotted" w:sz="4" w:space="0" w:color="auto"/>
            </w:tcBorders>
            <w:vAlign w:val="center"/>
          </w:tcPr>
          <w:p w14:paraId="6F7D78BC" w14:textId="77777777" w:rsidR="00470BE0" w:rsidRDefault="00470BE0"/>
        </w:tc>
        <w:tc>
          <w:tcPr>
            <w:tcW w:w="1427" w:type="dxa"/>
            <w:tcBorders>
              <w:bottom w:val="dotted" w:sz="4" w:space="0" w:color="auto"/>
            </w:tcBorders>
            <w:vAlign w:val="center"/>
          </w:tcPr>
          <w:p w14:paraId="3B8DC613" w14:textId="77777777" w:rsidR="00470BE0" w:rsidRDefault="00470BE0"/>
        </w:tc>
        <w:tc>
          <w:tcPr>
            <w:tcW w:w="1427" w:type="dxa"/>
            <w:tcBorders>
              <w:bottom w:val="dotted" w:sz="4" w:space="0" w:color="auto"/>
            </w:tcBorders>
            <w:vAlign w:val="center"/>
          </w:tcPr>
          <w:p w14:paraId="48F49175" w14:textId="77777777" w:rsidR="00470BE0" w:rsidRDefault="00050870">
            <w:pPr>
              <w:jc w:val="center"/>
              <w:divId w:val="1"/>
            </w:pPr>
            <w:r>
              <w:rPr>
                <w:rFonts w:eastAsia="Arial"/>
                <w:sz w:val="16"/>
              </w:rPr>
              <w:t xml:space="preserve">5 </w:t>
            </w:r>
          </w:p>
        </w:tc>
      </w:tr>
      <w:tr w:rsidR="00470BE0" w14:paraId="3E594E9B" w14:textId="77777777">
        <w:trPr>
          <w:trHeight w:val="360"/>
        </w:trPr>
        <w:tc>
          <w:tcPr>
            <w:tcW w:w="713" w:type="dxa"/>
            <w:tcBorders>
              <w:right w:val="dotted" w:sz="4" w:space="0" w:color="auto"/>
            </w:tcBorders>
            <w:shd w:val="clear" w:color="auto" w:fill="DFDFD7"/>
            <w:vAlign w:val="center"/>
          </w:tcPr>
          <w:p w14:paraId="7C38A65B" w14:textId="77777777" w:rsidR="00470BE0" w:rsidRDefault="00050870">
            <w:r>
              <w:rPr>
                <w:rFonts w:eastAsia="Arial"/>
                <w:b/>
                <w:sz w:val="16"/>
              </w:rPr>
              <w:t>7.</w:t>
            </w:r>
          </w:p>
        </w:tc>
        <w:tc>
          <w:tcPr>
            <w:tcW w:w="713" w:type="dxa"/>
            <w:tcBorders>
              <w:right w:val="dotted" w:sz="4" w:space="0" w:color="auto"/>
            </w:tcBorders>
            <w:shd w:val="clear" w:color="auto" w:fill="DFDFD7"/>
            <w:vAlign w:val="center"/>
          </w:tcPr>
          <w:p w14:paraId="2452E5F3" w14:textId="77777777" w:rsidR="00470BE0" w:rsidRDefault="00470BE0"/>
        </w:tc>
        <w:tc>
          <w:tcPr>
            <w:tcW w:w="500" w:type="dxa"/>
            <w:tcBorders>
              <w:right w:val="dotted" w:sz="4" w:space="0" w:color="auto"/>
            </w:tcBorders>
            <w:shd w:val="clear" w:color="auto" w:fill="DFDFD7"/>
            <w:vAlign w:val="center"/>
          </w:tcPr>
          <w:p w14:paraId="1B4C5C8B" w14:textId="77777777" w:rsidR="00470BE0" w:rsidRDefault="00050870">
            <w:r>
              <w:rPr>
                <w:rFonts w:eastAsia="Arial"/>
                <w:b/>
                <w:sz w:val="16"/>
              </w:rPr>
              <w:t>QL</w:t>
            </w:r>
          </w:p>
        </w:tc>
        <w:tc>
          <w:tcPr>
            <w:tcW w:w="713" w:type="dxa"/>
            <w:tcBorders>
              <w:right w:val="dotted" w:sz="4" w:space="0" w:color="auto"/>
            </w:tcBorders>
            <w:shd w:val="clear" w:color="auto" w:fill="DFDFD7"/>
            <w:vAlign w:val="center"/>
          </w:tcPr>
          <w:p w14:paraId="5B86FBFD"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647DFB4A"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501E32AE" w14:textId="77777777" w:rsidR="00470BE0" w:rsidRDefault="00050870">
            <w:r>
              <w:rPr>
                <w:rFonts w:eastAsia="Arial"/>
                <w:b/>
                <w:sz w:val="16"/>
              </w:rPr>
              <w:t>(a)</w:t>
            </w:r>
          </w:p>
        </w:tc>
        <w:tc>
          <w:tcPr>
            <w:tcW w:w="1427" w:type="dxa"/>
            <w:shd w:val="clear" w:color="auto" w:fill="DFDFD7"/>
          </w:tcPr>
          <w:p w14:paraId="318B0D29" w14:textId="77777777" w:rsidR="00470BE0" w:rsidRDefault="00470BE0"/>
        </w:tc>
        <w:tc>
          <w:tcPr>
            <w:tcW w:w="1427" w:type="dxa"/>
            <w:shd w:val="clear" w:color="auto" w:fill="DFDFD7"/>
          </w:tcPr>
          <w:p w14:paraId="3E84B077" w14:textId="77777777" w:rsidR="00470BE0" w:rsidRDefault="00470BE0"/>
        </w:tc>
        <w:tc>
          <w:tcPr>
            <w:tcW w:w="1427" w:type="dxa"/>
            <w:shd w:val="clear" w:color="auto" w:fill="DFDFD7"/>
          </w:tcPr>
          <w:p w14:paraId="0372A584" w14:textId="77777777" w:rsidR="00470BE0" w:rsidRDefault="00470BE0"/>
        </w:tc>
        <w:tc>
          <w:tcPr>
            <w:tcW w:w="1427" w:type="dxa"/>
            <w:shd w:val="clear" w:color="auto" w:fill="DFDFD7"/>
          </w:tcPr>
          <w:p w14:paraId="60447C16" w14:textId="77777777" w:rsidR="00470BE0" w:rsidRDefault="00470BE0"/>
        </w:tc>
      </w:tr>
      <w:tr w:rsidR="00470BE0" w14:paraId="6086B37E" w14:textId="77777777">
        <w:trPr>
          <w:trHeight w:val="440"/>
        </w:trPr>
        <w:tc>
          <w:tcPr>
            <w:tcW w:w="1427" w:type="dxa"/>
            <w:gridSpan w:val="2"/>
            <w:vMerge w:val="restart"/>
          </w:tcPr>
          <w:p w14:paraId="03295865" w14:textId="77777777" w:rsidR="00470BE0" w:rsidRDefault="00470BE0"/>
        </w:tc>
        <w:tc>
          <w:tcPr>
            <w:tcW w:w="1427" w:type="dxa"/>
            <w:gridSpan w:val="2"/>
            <w:tcBorders>
              <w:bottom w:val="dotted" w:sz="4" w:space="0" w:color="auto"/>
            </w:tcBorders>
          </w:tcPr>
          <w:p w14:paraId="6430C420" w14:textId="77777777" w:rsidR="00470BE0" w:rsidRDefault="00470BE0">
            <w:pPr>
              <w:jc w:val="left"/>
              <w:divId w:val="1"/>
              <w:rPr>
                <w:b/>
                <w:sz w:val="16"/>
              </w:rPr>
            </w:pPr>
          </w:p>
          <w:p w14:paraId="3DE0EAA0" w14:textId="77777777" w:rsidR="00470BE0" w:rsidRDefault="00050870">
            <w:pPr>
              <w:jc w:val="left"/>
              <w:divId w:val="1"/>
              <w:rPr>
                <w:b/>
                <w:sz w:val="16"/>
              </w:rPr>
            </w:pPr>
            <w:r>
              <w:rPr>
                <w:b/>
                <w:sz w:val="16"/>
              </w:rPr>
              <w:t>Spear: anthocyanin coloration of stem (excluding bracts)</w:t>
            </w:r>
          </w:p>
          <w:p w14:paraId="7895D549" w14:textId="77777777" w:rsidR="00470BE0" w:rsidRDefault="00470BE0"/>
        </w:tc>
        <w:tc>
          <w:tcPr>
            <w:tcW w:w="1427" w:type="dxa"/>
            <w:gridSpan w:val="2"/>
            <w:tcBorders>
              <w:bottom w:val="dotted" w:sz="4" w:space="0" w:color="auto"/>
            </w:tcBorders>
          </w:tcPr>
          <w:p w14:paraId="27245791" w14:textId="77777777" w:rsidR="00470BE0" w:rsidRDefault="00470BE0"/>
        </w:tc>
        <w:tc>
          <w:tcPr>
            <w:tcW w:w="1427" w:type="dxa"/>
            <w:tcBorders>
              <w:bottom w:val="dotted" w:sz="4" w:space="0" w:color="auto"/>
            </w:tcBorders>
          </w:tcPr>
          <w:p w14:paraId="38402DDE" w14:textId="77777777" w:rsidR="00470BE0" w:rsidRDefault="00470BE0"/>
        </w:tc>
        <w:tc>
          <w:tcPr>
            <w:tcW w:w="1427" w:type="dxa"/>
            <w:tcBorders>
              <w:bottom w:val="dotted" w:sz="4" w:space="0" w:color="auto"/>
            </w:tcBorders>
          </w:tcPr>
          <w:p w14:paraId="112C6F79" w14:textId="77777777" w:rsidR="00470BE0" w:rsidRDefault="00470BE0"/>
        </w:tc>
        <w:tc>
          <w:tcPr>
            <w:tcW w:w="1427" w:type="dxa"/>
            <w:tcBorders>
              <w:bottom w:val="dotted" w:sz="4" w:space="0" w:color="auto"/>
            </w:tcBorders>
          </w:tcPr>
          <w:p w14:paraId="70BD35EB" w14:textId="77777777" w:rsidR="00470BE0" w:rsidRDefault="00470BE0"/>
        </w:tc>
        <w:tc>
          <w:tcPr>
            <w:tcW w:w="1427" w:type="dxa"/>
            <w:tcBorders>
              <w:bottom w:val="dotted" w:sz="4" w:space="0" w:color="auto"/>
            </w:tcBorders>
          </w:tcPr>
          <w:p w14:paraId="25CA64B8" w14:textId="77777777" w:rsidR="00470BE0" w:rsidRDefault="00470BE0"/>
        </w:tc>
      </w:tr>
      <w:tr w:rsidR="00470BE0" w14:paraId="1FE371D9" w14:textId="77777777">
        <w:trPr>
          <w:trHeight w:val="320"/>
        </w:trPr>
        <w:tc>
          <w:tcPr>
            <w:tcW w:w="1427" w:type="dxa"/>
            <w:gridSpan w:val="2"/>
            <w:vMerge/>
          </w:tcPr>
          <w:p w14:paraId="2AA0E202" w14:textId="77777777" w:rsidR="00470BE0" w:rsidRDefault="00470BE0"/>
        </w:tc>
        <w:tc>
          <w:tcPr>
            <w:tcW w:w="1427" w:type="dxa"/>
            <w:gridSpan w:val="2"/>
            <w:tcBorders>
              <w:bottom w:val="dotted" w:sz="4" w:space="0" w:color="auto"/>
            </w:tcBorders>
            <w:vAlign w:val="center"/>
          </w:tcPr>
          <w:p w14:paraId="790B3C84" w14:textId="77777777" w:rsidR="00470BE0" w:rsidRDefault="00050870">
            <w:pPr>
              <w:jc w:val="left"/>
              <w:divId w:val="1"/>
            </w:pPr>
            <w:r>
              <w:rPr>
                <w:sz w:val="16"/>
              </w:rPr>
              <w:t>absent</w:t>
            </w:r>
          </w:p>
        </w:tc>
        <w:tc>
          <w:tcPr>
            <w:tcW w:w="1427" w:type="dxa"/>
            <w:gridSpan w:val="2"/>
            <w:tcBorders>
              <w:bottom w:val="dotted" w:sz="4" w:space="0" w:color="auto"/>
            </w:tcBorders>
            <w:vAlign w:val="center"/>
          </w:tcPr>
          <w:p w14:paraId="3F1D9355" w14:textId="77777777" w:rsidR="00470BE0" w:rsidRDefault="00470BE0"/>
        </w:tc>
        <w:tc>
          <w:tcPr>
            <w:tcW w:w="1427" w:type="dxa"/>
            <w:tcBorders>
              <w:bottom w:val="dotted" w:sz="4" w:space="0" w:color="auto"/>
            </w:tcBorders>
            <w:vAlign w:val="center"/>
          </w:tcPr>
          <w:p w14:paraId="6CA9F5A0" w14:textId="77777777" w:rsidR="00470BE0" w:rsidRDefault="00470BE0"/>
        </w:tc>
        <w:tc>
          <w:tcPr>
            <w:tcW w:w="1427" w:type="dxa"/>
            <w:tcBorders>
              <w:bottom w:val="dotted" w:sz="4" w:space="0" w:color="auto"/>
            </w:tcBorders>
            <w:vAlign w:val="center"/>
          </w:tcPr>
          <w:p w14:paraId="4F40DB7B" w14:textId="77777777" w:rsidR="00470BE0" w:rsidRDefault="00470BE0"/>
        </w:tc>
        <w:tc>
          <w:tcPr>
            <w:tcW w:w="1427" w:type="dxa"/>
            <w:tcBorders>
              <w:bottom w:val="dotted" w:sz="4" w:space="0" w:color="auto"/>
            </w:tcBorders>
            <w:vAlign w:val="center"/>
          </w:tcPr>
          <w:p w14:paraId="0630EE4E" w14:textId="77777777" w:rsidR="00470BE0" w:rsidRDefault="00050870">
            <w:pPr>
              <w:jc w:val="left"/>
              <w:divId w:val="1"/>
            </w:pPr>
            <w:r>
              <w:rPr>
                <w:sz w:val="16"/>
              </w:rPr>
              <w:t>Spartacus</w:t>
            </w:r>
          </w:p>
        </w:tc>
        <w:tc>
          <w:tcPr>
            <w:tcW w:w="1427" w:type="dxa"/>
            <w:tcBorders>
              <w:bottom w:val="dotted" w:sz="4" w:space="0" w:color="auto"/>
            </w:tcBorders>
            <w:vAlign w:val="center"/>
          </w:tcPr>
          <w:p w14:paraId="1E32DA0A" w14:textId="77777777" w:rsidR="00470BE0" w:rsidRDefault="00050870">
            <w:pPr>
              <w:jc w:val="center"/>
              <w:divId w:val="1"/>
            </w:pPr>
            <w:r>
              <w:rPr>
                <w:rFonts w:eastAsia="Arial"/>
                <w:sz w:val="16"/>
              </w:rPr>
              <w:t xml:space="preserve">1 </w:t>
            </w:r>
          </w:p>
        </w:tc>
      </w:tr>
      <w:tr w:rsidR="00470BE0" w14:paraId="641CFF24" w14:textId="77777777">
        <w:trPr>
          <w:trHeight w:val="320"/>
        </w:trPr>
        <w:tc>
          <w:tcPr>
            <w:tcW w:w="1427" w:type="dxa"/>
            <w:gridSpan w:val="2"/>
            <w:vMerge/>
          </w:tcPr>
          <w:p w14:paraId="73935EDB" w14:textId="77777777" w:rsidR="00470BE0" w:rsidRDefault="00470BE0"/>
        </w:tc>
        <w:tc>
          <w:tcPr>
            <w:tcW w:w="1427" w:type="dxa"/>
            <w:gridSpan w:val="2"/>
            <w:tcBorders>
              <w:bottom w:val="dotted" w:sz="4" w:space="0" w:color="auto"/>
            </w:tcBorders>
            <w:vAlign w:val="center"/>
          </w:tcPr>
          <w:p w14:paraId="77AAED45" w14:textId="77777777" w:rsidR="00470BE0" w:rsidRDefault="00050870">
            <w:pPr>
              <w:jc w:val="left"/>
              <w:divId w:val="1"/>
            </w:pPr>
            <w:r>
              <w:rPr>
                <w:sz w:val="16"/>
              </w:rPr>
              <w:t>present</w:t>
            </w:r>
          </w:p>
        </w:tc>
        <w:tc>
          <w:tcPr>
            <w:tcW w:w="1427" w:type="dxa"/>
            <w:gridSpan w:val="2"/>
            <w:tcBorders>
              <w:bottom w:val="dotted" w:sz="4" w:space="0" w:color="auto"/>
            </w:tcBorders>
            <w:vAlign w:val="center"/>
          </w:tcPr>
          <w:p w14:paraId="735D57B0" w14:textId="77777777" w:rsidR="00470BE0" w:rsidRDefault="00470BE0"/>
        </w:tc>
        <w:tc>
          <w:tcPr>
            <w:tcW w:w="1427" w:type="dxa"/>
            <w:tcBorders>
              <w:bottom w:val="dotted" w:sz="4" w:space="0" w:color="auto"/>
            </w:tcBorders>
            <w:vAlign w:val="center"/>
          </w:tcPr>
          <w:p w14:paraId="5EFA033B" w14:textId="77777777" w:rsidR="00470BE0" w:rsidRDefault="00470BE0"/>
        </w:tc>
        <w:tc>
          <w:tcPr>
            <w:tcW w:w="1427" w:type="dxa"/>
            <w:tcBorders>
              <w:bottom w:val="dotted" w:sz="4" w:space="0" w:color="auto"/>
            </w:tcBorders>
            <w:vAlign w:val="center"/>
          </w:tcPr>
          <w:p w14:paraId="385AD7DC" w14:textId="77777777" w:rsidR="00470BE0" w:rsidRDefault="00470BE0"/>
        </w:tc>
        <w:tc>
          <w:tcPr>
            <w:tcW w:w="1427" w:type="dxa"/>
            <w:tcBorders>
              <w:bottom w:val="dotted" w:sz="4" w:space="0" w:color="auto"/>
            </w:tcBorders>
            <w:vAlign w:val="center"/>
          </w:tcPr>
          <w:p w14:paraId="1017DC34" w14:textId="77777777" w:rsidR="00470BE0" w:rsidRDefault="00050870">
            <w:pPr>
              <w:jc w:val="left"/>
              <w:divId w:val="1"/>
            </w:pPr>
            <w:proofErr w:type="spellStart"/>
            <w:r>
              <w:rPr>
                <w:sz w:val="16"/>
              </w:rPr>
              <w:t>Sanukinomezame</w:t>
            </w:r>
            <w:proofErr w:type="spellEnd"/>
            <w:r>
              <w:rPr>
                <w:sz w:val="16"/>
              </w:rPr>
              <w:t xml:space="preserve"> Violeta</w:t>
            </w:r>
          </w:p>
        </w:tc>
        <w:tc>
          <w:tcPr>
            <w:tcW w:w="1427" w:type="dxa"/>
            <w:tcBorders>
              <w:bottom w:val="dotted" w:sz="4" w:space="0" w:color="auto"/>
            </w:tcBorders>
            <w:vAlign w:val="center"/>
          </w:tcPr>
          <w:p w14:paraId="7E678317" w14:textId="77777777" w:rsidR="00470BE0" w:rsidRDefault="00050870">
            <w:pPr>
              <w:jc w:val="center"/>
              <w:divId w:val="1"/>
            </w:pPr>
            <w:r>
              <w:rPr>
                <w:rFonts w:eastAsia="Arial"/>
                <w:sz w:val="16"/>
              </w:rPr>
              <w:t xml:space="preserve">9 </w:t>
            </w:r>
          </w:p>
        </w:tc>
      </w:tr>
      <w:tr w:rsidR="00470BE0" w14:paraId="3B4011BC" w14:textId="77777777">
        <w:trPr>
          <w:trHeight w:val="360"/>
        </w:trPr>
        <w:tc>
          <w:tcPr>
            <w:tcW w:w="713" w:type="dxa"/>
            <w:tcBorders>
              <w:right w:val="dotted" w:sz="4" w:space="0" w:color="auto"/>
            </w:tcBorders>
            <w:shd w:val="clear" w:color="auto" w:fill="DFDFD7"/>
            <w:vAlign w:val="center"/>
          </w:tcPr>
          <w:p w14:paraId="4774F699" w14:textId="77777777" w:rsidR="00470BE0" w:rsidRDefault="00050870">
            <w:r>
              <w:rPr>
                <w:rFonts w:eastAsia="Arial"/>
                <w:b/>
                <w:sz w:val="16"/>
              </w:rPr>
              <w:t>8.</w:t>
            </w:r>
          </w:p>
        </w:tc>
        <w:tc>
          <w:tcPr>
            <w:tcW w:w="713" w:type="dxa"/>
            <w:tcBorders>
              <w:right w:val="dotted" w:sz="4" w:space="0" w:color="auto"/>
            </w:tcBorders>
            <w:shd w:val="clear" w:color="auto" w:fill="DFDFD7"/>
            <w:vAlign w:val="center"/>
          </w:tcPr>
          <w:p w14:paraId="6D252259" w14:textId="77777777" w:rsidR="00470BE0" w:rsidRDefault="00470BE0"/>
        </w:tc>
        <w:tc>
          <w:tcPr>
            <w:tcW w:w="500" w:type="dxa"/>
            <w:tcBorders>
              <w:right w:val="dotted" w:sz="4" w:space="0" w:color="auto"/>
            </w:tcBorders>
            <w:shd w:val="clear" w:color="auto" w:fill="DFDFD7"/>
            <w:vAlign w:val="center"/>
          </w:tcPr>
          <w:p w14:paraId="44A39735"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52ECB53A"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5DF15E44" w14:textId="77777777" w:rsidR="00470BE0" w:rsidRDefault="00470BE0"/>
        </w:tc>
        <w:tc>
          <w:tcPr>
            <w:tcW w:w="713" w:type="dxa"/>
            <w:tcBorders>
              <w:right w:val="dotted" w:sz="4" w:space="0" w:color="auto"/>
            </w:tcBorders>
            <w:shd w:val="clear" w:color="auto" w:fill="DFDFD7"/>
            <w:vAlign w:val="center"/>
          </w:tcPr>
          <w:p w14:paraId="0FBA3BA3" w14:textId="77777777" w:rsidR="00470BE0" w:rsidRDefault="00050870">
            <w:r>
              <w:rPr>
                <w:rFonts w:eastAsia="Arial"/>
                <w:b/>
                <w:sz w:val="16"/>
              </w:rPr>
              <w:t>(a)</w:t>
            </w:r>
          </w:p>
        </w:tc>
        <w:tc>
          <w:tcPr>
            <w:tcW w:w="1427" w:type="dxa"/>
            <w:shd w:val="clear" w:color="auto" w:fill="DFDFD7"/>
          </w:tcPr>
          <w:p w14:paraId="768E8306" w14:textId="77777777" w:rsidR="00470BE0" w:rsidRDefault="00470BE0"/>
        </w:tc>
        <w:tc>
          <w:tcPr>
            <w:tcW w:w="1427" w:type="dxa"/>
            <w:shd w:val="clear" w:color="auto" w:fill="DFDFD7"/>
          </w:tcPr>
          <w:p w14:paraId="544580D4" w14:textId="77777777" w:rsidR="00470BE0" w:rsidRDefault="00470BE0"/>
        </w:tc>
        <w:tc>
          <w:tcPr>
            <w:tcW w:w="1427" w:type="dxa"/>
            <w:shd w:val="clear" w:color="auto" w:fill="DFDFD7"/>
          </w:tcPr>
          <w:p w14:paraId="096C2467" w14:textId="77777777" w:rsidR="00470BE0" w:rsidRDefault="00470BE0"/>
        </w:tc>
        <w:tc>
          <w:tcPr>
            <w:tcW w:w="1427" w:type="dxa"/>
            <w:shd w:val="clear" w:color="auto" w:fill="DFDFD7"/>
          </w:tcPr>
          <w:p w14:paraId="14BD3FAA" w14:textId="77777777" w:rsidR="00470BE0" w:rsidRDefault="00470BE0"/>
        </w:tc>
      </w:tr>
      <w:tr w:rsidR="00470BE0" w14:paraId="595C29FA" w14:textId="77777777">
        <w:trPr>
          <w:trHeight w:val="440"/>
        </w:trPr>
        <w:tc>
          <w:tcPr>
            <w:tcW w:w="1427" w:type="dxa"/>
            <w:gridSpan w:val="2"/>
            <w:vMerge w:val="restart"/>
          </w:tcPr>
          <w:p w14:paraId="23F51CE2" w14:textId="77777777" w:rsidR="00470BE0" w:rsidRDefault="00470BE0"/>
        </w:tc>
        <w:tc>
          <w:tcPr>
            <w:tcW w:w="1427" w:type="dxa"/>
            <w:gridSpan w:val="2"/>
            <w:tcBorders>
              <w:bottom w:val="dotted" w:sz="4" w:space="0" w:color="auto"/>
            </w:tcBorders>
          </w:tcPr>
          <w:p w14:paraId="0D61DDCD" w14:textId="77777777" w:rsidR="00470BE0" w:rsidRDefault="00470BE0">
            <w:pPr>
              <w:jc w:val="left"/>
              <w:divId w:val="1"/>
              <w:rPr>
                <w:b/>
                <w:sz w:val="16"/>
              </w:rPr>
            </w:pPr>
          </w:p>
          <w:p w14:paraId="7E86B0D3" w14:textId="77777777" w:rsidR="00470BE0" w:rsidRDefault="00050870">
            <w:pPr>
              <w:jc w:val="left"/>
              <w:divId w:val="1"/>
              <w:rPr>
                <w:b/>
                <w:sz w:val="16"/>
              </w:rPr>
            </w:pPr>
            <w:r>
              <w:rPr>
                <w:b/>
                <w:sz w:val="16"/>
                <w:u w:val="single"/>
              </w:rPr>
              <w:t>Only for varieties with Spear: anthocyanin coloration of stem (excluding bracts): </w:t>
            </w:r>
            <w:proofErr w:type="gramStart"/>
            <w:r>
              <w:rPr>
                <w:b/>
                <w:sz w:val="16"/>
                <w:u w:val="single"/>
              </w:rPr>
              <w:t>present </w:t>
            </w:r>
            <w:r>
              <w:rPr>
                <w:b/>
                <w:sz w:val="16"/>
              </w:rPr>
              <w:t> Spear</w:t>
            </w:r>
            <w:proofErr w:type="gramEnd"/>
            <w:r>
              <w:rPr>
                <w:b/>
                <w:sz w:val="16"/>
              </w:rPr>
              <w:t>: intensity of anthocyanin coloration of stem </w:t>
            </w:r>
          </w:p>
          <w:p w14:paraId="103A8711" w14:textId="77777777" w:rsidR="00470BE0" w:rsidRDefault="00470BE0"/>
        </w:tc>
        <w:tc>
          <w:tcPr>
            <w:tcW w:w="1427" w:type="dxa"/>
            <w:gridSpan w:val="2"/>
            <w:tcBorders>
              <w:bottom w:val="dotted" w:sz="4" w:space="0" w:color="auto"/>
            </w:tcBorders>
          </w:tcPr>
          <w:p w14:paraId="305C46C2" w14:textId="77777777" w:rsidR="00470BE0" w:rsidRDefault="00470BE0"/>
        </w:tc>
        <w:tc>
          <w:tcPr>
            <w:tcW w:w="1427" w:type="dxa"/>
            <w:tcBorders>
              <w:bottom w:val="dotted" w:sz="4" w:space="0" w:color="auto"/>
            </w:tcBorders>
          </w:tcPr>
          <w:p w14:paraId="5F134110" w14:textId="77777777" w:rsidR="00470BE0" w:rsidRDefault="00470BE0"/>
        </w:tc>
        <w:tc>
          <w:tcPr>
            <w:tcW w:w="1427" w:type="dxa"/>
            <w:tcBorders>
              <w:bottom w:val="dotted" w:sz="4" w:space="0" w:color="auto"/>
            </w:tcBorders>
          </w:tcPr>
          <w:p w14:paraId="00B3F2AF" w14:textId="77777777" w:rsidR="00470BE0" w:rsidRDefault="00470BE0"/>
        </w:tc>
        <w:tc>
          <w:tcPr>
            <w:tcW w:w="1427" w:type="dxa"/>
            <w:tcBorders>
              <w:bottom w:val="dotted" w:sz="4" w:space="0" w:color="auto"/>
            </w:tcBorders>
          </w:tcPr>
          <w:p w14:paraId="1271DE52" w14:textId="77777777" w:rsidR="00470BE0" w:rsidRDefault="00470BE0"/>
        </w:tc>
        <w:tc>
          <w:tcPr>
            <w:tcW w:w="1427" w:type="dxa"/>
            <w:tcBorders>
              <w:bottom w:val="dotted" w:sz="4" w:space="0" w:color="auto"/>
            </w:tcBorders>
          </w:tcPr>
          <w:p w14:paraId="356AB2DA" w14:textId="77777777" w:rsidR="00470BE0" w:rsidRDefault="00470BE0"/>
        </w:tc>
      </w:tr>
      <w:tr w:rsidR="00470BE0" w14:paraId="0B1AD37A" w14:textId="77777777">
        <w:trPr>
          <w:trHeight w:val="320"/>
        </w:trPr>
        <w:tc>
          <w:tcPr>
            <w:tcW w:w="1427" w:type="dxa"/>
            <w:gridSpan w:val="2"/>
            <w:vMerge/>
          </w:tcPr>
          <w:p w14:paraId="3FC336A2" w14:textId="77777777" w:rsidR="00470BE0" w:rsidRDefault="00470BE0"/>
        </w:tc>
        <w:tc>
          <w:tcPr>
            <w:tcW w:w="1427" w:type="dxa"/>
            <w:gridSpan w:val="2"/>
            <w:tcBorders>
              <w:bottom w:val="dotted" w:sz="4" w:space="0" w:color="auto"/>
            </w:tcBorders>
            <w:vAlign w:val="center"/>
          </w:tcPr>
          <w:p w14:paraId="3F13C463" w14:textId="77777777" w:rsidR="00470BE0" w:rsidRDefault="00050870">
            <w:pPr>
              <w:jc w:val="left"/>
              <w:divId w:val="1"/>
            </w:pPr>
            <w:r>
              <w:rPr>
                <w:sz w:val="16"/>
              </w:rPr>
              <w:t>very weak</w:t>
            </w:r>
          </w:p>
        </w:tc>
        <w:tc>
          <w:tcPr>
            <w:tcW w:w="1427" w:type="dxa"/>
            <w:gridSpan w:val="2"/>
            <w:tcBorders>
              <w:bottom w:val="dotted" w:sz="4" w:space="0" w:color="auto"/>
            </w:tcBorders>
            <w:vAlign w:val="center"/>
          </w:tcPr>
          <w:p w14:paraId="7461D424" w14:textId="77777777" w:rsidR="00470BE0" w:rsidRDefault="00470BE0"/>
        </w:tc>
        <w:tc>
          <w:tcPr>
            <w:tcW w:w="1427" w:type="dxa"/>
            <w:tcBorders>
              <w:bottom w:val="dotted" w:sz="4" w:space="0" w:color="auto"/>
            </w:tcBorders>
            <w:vAlign w:val="center"/>
          </w:tcPr>
          <w:p w14:paraId="68146289" w14:textId="77777777" w:rsidR="00470BE0" w:rsidRDefault="00470BE0"/>
        </w:tc>
        <w:tc>
          <w:tcPr>
            <w:tcW w:w="1427" w:type="dxa"/>
            <w:tcBorders>
              <w:bottom w:val="dotted" w:sz="4" w:space="0" w:color="auto"/>
            </w:tcBorders>
            <w:vAlign w:val="center"/>
          </w:tcPr>
          <w:p w14:paraId="71150C8A" w14:textId="77777777" w:rsidR="00470BE0" w:rsidRDefault="00470BE0"/>
        </w:tc>
        <w:tc>
          <w:tcPr>
            <w:tcW w:w="1427" w:type="dxa"/>
            <w:tcBorders>
              <w:bottom w:val="dotted" w:sz="4" w:space="0" w:color="auto"/>
            </w:tcBorders>
            <w:vAlign w:val="center"/>
          </w:tcPr>
          <w:p w14:paraId="4F8F041E" w14:textId="77777777" w:rsidR="00470BE0" w:rsidRDefault="00470BE0"/>
        </w:tc>
        <w:tc>
          <w:tcPr>
            <w:tcW w:w="1427" w:type="dxa"/>
            <w:tcBorders>
              <w:bottom w:val="dotted" w:sz="4" w:space="0" w:color="auto"/>
            </w:tcBorders>
            <w:vAlign w:val="center"/>
          </w:tcPr>
          <w:p w14:paraId="3C9DC1A6" w14:textId="77777777" w:rsidR="00470BE0" w:rsidRDefault="00050870">
            <w:pPr>
              <w:jc w:val="center"/>
              <w:divId w:val="1"/>
            </w:pPr>
            <w:r>
              <w:rPr>
                <w:rFonts w:eastAsia="Arial"/>
                <w:sz w:val="16"/>
              </w:rPr>
              <w:t xml:space="preserve">1 </w:t>
            </w:r>
          </w:p>
        </w:tc>
      </w:tr>
      <w:tr w:rsidR="00470BE0" w14:paraId="28708DD4" w14:textId="77777777">
        <w:trPr>
          <w:trHeight w:val="320"/>
        </w:trPr>
        <w:tc>
          <w:tcPr>
            <w:tcW w:w="1427" w:type="dxa"/>
            <w:gridSpan w:val="2"/>
            <w:vMerge/>
          </w:tcPr>
          <w:p w14:paraId="1F2F9E74" w14:textId="77777777" w:rsidR="00470BE0" w:rsidRDefault="00470BE0"/>
        </w:tc>
        <w:tc>
          <w:tcPr>
            <w:tcW w:w="1427" w:type="dxa"/>
            <w:gridSpan w:val="2"/>
            <w:tcBorders>
              <w:bottom w:val="dotted" w:sz="4" w:space="0" w:color="auto"/>
            </w:tcBorders>
            <w:vAlign w:val="center"/>
          </w:tcPr>
          <w:p w14:paraId="00DE8549" w14:textId="77777777" w:rsidR="00470BE0" w:rsidRDefault="00050870">
            <w:pPr>
              <w:jc w:val="left"/>
              <w:divId w:val="1"/>
            </w:pPr>
            <w:r>
              <w:rPr>
                <w:sz w:val="16"/>
              </w:rPr>
              <w:t>weak</w:t>
            </w:r>
          </w:p>
        </w:tc>
        <w:tc>
          <w:tcPr>
            <w:tcW w:w="1427" w:type="dxa"/>
            <w:gridSpan w:val="2"/>
            <w:tcBorders>
              <w:bottom w:val="dotted" w:sz="4" w:space="0" w:color="auto"/>
            </w:tcBorders>
            <w:vAlign w:val="center"/>
          </w:tcPr>
          <w:p w14:paraId="73ABFD62" w14:textId="77777777" w:rsidR="00470BE0" w:rsidRDefault="00470BE0"/>
        </w:tc>
        <w:tc>
          <w:tcPr>
            <w:tcW w:w="1427" w:type="dxa"/>
            <w:tcBorders>
              <w:bottom w:val="dotted" w:sz="4" w:space="0" w:color="auto"/>
            </w:tcBorders>
            <w:vAlign w:val="center"/>
          </w:tcPr>
          <w:p w14:paraId="28249DD4" w14:textId="77777777" w:rsidR="00470BE0" w:rsidRDefault="00470BE0"/>
        </w:tc>
        <w:tc>
          <w:tcPr>
            <w:tcW w:w="1427" w:type="dxa"/>
            <w:tcBorders>
              <w:bottom w:val="dotted" w:sz="4" w:space="0" w:color="auto"/>
            </w:tcBorders>
            <w:vAlign w:val="center"/>
          </w:tcPr>
          <w:p w14:paraId="1FC78B62" w14:textId="77777777" w:rsidR="00470BE0" w:rsidRDefault="00470BE0"/>
        </w:tc>
        <w:tc>
          <w:tcPr>
            <w:tcW w:w="1427" w:type="dxa"/>
            <w:tcBorders>
              <w:bottom w:val="dotted" w:sz="4" w:space="0" w:color="auto"/>
            </w:tcBorders>
            <w:vAlign w:val="center"/>
          </w:tcPr>
          <w:p w14:paraId="453AFF60" w14:textId="77777777" w:rsidR="00470BE0" w:rsidRDefault="00470BE0"/>
        </w:tc>
        <w:tc>
          <w:tcPr>
            <w:tcW w:w="1427" w:type="dxa"/>
            <w:tcBorders>
              <w:bottom w:val="dotted" w:sz="4" w:space="0" w:color="auto"/>
            </w:tcBorders>
            <w:vAlign w:val="center"/>
          </w:tcPr>
          <w:p w14:paraId="0363D860" w14:textId="77777777" w:rsidR="00470BE0" w:rsidRDefault="00050870">
            <w:pPr>
              <w:jc w:val="center"/>
              <w:divId w:val="1"/>
            </w:pPr>
            <w:r>
              <w:rPr>
                <w:rFonts w:eastAsia="Arial"/>
                <w:sz w:val="16"/>
              </w:rPr>
              <w:t xml:space="preserve">2 </w:t>
            </w:r>
          </w:p>
        </w:tc>
      </w:tr>
      <w:tr w:rsidR="00470BE0" w14:paraId="07211596" w14:textId="77777777">
        <w:trPr>
          <w:trHeight w:val="320"/>
        </w:trPr>
        <w:tc>
          <w:tcPr>
            <w:tcW w:w="1427" w:type="dxa"/>
            <w:gridSpan w:val="2"/>
            <w:vMerge/>
          </w:tcPr>
          <w:p w14:paraId="00FDC547" w14:textId="77777777" w:rsidR="00470BE0" w:rsidRDefault="00470BE0"/>
        </w:tc>
        <w:tc>
          <w:tcPr>
            <w:tcW w:w="1427" w:type="dxa"/>
            <w:gridSpan w:val="2"/>
            <w:tcBorders>
              <w:bottom w:val="dotted" w:sz="4" w:space="0" w:color="auto"/>
            </w:tcBorders>
            <w:vAlign w:val="center"/>
          </w:tcPr>
          <w:p w14:paraId="2285DE4E"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04AE21F2" w14:textId="77777777" w:rsidR="00470BE0" w:rsidRDefault="00470BE0"/>
        </w:tc>
        <w:tc>
          <w:tcPr>
            <w:tcW w:w="1427" w:type="dxa"/>
            <w:tcBorders>
              <w:bottom w:val="dotted" w:sz="4" w:space="0" w:color="auto"/>
            </w:tcBorders>
            <w:vAlign w:val="center"/>
          </w:tcPr>
          <w:p w14:paraId="2758E418" w14:textId="77777777" w:rsidR="00470BE0" w:rsidRDefault="00470BE0"/>
        </w:tc>
        <w:tc>
          <w:tcPr>
            <w:tcW w:w="1427" w:type="dxa"/>
            <w:tcBorders>
              <w:bottom w:val="dotted" w:sz="4" w:space="0" w:color="auto"/>
            </w:tcBorders>
            <w:vAlign w:val="center"/>
          </w:tcPr>
          <w:p w14:paraId="18333E22" w14:textId="77777777" w:rsidR="00470BE0" w:rsidRDefault="00470BE0"/>
        </w:tc>
        <w:tc>
          <w:tcPr>
            <w:tcW w:w="1427" w:type="dxa"/>
            <w:tcBorders>
              <w:bottom w:val="dotted" w:sz="4" w:space="0" w:color="auto"/>
            </w:tcBorders>
            <w:vAlign w:val="center"/>
          </w:tcPr>
          <w:p w14:paraId="00E34C2D" w14:textId="77777777" w:rsidR="00470BE0" w:rsidRDefault="00470BE0"/>
        </w:tc>
        <w:tc>
          <w:tcPr>
            <w:tcW w:w="1427" w:type="dxa"/>
            <w:tcBorders>
              <w:bottom w:val="dotted" w:sz="4" w:space="0" w:color="auto"/>
            </w:tcBorders>
            <w:vAlign w:val="center"/>
          </w:tcPr>
          <w:p w14:paraId="2AEDFD74" w14:textId="77777777" w:rsidR="00470BE0" w:rsidRDefault="00050870">
            <w:pPr>
              <w:jc w:val="center"/>
              <w:divId w:val="1"/>
            </w:pPr>
            <w:r>
              <w:rPr>
                <w:rFonts w:eastAsia="Arial"/>
                <w:sz w:val="16"/>
              </w:rPr>
              <w:t xml:space="preserve">3 </w:t>
            </w:r>
          </w:p>
        </w:tc>
      </w:tr>
      <w:tr w:rsidR="00470BE0" w14:paraId="54AD8685" w14:textId="77777777">
        <w:trPr>
          <w:trHeight w:val="320"/>
        </w:trPr>
        <w:tc>
          <w:tcPr>
            <w:tcW w:w="1427" w:type="dxa"/>
            <w:gridSpan w:val="2"/>
            <w:vMerge/>
          </w:tcPr>
          <w:p w14:paraId="1B45D8F0" w14:textId="77777777" w:rsidR="00470BE0" w:rsidRDefault="00470BE0"/>
        </w:tc>
        <w:tc>
          <w:tcPr>
            <w:tcW w:w="1427" w:type="dxa"/>
            <w:gridSpan w:val="2"/>
            <w:tcBorders>
              <w:bottom w:val="dotted" w:sz="4" w:space="0" w:color="auto"/>
            </w:tcBorders>
            <w:vAlign w:val="center"/>
          </w:tcPr>
          <w:p w14:paraId="61A02090" w14:textId="77777777" w:rsidR="00470BE0" w:rsidRDefault="00050870">
            <w:pPr>
              <w:jc w:val="left"/>
              <w:divId w:val="1"/>
            </w:pPr>
            <w:r>
              <w:rPr>
                <w:sz w:val="16"/>
              </w:rPr>
              <w:t>strong</w:t>
            </w:r>
          </w:p>
        </w:tc>
        <w:tc>
          <w:tcPr>
            <w:tcW w:w="1427" w:type="dxa"/>
            <w:gridSpan w:val="2"/>
            <w:tcBorders>
              <w:bottom w:val="dotted" w:sz="4" w:space="0" w:color="auto"/>
            </w:tcBorders>
            <w:vAlign w:val="center"/>
          </w:tcPr>
          <w:p w14:paraId="570E290D" w14:textId="77777777" w:rsidR="00470BE0" w:rsidRDefault="00470BE0"/>
        </w:tc>
        <w:tc>
          <w:tcPr>
            <w:tcW w:w="1427" w:type="dxa"/>
            <w:tcBorders>
              <w:bottom w:val="dotted" w:sz="4" w:space="0" w:color="auto"/>
            </w:tcBorders>
            <w:vAlign w:val="center"/>
          </w:tcPr>
          <w:p w14:paraId="5549B169" w14:textId="77777777" w:rsidR="00470BE0" w:rsidRDefault="00470BE0"/>
        </w:tc>
        <w:tc>
          <w:tcPr>
            <w:tcW w:w="1427" w:type="dxa"/>
            <w:tcBorders>
              <w:bottom w:val="dotted" w:sz="4" w:space="0" w:color="auto"/>
            </w:tcBorders>
            <w:vAlign w:val="center"/>
          </w:tcPr>
          <w:p w14:paraId="0727F33F" w14:textId="77777777" w:rsidR="00470BE0" w:rsidRDefault="00470BE0"/>
        </w:tc>
        <w:tc>
          <w:tcPr>
            <w:tcW w:w="1427" w:type="dxa"/>
            <w:tcBorders>
              <w:bottom w:val="dotted" w:sz="4" w:space="0" w:color="auto"/>
            </w:tcBorders>
            <w:vAlign w:val="center"/>
          </w:tcPr>
          <w:p w14:paraId="22AB7328" w14:textId="77777777" w:rsidR="00470BE0" w:rsidRDefault="00470BE0"/>
        </w:tc>
        <w:tc>
          <w:tcPr>
            <w:tcW w:w="1427" w:type="dxa"/>
            <w:tcBorders>
              <w:bottom w:val="dotted" w:sz="4" w:space="0" w:color="auto"/>
            </w:tcBorders>
            <w:vAlign w:val="center"/>
          </w:tcPr>
          <w:p w14:paraId="266D9302" w14:textId="77777777" w:rsidR="00470BE0" w:rsidRDefault="00050870">
            <w:pPr>
              <w:jc w:val="center"/>
              <w:divId w:val="1"/>
            </w:pPr>
            <w:r>
              <w:rPr>
                <w:rFonts w:eastAsia="Arial"/>
                <w:sz w:val="16"/>
              </w:rPr>
              <w:t xml:space="preserve">4 </w:t>
            </w:r>
          </w:p>
        </w:tc>
      </w:tr>
      <w:tr w:rsidR="00470BE0" w14:paraId="72EFC39E" w14:textId="77777777">
        <w:trPr>
          <w:trHeight w:val="320"/>
        </w:trPr>
        <w:tc>
          <w:tcPr>
            <w:tcW w:w="1427" w:type="dxa"/>
            <w:gridSpan w:val="2"/>
            <w:vMerge/>
          </w:tcPr>
          <w:p w14:paraId="200E9182" w14:textId="77777777" w:rsidR="00470BE0" w:rsidRDefault="00470BE0"/>
        </w:tc>
        <w:tc>
          <w:tcPr>
            <w:tcW w:w="1427" w:type="dxa"/>
            <w:gridSpan w:val="2"/>
            <w:tcBorders>
              <w:bottom w:val="dotted" w:sz="4" w:space="0" w:color="auto"/>
            </w:tcBorders>
            <w:vAlign w:val="center"/>
          </w:tcPr>
          <w:p w14:paraId="69F0DEFF" w14:textId="77777777" w:rsidR="00470BE0" w:rsidRDefault="00050870">
            <w:pPr>
              <w:jc w:val="left"/>
              <w:divId w:val="1"/>
            </w:pPr>
            <w:r>
              <w:rPr>
                <w:sz w:val="16"/>
              </w:rPr>
              <w:t>very strong</w:t>
            </w:r>
          </w:p>
        </w:tc>
        <w:tc>
          <w:tcPr>
            <w:tcW w:w="1427" w:type="dxa"/>
            <w:gridSpan w:val="2"/>
            <w:tcBorders>
              <w:bottom w:val="dotted" w:sz="4" w:space="0" w:color="auto"/>
            </w:tcBorders>
            <w:vAlign w:val="center"/>
          </w:tcPr>
          <w:p w14:paraId="58A7D45F" w14:textId="77777777" w:rsidR="00470BE0" w:rsidRDefault="00470BE0"/>
        </w:tc>
        <w:tc>
          <w:tcPr>
            <w:tcW w:w="1427" w:type="dxa"/>
            <w:tcBorders>
              <w:bottom w:val="dotted" w:sz="4" w:space="0" w:color="auto"/>
            </w:tcBorders>
            <w:vAlign w:val="center"/>
          </w:tcPr>
          <w:p w14:paraId="398B2464" w14:textId="77777777" w:rsidR="00470BE0" w:rsidRDefault="00470BE0"/>
        </w:tc>
        <w:tc>
          <w:tcPr>
            <w:tcW w:w="1427" w:type="dxa"/>
            <w:tcBorders>
              <w:bottom w:val="dotted" w:sz="4" w:space="0" w:color="auto"/>
            </w:tcBorders>
            <w:vAlign w:val="center"/>
          </w:tcPr>
          <w:p w14:paraId="29FFEF0A" w14:textId="77777777" w:rsidR="00470BE0" w:rsidRDefault="00470BE0"/>
        </w:tc>
        <w:tc>
          <w:tcPr>
            <w:tcW w:w="1427" w:type="dxa"/>
            <w:tcBorders>
              <w:bottom w:val="dotted" w:sz="4" w:space="0" w:color="auto"/>
            </w:tcBorders>
            <w:vAlign w:val="center"/>
          </w:tcPr>
          <w:p w14:paraId="5A821CE3" w14:textId="77777777" w:rsidR="00470BE0" w:rsidRDefault="00470BE0"/>
        </w:tc>
        <w:tc>
          <w:tcPr>
            <w:tcW w:w="1427" w:type="dxa"/>
            <w:tcBorders>
              <w:bottom w:val="dotted" w:sz="4" w:space="0" w:color="auto"/>
            </w:tcBorders>
            <w:vAlign w:val="center"/>
          </w:tcPr>
          <w:p w14:paraId="4C9B0A87" w14:textId="77777777" w:rsidR="00470BE0" w:rsidRDefault="00050870">
            <w:pPr>
              <w:jc w:val="center"/>
              <w:divId w:val="1"/>
            </w:pPr>
            <w:r>
              <w:rPr>
                <w:rFonts w:eastAsia="Arial"/>
                <w:sz w:val="16"/>
              </w:rPr>
              <w:t xml:space="preserve">5 </w:t>
            </w:r>
          </w:p>
        </w:tc>
      </w:tr>
      <w:tr w:rsidR="00470BE0" w14:paraId="586BA0F3" w14:textId="77777777">
        <w:trPr>
          <w:trHeight w:val="360"/>
        </w:trPr>
        <w:tc>
          <w:tcPr>
            <w:tcW w:w="713" w:type="dxa"/>
            <w:tcBorders>
              <w:right w:val="dotted" w:sz="4" w:space="0" w:color="auto"/>
            </w:tcBorders>
            <w:shd w:val="clear" w:color="auto" w:fill="DFDFD7"/>
            <w:vAlign w:val="center"/>
          </w:tcPr>
          <w:p w14:paraId="733077C9" w14:textId="77777777" w:rsidR="00470BE0" w:rsidRDefault="00050870" w:rsidP="00E41C98">
            <w:pPr>
              <w:keepNext/>
            </w:pPr>
            <w:r>
              <w:rPr>
                <w:rFonts w:eastAsia="Arial"/>
                <w:b/>
                <w:sz w:val="16"/>
              </w:rPr>
              <w:lastRenderedPageBreak/>
              <w:t>9.</w:t>
            </w:r>
          </w:p>
        </w:tc>
        <w:tc>
          <w:tcPr>
            <w:tcW w:w="713" w:type="dxa"/>
            <w:tcBorders>
              <w:right w:val="dotted" w:sz="4" w:space="0" w:color="auto"/>
            </w:tcBorders>
            <w:shd w:val="clear" w:color="auto" w:fill="DFDFD7"/>
            <w:vAlign w:val="center"/>
          </w:tcPr>
          <w:p w14:paraId="25704FBC" w14:textId="77777777" w:rsidR="00470BE0" w:rsidRDefault="00050870" w:rsidP="00E41C98">
            <w:pPr>
              <w:keepNext/>
            </w:pPr>
            <w:r>
              <w:rPr>
                <w:rFonts w:eastAsia="Arial"/>
                <w:b/>
                <w:sz w:val="16"/>
              </w:rPr>
              <w:t>(*)</w:t>
            </w:r>
          </w:p>
        </w:tc>
        <w:tc>
          <w:tcPr>
            <w:tcW w:w="500" w:type="dxa"/>
            <w:tcBorders>
              <w:right w:val="dotted" w:sz="4" w:space="0" w:color="auto"/>
            </w:tcBorders>
            <w:shd w:val="clear" w:color="auto" w:fill="DFDFD7"/>
            <w:vAlign w:val="center"/>
          </w:tcPr>
          <w:p w14:paraId="60AFA08F" w14:textId="77777777" w:rsidR="00470BE0" w:rsidRDefault="00050870" w:rsidP="00E41C98">
            <w:pPr>
              <w:keepNext/>
            </w:pPr>
            <w:r>
              <w:rPr>
                <w:rFonts w:eastAsia="Arial"/>
                <w:b/>
                <w:sz w:val="16"/>
              </w:rPr>
              <w:t>QN</w:t>
            </w:r>
          </w:p>
        </w:tc>
        <w:tc>
          <w:tcPr>
            <w:tcW w:w="713" w:type="dxa"/>
            <w:tcBorders>
              <w:right w:val="dotted" w:sz="4" w:space="0" w:color="auto"/>
            </w:tcBorders>
            <w:shd w:val="clear" w:color="auto" w:fill="DFDFD7"/>
            <w:vAlign w:val="center"/>
          </w:tcPr>
          <w:p w14:paraId="4CAF6FCE" w14:textId="77777777" w:rsidR="00470BE0" w:rsidRDefault="00050870" w:rsidP="00E41C98">
            <w:pPr>
              <w:keepNext/>
            </w:pPr>
            <w:r>
              <w:rPr>
                <w:rFonts w:eastAsia="Arial"/>
                <w:b/>
                <w:sz w:val="16"/>
              </w:rPr>
              <w:t>VG</w:t>
            </w:r>
          </w:p>
        </w:tc>
        <w:tc>
          <w:tcPr>
            <w:tcW w:w="500" w:type="dxa"/>
            <w:tcBorders>
              <w:right w:val="dotted" w:sz="4" w:space="0" w:color="auto"/>
            </w:tcBorders>
            <w:shd w:val="clear" w:color="auto" w:fill="DFDFD7"/>
            <w:vAlign w:val="center"/>
          </w:tcPr>
          <w:p w14:paraId="01611439" w14:textId="77777777" w:rsidR="00470BE0" w:rsidRDefault="00470BE0" w:rsidP="00E41C98">
            <w:pPr>
              <w:keepNext/>
            </w:pPr>
          </w:p>
        </w:tc>
        <w:tc>
          <w:tcPr>
            <w:tcW w:w="713" w:type="dxa"/>
            <w:tcBorders>
              <w:right w:val="dotted" w:sz="4" w:space="0" w:color="auto"/>
            </w:tcBorders>
            <w:shd w:val="clear" w:color="auto" w:fill="DFDFD7"/>
            <w:vAlign w:val="center"/>
          </w:tcPr>
          <w:p w14:paraId="04516EC8" w14:textId="77777777" w:rsidR="00470BE0" w:rsidRDefault="00050870" w:rsidP="00E41C98">
            <w:pPr>
              <w:keepNext/>
            </w:pPr>
            <w:r>
              <w:rPr>
                <w:rFonts w:eastAsia="Arial"/>
                <w:b/>
                <w:sz w:val="16"/>
              </w:rPr>
              <w:t>(b)</w:t>
            </w:r>
          </w:p>
        </w:tc>
        <w:tc>
          <w:tcPr>
            <w:tcW w:w="1427" w:type="dxa"/>
            <w:shd w:val="clear" w:color="auto" w:fill="DFDFD7"/>
          </w:tcPr>
          <w:p w14:paraId="4313983E" w14:textId="77777777" w:rsidR="00470BE0" w:rsidRDefault="00470BE0" w:rsidP="00E41C98">
            <w:pPr>
              <w:keepNext/>
            </w:pPr>
          </w:p>
        </w:tc>
        <w:tc>
          <w:tcPr>
            <w:tcW w:w="1427" w:type="dxa"/>
            <w:shd w:val="clear" w:color="auto" w:fill="DFDFD7"/>
          </w:tcPr>
          <w:p w14:paraId="61C46097" w14:textId="77777777" w:rsidR="00470BE0" w:rsidRDefault="00470BE0" w:rsidP="00E41C98">
            <w:pPr>
              <w:keepNext/>
            </w:pPr>
          </w:p>
        </w:tc>
        <w:tc>
          <w:tcPr>
            <w:tcW w:w="1427" w:type="dxa"/>
            <w:shd w:val="clear" w:color="auto" w:fill="DFDFD7"/>
          </w:tcPr>
          <w:p w14:paraId="45BA682E" w14:textId="77777777" w:rsidR="00470BE0" w:rsidRDefault="00470BE0" w:rsidP="00E41C98">
            <w:pPr>
              <w:keepNext/>
            </w:pPr>
          </w:p>
        </w:tc>
        <w:tc>
          <w:tcPr>
            <w:tcW w:w="1427" w:type="dxa"/>
            <w:shd w:val="clear" w:color="auto" w:fill="DFDFD7"/>
          </w:tcPr>
          <w:p w14:paraId="1B3B990F" w14:textId="77777777" w:rsidR="00470BE0" w:rsidRDefault="00470BE0" w:rsidP="00E41C98">
            <w:pPr>
              <w:keepNext/>
            </w:pPr>
          </w:p>
        </w:tc>
      </w:tr>
      <w:tr w:rsidR="00470BE0" w14:paraId="5CE8BF28" w14:textId="77777777">
        <w:trPr>
          <w:trHeight w:val="440"/>
        </w:trPr>
        <w:tc>
          <w:tcPr>
            <w:tcW w:w="1427" w:type="dxa"/>
            <w:gridSpan w:val="2"/>
            <w:vMerge w:val="restart"/>
          </w:tcPr>
          <w:p w14:paraId="340A7593" w14:textId="77777777" w:rsidR="00470BE0" w:rsidRDefault="00470BE0" w:rsidP="00E41C98">
            <w:pPr>
              <w:keepNext/>
            </w:pPr>
          </w:p>
        </w:tc>
        <w:tc>
          <w:tcPr>
            <w:tcW w:w="1427" w:type="dxa"/>
            <w:gridSpan w:val="2"/>
            <w:tcBorders>
              <w:bottom w:val="dotted" w:sz="4" w:space="0" w:color="auto"/>
            </w:tcBorders>
          </w:tcPr>
          <w:p w14:paraId="104D6671" w14:textId="77777777" w:rsidR="00470BE0" w:rsidRDefault="00470BE0" w:rsidP="00E41C98">
            <w:pPr>
              <w:keepNext/>
              <w:jc w:val="left"/>
              <w:divId w:val="1"/>
              <w:rPr>
                <w:b/>
                <w:sz w:val="16"/>
              </w:rPr>
            </w:pPr>
          </w:p>
          <w:p w14:paraId="045FAEF5" w14:textId="77777777" w:rsidR="00470BE0" w:rsidRDefault="00050870" w:rsidP="00E41C98">
            <w:pPr>
              <w:keepNext/>
              <w:jc w:val="left"/>
              <w:divId w:val="1"/>
              <w:rPr>
                <w:b/>
                <w:sz w:val="16"/>
              </w:rPr>
            </w:pPr>
            <w:r>
              <w:rPr>
                <w:b/>
                <w:sz w:val="16"/>
              </w:rPr>
              <w:t>Plant: number of stems</w:t>
            </w:r>
          </w:p>
          <w:p w14:paraId="65C79F6E" w14:textId="77777777" w:rsidR="00470BE0" w:rsidRDefault="00470BE0" w:rsidP="00E41C98">
            <w:pPr>
              <w:keepNext/>
            </w:pPr>
          </w:p>
        </w:tc>
        <w:tc>
          <w:tcPr>
            <w:tcW w:w="1427" w:type="dxa"/>
            <w:gridSpan w:val="2"/>
            <w:tcBorders>
              <w:bottom w:val="dotted" w:sz="4" w:space="0" w:color="auto"/>
            </w:tcBorders>
          </w:tcPr>
          <w:p w14:paraId="23A8132A" w14:textId="77777777" w:rsidR="00470BE0" w:rsidRDefault="00470BE0" w:rsidP="00E41C98">
            <w:pPr>
              <w:keepNext/>
            </w:pPr>
          </w:p>
        </w:tc>
        <w:tc>
          <w:tcPr>
            <w:tcW w:w="1427" w:type="dxa"/>
            <w:tcBorders>
              <w:bottom w:val="dotted" w:sz="4" w:space="0" w:color="auto"/>
            </w:tcBorders>
          </w:tcPr>
          <w:p w14:paraId="777A2218" w14:textId="77777777" w:rsidR="00470BE0" w:rsidRDefault="00470BE0" w:rsidP="00E41C98">
            <w:pPr>
              <w:keepNext/>
            </w:pPr>
          </w:p>
        </w:tc>
        <w:tc>
          <w:tcPr>
            <w:tcW w:w="1427" w:type="dxa"/>
            <w:tcBorders>
              <w:bottom w:val="dotted" w:sz="4" w:space="0" w:color="auto"/>
            </w:tcBorders>
          </w:tcPr>
          <w:p w14:paraId="470E8532" w14:textId="77777777" w:rsidR="00470BE0" w:rsidRDefault="00470BE0" w:rsidP="00E41C98">
            <w:pPr>
              <w:keepNext/>
            </w:pPr>
          </w:p>
        </w:tc>
        <w:tc>
          <w:tcPr>
            <w:tcW w:w="1427" w:type="dxa"/>
            <w:tcBorders>
              <w:bottom w:val="dotted" w:sz="4" w:space="0" w:color="auto"/>
            </w:tcBorders>
          </w:tcPr>
          <w:p w14:paraId="1318A69C" w14:textId="77777777" w:rsidR="00470BE0" w:rsidRDefault="00470BE0" w:rsidP="00E41C98">
            <w:pPr>
              <w:keepNext/>
            </w:pPr>
          </w:p>
        </w:tc>
        <w:tc>
          <w:tcPr>
            <w:tcW w:w="1427" w:type="dxa"/>
            <w:tcBorders>
              <w:bottom w:val="dotted" w:sz="4" w:space="0" w:color="auto"/>
            </w:tcBorders>
          </w:tcPr>
          <w:p w14:paraId="33BC612D" w14:textId="77777777" w:rsidR="00470BE0" w:rsidRDefault="00470BE0" w:rsidP="00E41C98">
            <w:pPr>
              <w:keepNext/>
            </w:pPr>
          </w:p>
        </w:tc>
      </w:tr>
      <w:tr w:rsidR="00470BE0" w14:paraId="43596F0D" w14:textId="77777777">
        <w:trPr>
          <w:trHeight w:val="320"/>
        </w:trPr>
        <w:tc>
          <w:tcPr>
            <w:tcW w:w="1427" w:type="dxa"/>
            <w:gridSpan w:val="2"/>
            <w:vMerge/>
          </w:tcPr>
          <w:p w14:paraId="67FA4A21" w14:textId="77777777" w:rsidR="00470BE0" w:rsidRDefault="00470BE0" w:rsidP="00E41C98">
            <w:pPr>
              <w:keepNext/>
            </w:pPr>
          </w:p>
        </w:tc>
        <w:tc>
          <w:tcPr>
            <w:tcW w:w="1427" w:type="dxa"/>
            <w:gridSpan w:val="2"/>
            <w:tcBorders>
              <w:bottom w:val="dotted" w:sz="4" w:space="0" w:color="auto"/>
            </w:tcBorders>
            <w:vAlign w:val="center"/>
          </w:tcPr>
          <w:p w14:paraId="07FAC3B6" w14:textId="77777777" w:rsidR="00470BE0" w:rsidRDefault="00050870" w:rsidP="00E41C98">
            <w:pPr>
              <w:keepNext/>
              <w:jc w:val="left"/>
              <w:divId w:val="1"/>
            </w:pPr>
            <w:r>
              <w:rPr>
                <w:sz w:val="16"/>
              </w:rPr>
              <w:t>very few</w:t>
            </w:r>
          </w:p>
        </w:tc>
        <w:tc>
          <w:tcPr>
            <w:tcW w:w="1427" w:type="dxa"/>
            <w:gridSpan w:val="2"/>
            <w:tcBorders>
              <w:bottom w:val="dotted" w:sz="4" w:space="0" w:color="auto"/>
            </w:tcBorders>
            <w:vAlign w:val="center"/>
          </w:tcPr>
          <w:p w14:paraId="3A32C9ED" w14:textId="77777777" w:rsidR="00470BE0" w:rsidRDefault="00470BE0" w:rsidP="00E41C98">
            <w:pPr>
              <w:keepNext/>
            </w:pPr>
          </w:p>
        </w:tc>
        <w:tc>
          <w:tcPr>
            <w:tcW w:w="1427" w:type="dxa"/>
            <w:tcBorders>
              <w:bottom w:val="dotted" w:sz="4" w:space="0" w:color="auto"/>
            </w:tcBorders>
            <w:vAlign w:val="center"/>
          </w:tcPr>
          <w:p w14:paraId="49795466" w14:textId="77777777" w:rsidR="00470BE0" w:rsidRDefault="00470BE0" w:rsidP="00E41C98">
            <w:pPr>
              <w:keepNext/>
            </w:pPr>
          </w:p>
        </w:tc>
        <w:tc>
          <w:tcPr>
            <w:tcW w:w="1427" w:type="dxa"/>
            <w:tcBorders>
              <w:bottom w:val="dotted" w:sz="4" w:space="0" w:color="auto"/>
            </w:tcBorders>
            <w:vAlign w:val="center"/>
          </w:tcPr>
          <w:p w14:paraId="4EA7BBF3" w14:textId="77777777" w:rsidR="00470BE0" w:rsidRDefault="00470BE0" w:rsidP="00E41C98">
            <w:pPr>
              <w:keepNext/>
            </w:pPr>
          </w:p>
        </w:tc>
        <w:tc>
          <w:tcPr>
            <w:tcW w:w="1427" w:type="dxa"/>
            <w:tcBorders>
              <w:bottom w:val="dotted" w:sz="4" w:space="0" w:color="auto"/>
            </w:tcBorders>
            <w:vAlign w:val="center"/>
          </w:tcPr>
          <w:p w14:paraId="13E22C87" w14:textId="77777777" w:rsidR="00470BE0" w:rsidRDefault="00470BE0" w:rsidP="00E41C98">
            <w:pPr>
              <w:keepNext/>
            </w:pPr>
          </w:p>
        </w:tc>
        <w:tc>
          <w:tcPr>
            <w:tcW w:w="1427" w:type="dxa"/>
            <w:tcBorders>
              <w:bottom w:val="dotted" w:sz="4" w:space="0" w:color="auto"/>
            </w:tcBorders>
            <w:vAlign w:val="center"/>
          </w:tcPr>
          <w:p w14:paraId="66D2E2F3" w14:textId="77777777" w:rsidR="00470BE0" w:rsidRDefault="00050870" w:rsidP="00E41C98">
            <w:pPr>
              <w:keepNext/>
              <w:jc w:val="center"/>
              <w:divId w:val="1"/>
            </w:pPr>
            <w:r>
              <w:rPr>
                <w:rFonts w:eastAsia="Arial"/>
                <w:sz w:val="16"/>
              </w:rPr>
              <w:t xml:space="preserve">1 </w:t>
            </w:r>
          </w:p>
        </w:tc>
      </w:tr>
      <w:tr w:rsidR="00470BE0" w14:paraId="0D19239B" w14:textId="77777777">
        <w:trPr>
          <w:trHeight w:val="320"/>
        </w:trPr>
        <w:tc>
          <w:tcPr>
            <w:tcW w:w="1427" w:type="dxa"/>
            <w:gridSpan w:val="2"/>
            <w:vMerge/>
          </w:tcPr>
          <w:p w14:paraId="59061957" w14:textId="77777777" w:rsidR="00470BE0" w:rsidRDefault="00470BE0" w:rsidP="00E41C98">
            <w:pPr>
              <w:keepNext/>
            </w:pPr>
          </w:p>
        </w:tc>
        <w:tc>
          <w:tcPr>
            <w:tcW w:w="1427" w:type="dxa"/>
            <w:gridSpan w:val="2"/>
            <w:tcBorders>
              <w:bottom w:val="dotted" w:sz="4" w:space="0" w:color="auto"/>
            </w:tcBorders>
            <w:vAlign w:val="center"/>
          </w:tcPr>
          <w:p w14:paraId="5A0713B8" w14:textId="77777777" w:rsidR="00470BE0" w:rsidRDefault="00050870" w:rsidP="00E41C98">
            <w:pPr>
              <w:keepNext/>
              <w:jc w:val="left"/>
              <w:divId w:val="1"/>
            </w:pPr>
            <w:r>
              <w:rPr>
                <w:sz w:val="16"/>
              </w:rPr>
              <w:t>very few to few</w:t>
            </w:r>
          </w:p>
        </w:tc>
        <w:tc>
          <w:tcPr>
            <w:tcW w:w="1427" w:type="dxa"/>
            <w:gridSpan w:val="2"/>
            <w:tcBorders>
              <w:bottom w:val="dotted" w:sz="4" w:space="0" w:color="auto"/>
            </w:tcBorders>
            <w:vAlign w:val="center"/>
          </w:tcPr>
          <w:p w14:paraId="5C8C5003" w14:textId="77777777" w:rsidR="00470BE0" w:rsidRDefault="00470BE0" w:rsidP="00E41C98">
            <w:pPr>
              <w:keepNext/>
            </w:pPr>
          </w:p>
        </w:tc>
        <w:tc>
          <w:tcPr>
            <w:tcW w:w="1427" w:type="dxa"/>
            <w:tcBorders>
              <w:bottom w:val="dotted" w:sz="4" w:space="0" w:color="auto"/>
            </w:tcBorders>
            <w:vAlign w:val="center"/>
          </w:tcPr>
          <w:p w14:paraId="0DE65896" w14:textId="77777777" w:rsidR="00470BE0" w:rsidRDefault="00470BE0" w:rsidP="00E41C98">
            <w:pPr>
              <w:keepNext/>
            </w:pPr>
          </w:p>
        </w:tc>
        <w:tc>
          <w:tcPr>
            <w:tcW w:w="1427" w:type="dxa"/>
            <w:tcBorders>
              <w:bottom w:val="dotted" w:sz="4" w:space="0" w:color="auto"/>
            </w:tcBorders>
            <w:vAlign w:val="center"/>
          </w:tcPr>
          <w:p w14:paraId="58E12FA2" w14:textId="77777777" w:rsidR="00470BE0" w:rsidRDefault="00470BE0" w:rsidP="00E41C98">
            <w:pPr>
              <w:keepNext/>
            </w:pPr>
          </w:p>
        </w:tc>
        <w:tc>
          <w:tcPr>
            <w:tcW w:w="1427" w:type="dxa"/>
            <w:tcBorders>
              <w:bottom w:val="dotted" w:sz="4" w:space="0" w:color="auto"/>
            </w:tcBorders>
            <w:vAlign w:val="center"/>
          </w:tcPr>
          <w:p w14:paraId="51ED3C15" w14:textId="77777777" w:rsidR="00470BE0" w:rsidRDefault="00470BE0" w:rsidP="00E41C98">
            <w:pPr>
              <w:keepNext/>
            </w:pPr>
          </w:p>
        </w:tc>
        <w:tc>
          <w:tcPr>
            <w:tcW w:w="1427" w:type="dxa"/>
            <w:tcBorders>
              <w:bottom w:val="dotted" w:sz="4" w:space="0" w:color="auto"/>
            </w:tcBorders>
            <w:vAlign w:val="center"/>
          </w:tcPr>
          <w:p w14:paraId="1526D07E" w14:textId="77777777" w:rsidR="00470BE0" w:rsidRDefault="00050870" w:rsidP="00E41C98">
            <w:pPr>
              <w:keepNext/>
              <w:jc w:val="center"/>
              <w:divId w:val="1"/>
            </w:pPr>
            <w:r>
              <w:rPr>
                <w:rFonts w:eastAsia="Arial"/>
                <w:sz w:val="16"/>
              </w:rPr>
              <w:t xml:space="preserve">2 </w:t>
            </w:r>
          </w:p>
        </w:tc>
      </w:tr>
      <w:tr w:rsidR="00470BE0" w14:paraId="7D8D721E" w14:textId="77777777">
        <w:trPr>
          <w:trHeight w:val="320"/>
        </w:trPr>
        <w:tc>
          <w:tcPr>
            <w:tcW w:w="1427" w:type="dxa"/>
            <w:gridSpan w:val="2"/>
            <w:vMerge/>
          </w:tcPr>
          <w:p w14:paraId="18779CC5" w14:textId="77777777" w:rsidR="00470BE0" w:rsidRDefault="00470BE0" w:rsidP="00E41C98">
            <w:pPr>
              <w:keepNext/>
            </w:pPr>
          </w:p>
        </w:tc>
        <w:tc>
          <w:tcPr>
            <w:tcW w:w="1427" w:type="dxa"/>
            <w:gridSpan w:val="2"/>
            <w:tcBorders>
              <w:bottom w:val="dotted" w:sz="4" w:space="0" w:color="auto"/>
            </w:tcBorders>
            <w:vAlign w:val="center"/>
          </w:tcPr>
          <w:p w14:paraId="3FC5F288" w14:textId="77777777" w:rsidR="00470BE0" w:rsidRDefault="00050870" w:rsidP="00E41C98">
            <w:pPr>
              <w:keepNext/>
              <w:jc w:val="left"/>
              <w:divId w:val="1"/>
            </w:pPr>
            <w:r>
              <w:rPr>
                <w:sz w:val="16"/>
              </w:rPr>
              <w:t>few</w:t>
            </w:r>
          </w:p>
        </w:tc>
        <w:tc>
          <w:tcPr>
            <w:tcW w:w="1427" w:type="dxa"/>
            <w:gridSpan w:val="2"/>
            <w:tcBorders>
              <w:bottom w:val="dotted" w:sz="4" w:space="0" w:color="auto"/>
            </w:tcBorders>
            <w:vAlign w:val="center"/>
          </w:tcPr>
          <w:p w14:paraId="27F61164" w14:textId="77423ED6" w:rsidR="00470BE0" w:rsidRDefault="00470BE0" w:rsidP="00E41C98">
            <w:pPr>
              <w:keepNext/>
              <w:jc w:val="left"/>
              <w:divId w:val="1"/>
            </w:pPr>
          </w:p>
        </w:tc>
        <w:tc>
          <w:tcPr>
            <w:tcW w:w="1427" w:type="dxa"/>
            <w:tcBorders>
              <w:bottom w:val="dotted" w:sz="4" w:space="0" w:color="auto"/>
            </w:tcBorders>
            <w:vAlign w:val="center"/>
          </w:tcPr>
          <w:p w14:paraId="2605F5D5" w14:textId="73B4B9A1" w:rsidR="00470BE0" w:rsidRDefault="00470BE0" w:rsidP="00E41C98">
            <w:pPr>
              <w:keepNext/>
              <w:jc w:val="left"/>
              <w:divId w:val="1"/>
            </w:pPr>
          </w:p>
        </w:tc>
        <w:tc>
          <w:tcPr>
            <w:tcW w:w="1427" w:type="dxa"/>
            <w:tcBorders>
              <w:bottom w:val="dotted" w:sz="4" w:space="0" w:color="auto"/>
            </w:tcBorders>
            <w:vAlign w:val="center"/>
          </w:tcPr>
          <w:p w14:paraId="4DB4B150" w14:textId="5B29F54F" w:rsidR="00470BE0" w:rsidRDefault="00470BE0" w:rsidP="00E41C98">
            <w:pPr>
              <w:keepNext/>
              <w:jc w:val="left"/>
              <w:divId w:val="1"/>
            </w:pPr>
          </w:p>
        </w:tc>
        <w:tc>
          <w:tcPr>
            <w:tcW w:w="1427" w:type="dxa"/>
            <w:tcBorders>
              <w:bottom w:val="dotted" w:sz="4" w:space="0" w:color="auto"/>
            </w:tcBorders>
            <w:vAlign w:val="center"/>
          </w:tcPr>
          <w:p w14:paraId="28032819" w14:textId="77777777" w:rsidR="00470BE0" w:rsidRDefault="00050870" w:rsidP="00E41C98">
            <w:pPr>
              <w:keepNext/>
              <w:jc w:val="left"/>
              <w:divId w:val="1"/>
            </w:pPr>
            <w:r>
              <w:rPr>
                <w:sz w:val="16"/>
              </w:rPr>
              <w:t xml:space="preserve">Atlas, </w:t>
            </w:r>
            <w:proofErr w:type="spellStart"/>
            <w:r>
              <w:rPr>
                <w:sz w:val="16"/>
              </w:rPr>
              <w:t>Darbella</w:t>
            </w:r>
            <w:proofErr w:type="spellEnd"/>
          </w:p>
        </w:tc>
        <w:tc>
          <w:tcPr>
            <w:tcW w:w="1427" w:type="dxa"/>
            <w:tcBorders>
              <w:bottom w:val="dotted" w:sz="4" w:space="0" w:color="auto"/>
            </w:tcBorders>
            <w:vAlign w:val="center"/>
          </w:tcPr>
          <w:p w14:paraId="1C261F5A" w14:textId="77777777" w:rsidR="00470BE0" w:rsidRDefault="00050870" w:rsidP="00E41C98">
            <w:pPr>
              <w:keepNext/>
              <w:jc w:val="center"/>
              <w:divId w:val="1"/>
            </w:pPr>
            <w:r>
              <w:rPr>
                <w:rFonts w:eastAsia="Arial"/>
                <w:sz w:val="16"/>
              </w:rPr>
              <w:t xml:space="preserve">3 </w:t>
            </w:r>
          </w:p>
        </w:tc>
      </w:tr>
      <w:tr w:rsidR="00470BE0" w14:paraId="4667A1CC" w14:textId="77777777">
        <w:trPr>
          <w:trHeight w:val="320"/>
        </w:trPr>
        <w:tc>
          <w:tcPr>
            <w:tcW w:w="1427" w:type="dxa"/>
            <w:gridSpan w:val="2"/>
            <w:vMerge/>
          </w:tcPr>
          <w:p w14:paraId="365FF278" w14:textId="77777777" w:rsidR="00470BE0" w:rsidRDefault="00470BE0" w:rsidP="00E41C98">
            <w:pPr>
              <w:keepNext/>
            </w:pPr>
          </w:p>
        </w:tc>
        <w:tc>
          <w:tcPr>
            <w:tcW w:w="1427" w:type="dxa"/>
            <w:gridSpan w:val="2"/>
            <w:tcBorders>
              <w:bottom w:val="dotted" w:sz="4" w:space="0" w:color="auto"/>
            </w:tcBorders>
            <w:vAlign w:val="center"/>
          </w:tcPr>
          <w:p w14:paraId="19E5ABF4" w14:textId="77777777" w:rsidR="00470BE0" w:rsidRDefault="00050870" w:rsidP="00E41C98">
            <w:pPr>
              <w:keepNext/>
              <w:jc w:val="left"/>
              <w:divId w:val="1"/>
            </w:pPr>
            <w:r>
              <w:rPr>
                <w:sz w:val="16"/>
              </w:rPr>
              <w:t>few to medium</w:t>
            </w:r>
          </w:p>
        </w:tc>
        <w:tc>
          <w:tcPr>
            <w:tcW w:w="1427" w:type="dxa"/>
            <w:gridSpan w:val="2"/>
            <w:tcBorders>
              <w:bottom w:val="dotted" w:sz="4" w:space="0" w:color="auto"/>
            </w:tcBorders>
            <w:vAlign w:val="center"/>
          </w:tcPr>
          <w:p w14:paraId="1B0278A0" w14:textId="77777777" w:rsidR="00470BE0" w:rsidRDefault="00470BE0" w:rsidP="00E41C98">
            <w:pPr>
              <w:keepNext/>
            </w:pPr>
          </w:p>
        </w:tc>
        <w:tc>
          <w:tcPr>
            <w:tcW w:w="1427" w:type="dxa"/>
            <w:tcBorders>
              <w:bottom w:val="dotted" w:sz="4" w:space="0" w:color="auto"/>
            </w:tcBorders>
            <w:vAlign w:val="center"/>
          </w:tcPr>
          <w:p w14:paraId="48DA4274" w14:textId="77777777" w:rsidR="00470BE0" w:rsidRDefault="00470BE0" w:rsidP="00E41C98">
            <w:pPr>
              <w:keepNext/>
            </w:pPr>
          </w:p>
        </w:tc>
        <w:tc>
          <w:tcPr>
            <w:tcW w:w="1427" w:type="dxa"/>
            <w:tcBorders>
              <w:bottom w:val="dotted" w:sz="4" w:space="0" w:color="auto"/>
            </w:tcBorders>
            <w:vAlign w:val="center"/>
          </w:tcPr>
          <w:p w14:paraId="78343C0C" w14:textId="77777777" w:rsidR="00470BE0" w:rsidRDefault="00470BE0" w:rsidP="00E41C98">
            <w:pPr>
              <w:keepNext/>
            </w:pPr>
          </w:p>
        </w:tc>
        <w:tc>
          <w:tcPr>
            <w:tcW w:w="1427" w:type="dxa"/>
            <w:tcBorders>
              <w:bottom w:val="dotted" w:sz="4" w:space="0" w:color="auto"/>
            </w:tcBorders>
            <w:vAlign w:val="center"/>
          </w:tcPr>
          <w:p w14:paraId="06F08562" w14:textId="77777777" w:rsidR="00470BE0" w:rsidRDefault="00470BE0" w:rsidP="00E41C98">
            <w:pPr>
              <w:keepNext/>
            </w:pPr>
          </w:p>
        </w:tc>
        <w:tc>
          <w:tcPr>
            <w:tcW w:w="1427" w:type="dxa"/>
            <w:tcBorders>
              <w:bottom w:val="dotted" w:sz="4" w:space="0" w:color="auto"/>
            </w:tcBorders>
            <w:vAlign w:val="center"/>
          </w:tcPr>
          <w:p w14:paraId="5439BF2A" w14:textId="77777777" w:rsidR="00470BE0" w:rsidRDefault="00050870" w:rsidP="00E41C98">
            <w:pPr>
              <w:keepNext/>
              <w:jc w:val="center"/>
              <w:divId w:val="1"/>
            </w:pPr>
            <w:r>
              <w:rPr>
                <w:rFonts w:eastAsia="Arial"/>
                <w:sz w:val="16"/>
              </w:rPr>
              <w:t xml:space="preserve">4 </w:t>
            </w:r>
          </w:p>
        </w:tc>
      </w:tr>
      <w:tr w:rsidR="00470BE0" w14:paraId="0C2558CE" w14:textId="77777777">
        <w:trPr>
          <w:trHeight w:val="320"/>
        </w:trPr>
        <w:tc>
          <w:tcPr>
            <w:tcW w:w="1427" w:type="dxa"/>
            <w:gridSpan w:val="2"/>
            <w:vMerge/>
          </w:tcPr>
          <w:p w14:paraId="10B6EC66" w14:textId="77777777" w:rsidR="00470BE0" w:rsidRDefault="00470BE0"/>
        </w:tc>
        <w:tc>
          <w:tcPr>
            <w:tcW w:w="1427" w:type="dxa"/>
            <w:gridSpan w:val="2"/>
            <w:tcBorders>
              <w:bottom w:val="dotted" w:sz="4" w:space="0" w:color="auto"/>
            </w:tcBorders>
            <w:vAlign w:val="center"/>
          </w:tcPr>
          <w:p w14:paraId="5497BE00"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5C60E1A3" w14:textId="1B84A5D3" w:rsidR="00470BE0" w:rsidRDefault="00470BE0">
            <w:pPr>
              <w:jc w:val="left"/>
              <w:divId w:val="1"/>
            </w:pPr>
          </w:p>
        </w:tc>
        <w:tc>
          <w:tcPr>
            <w:tcW w:w="1427" w:type="dxa"/>
            <w:tcBorders>
              <w:bottom w:val="dotted" w:sz="4" w:space="0" w:color="auto"/>
            </w:tcBorders>
            <w:vAlign w:val="center"/>
          </w:tcPr>
          <w:p w14:paraId="0BBD09AD" w14:textId="6F90A7DC" w:rsidR="00470BE0" w:rsidRDefault="00470BE0">
            <w:pPr>
              <w:jc w:val="left"/>
              <w:divId w:val="1"/>
            </w:pPr>
          </w:p>
        </w:tc>
        <w:tc>
          <w:tcPr>
            <w:tcW w:w="1427" w:type="dxa"/>
            <w:tcBorders>
              <w:bottom w:val="dotted" w:sz="4" w:space="0" w:color="auto"/>
            </w:tcBorders>
            <w:vAlign w:val="center"/>
          </w:tcPr>
          <w:p w14:paraId="6E28F50E" w14:textId="77DCE02A" w:rsidR="00470BE0" w:rsidRDefault="00470BE0">
            <w:pPr>
              <w:jc w:val="left"/>
              <w:divId w:val="1"/>
            </w:pPr>
          </w:p>
        </w:tc>
        <w:tc>
          <w:tcPr>
            <w:tcW w:w="1427" w:type="dxa"/>
            <w:tcBorders>
              <w:bottom w:val="dotted" w:sz="4" w:space="0" w:color="auto"/>
            </w:tcBorders>
            <w:vAlign w:val="center"/>
          </w:tcPr>
          <w:p w14:paraId="344E17AB" w14:textId="77777777" w:rsidR="00470BE0" w:rsidRDefault="00050870">
            <w:pPr>
              <w:jc w:val="left"/>
              <w:divId w:val="1"/>
            </w:pPr>
            <w:proofErr w:type="spellStart"/>
            <w:r>
              <w:rPr>
                <w:sz w:val="16"/>
              </w:rPr>
              <w:t>Avalim</w:t>
            </w:r>
            <w:proofErr w:type="spellEnd"/>
          </w:p>
        </w:tc>
        <w:tc>
          <w:tcPr>
            <w:tcW w:w="1427" w:type="dxa"/>
            <w:tcBorders>
              <w:bottom w:val="dotted" w:sz="4" w:space="0" w:color="auto"/>
            </w:tcBorders>
            <w:vAlign w:val="center"/>
          </w:tcPr>
          <w:p w14:paraId="32EEBF15" w14:textId="77777777" w:rsidR="00470BE0" w:rsidRDefault="00050870">
            <w:pPr>
              <w:jc w:val="center"/>
              <w:divId w:val="1"/>
            </w:pPr>
            <w:r>
              <w:rPr>
                <w:rFonts w:eastAsia="Arial"/>
                <w:sz w:val="16"/>
              </w:rPr>
              <w:t xml:space="preserve">5 </w:t>
            </w:r>
          </w:p>
        </w:tc>
      </w:tr>
      <w:tr w:rsidR="00470BE0" w14:paraId="198B260D" w14:textId="77777777">
        <w:trPr>
          <w:trHeight w:val="320"/>
        </w:trPr>
        <w:tc>
          <w:tcPr>
            <w:tcW w:w="1427" w:type="dxa"/>
            <w:gridSpan w:val="2"/>
            <w:vMerge/>
          </w:tcPr>
          <w:p w14:paraId="0FCC97F4" w14:textId="77777777" w:rsidR="00470BE0" w:rsidRDefault="00470BE0"/>
        </w:tc>
        <w:tc>
          <w:tcPr>
            <w:tcW w:w="1427" w:type="dxa"/>
            <w:gridSpan w:val="2"/>
            <w:tcBorders>
              <w:bottom w:val="dotted" w:sz="4" w:space="0" w:color="auto"/>
            </w:tcBorders>
            <w:vAlign w:val="center"/>
          </w:tcPr>
          <w:p w14:paraId="36EE1933" w14:textId="77777777" w:rsidR="00470BE0" w:rsidRDefault="00050870">
            <w:pPr>
              <w:jc w:val="left"/>
              <w:divId w:val="1"/>
            </w:pPr>
            <w:r>
              <w:rPr>
                <w:sz w:val="16"/>
              </w:rPr>
              <w:t>medium to many</w:t>
            </w:r>
          </w:p>
        </w:tc>
        <w:tc>
          <w:tcPr>
            <w:tcW w:w="1427" w:type="dxa"/>
            <w:gridSpan w:val="2"/>
            <w:tcBorders>
              <w:bottom w:val="dotted" w:sz="4" w:space="0" w:color="auto"/>
            </w:tcBorders>
            <w:vAlign w:val="center"/>
          </w:tcPr>
          <w:p w14:paraId="67497DC9" w14:textId="77777777" w:rsidR="00470BE0" w:rsidRDefault="00470BE0"/>
        </w:tc>
        <w:tc>
          <w:tcPr>
            <w:tcW w:w="1427" w:type="dxa"/>
            <w:tcBorders>
              <w:bottom w:val="dotted" w:sz="4" w:space="0" w:color="auto"/>
            </w:tcBorders>
            <w:vAlign w:val="center"/>
          </w:tcPr>
          <w:p w14:paraId="096B7412" w14:textId="77777777" w:rsidR="00470BE0" w:rsidRDefault="00470BE0"/>
        </w:tc>
        <w:tc>
          <w:tcPr>
            <w:tcW w:w="1427" w:type="dxa"/>
            <w:tcBorders>
              <w:bottom w:val="dotted" w:sz="4" w:space="0" w:color="auto"/>
            </w:tcBorders>
            <w:vAlign w:val="center"/>
          </w:tcPr>
          <w:p w14:paraId="7A50872A" w14:textId="77777777" w:rsidR="00470BE0" w:rsidRDefault="00470BE0"/>
        </w:tc>
        <w:tc>
          <w:tcPr>
            <w:tcW w:w="1427" w:type="dxa"/>
            <w:tcBorders>
              <w:bottom w:val="dotted" w:sz="4" w:space="0" w:color="auto"/>
            </w:tcBorders>
            <w:vAlign w:val="center"/>
          </w:tcPr>
          <w:p w14:paraId="7E5E5209" w14:textId="77777777" w:rsidR="00470BE0" w:rsidRDefault="00470BE0"/>
        </w:tc>
        <w:tc>
          <w:tcPr>
            <w:tcW w:w="1427" w:type="dxa"/>
            <w:tcBorders>
              <w:bottom w:val="dotted" w:sz="4" w:space="0" w:color="auto"/>
            </w:tcBorders>
            <w:vAlign w:val="center"/>
          </w:tcPr>
          <w:p w14:paraId="037E262C" w14:textId="77777777" w:rsidR="00470BE0" w:rsidRDefault="00050870">
            <w:pPr>
              <w:jc w:val="center"/>
              <w:divId w:val="1"/>
            </w:pPr>
            <w:r>
              <w:rPr>
                <w:rFonts w:eastAsia="Arial"/>
                <w:sz w:val="16"/>
              </w:rPr>
              <w:t xml:space="preserve">6 </w:t>
            </w:r>
          </w:p>
        </w:tc>
      </w:tr>
      <w:tr w:rsidR="00470BE0" w14:paraId="7D01058A" w14:textId="77777777">
        <w:trPr>
          <w:trHeight w:val="320"/>
        </w:trPr>
        <w:tc>
          <w:tcPr>
            <w:tcW w:w="1427" w:type="dxa"/>
            <w:gridSpan w:val="2"/>
            <w:vMerge/>
          </w:tcPr>
          <w:p w14:paraId="0A3F7FD1" w14:textId="77777777" w:rsidR="00470BE0" w:rsidRDefault="00470BE0"/>
        </w:tc>
        <w:tc>
          <w:tcPr>
            <w:tcW w:w="1427" w:type="dxa"/>
            <w:gridSpan w:val="2"/>
            <w:tcBorders>
              <w:bottom w:val="dotted" w:sz="4" w:space="0" w:color="auto"/>
            </w:tcBorders>
            <w:vAlign w:val="center"/>
          </w:tcPr>
          <w:p w14:paraId="41172627" w14:textId="77777777" w:rsidR="00470BE0" w:rsidRDefault="00050870">
            <w:pPr>
              <w:jc w:val="left"/>
              <w:divId w:val="1"/>
            </w:pPr>
            <w:r>
              <w:rPr>
                <w:sz w:val="16"/>
              </w:rPr>
              <w:t>many</w:t>
            </w:r>
          </w:p>
        </w:tc>
        <w:tc>
          <w:tcPr>
            <w:tcW w:w="1427" w:type="dxa"/>
            <w:gridSpan w:val="2"/>
            <w:tcBorders>
              <w:bottom w:val="dotted" w:sz="4" w:space="0" w:color="auto"/>
            </w:tcBorders>
            <w:vAlign w:val="center"/>
          </w:tcPr>
          <w:p w14:paraId="301F8CF9" w14:textId="57971C6A" w:rsidR="00470BE0" w:rsidRDefault="00470BE0">
            <w:pPr>
              <w:jc w:val="left"/>
              <w:divId w:val="1"/>
            </w:pPr>
          </w:p>
        </w:tc>
        <w:tc>
          <w:tcPr>
            <w:tcW w:w="1427" w:type="dxa"/>
            <w:tcBorders>
              <w:bottom w:val="dotted" w:sz="4" w:space="0" w:color="auto"/>
            </w:tcBorders>
            <w:vAlign w:val="center"/>
          </w:tcPr>
          <w:p w14:paraId="456FE806" w14:textId="343104EF" w:rsidR="00470BE0" w:rsidRDefault="00470BE0">
            <w:pPr>
              <w:jc w:val="left"/>
              <w:divId w:val="1"/>
            </w:pPr>
          </w:p>
        </w:tc>
        <w:tc>
          <w:tcPr>
            <w:tcW w:w="1427" w:type="dxa"/>
            <w:tcBorders>
              <w:bottom w:val="dotted" w:sz="4" w:space="0" w:color="auto"/>
            </w:tcBorders>
            <w:vAlign w:val="center"/>
          </w:tcPr>
          <w:p w14:paraId="71251787" w14:textId="4ADA4FB7" w:rsidR="00470BE0" w:rsidRDefault="00470BE0">
            <w:pPr>
              <w:jc w:val="left"/>
              <w:divId w:val="1"/>
            </w:pPr>
          </w:p>
        </w:tc>
        <w:tc>
          <w:tcPr>
            <w:tcW w:w="1427" w:type="dxa"/>
            <w:tcBorders>
              <w:bottom w:val="dotted" w:sz="4" w:space="0" w:color="auto"/>
            </w:tcBorders>
            <w:vAlign w:val="center"/>
          </w:tcPr>
          <w:p w14:paraId="37047EB8" w14:textId="77777777" w:rsidR="00470BE0" w:rsidRDefault="00050870">
            <w:pPr>
              <w:jc w:val="left"/>
              <w:divId w:val="1"/>
            </w:pPr>
            <w:r>
              <w:rPr>
                <w:sz w:val="16"/>
              </w:rPr>
              <w:t>Amadeus</w:t>
            </w:r>
          </w:p>
        </w:tc>
        <w:tc>
          <w:tcPr>
            <w:tcW w:w="1427" w:type="dxa"/>
            <w:tcBorders>
              <w:bottom w:val="dotted" w:sz="4" w:space="0" w:color="auto"/>
            </w:tcBorders>
            <w:vAlign w:val="center"/>
          </w:tcPr>
          <w:p w14:paraId="427E293E" w14:textId="77777777" w:rsidR="00470BE0" w:rsidRDefault="00050870">
            <w:pPr>
              <w:jc w:val="center"/>
              <w:divId w:val="1"/>
            </w:pPr>
            <w:r>
              <w:rPr>
                <w:rFonts w:eastAsia="Arial"/>
                <w:sz w:val="16"/>
              </w:rPr>
              <w:t xml:space="preserve">7 </w:t>
            </w:r>
          </w:p>
        </w:tc>
      </w:tr>
      <w:tr w:rsidR="00470BE0" w14:paraId="4EF6D48D" w14:textId="77777777">
        <w:trPr>
          <w:trHeight w:val="320"/>
        </w:trPr>
        <w:tc>
          <w:tcPr>
            <w:tcW w:w="1427" w:type="dxa"/>
            <w:gridSpan w:val="2"/>
            <w:vMerge/>
          </w:tcPr>
          <w:p w14:paraId="2B3E6D0E" w14:textId="77777777" w:rsidR="00470BE0" w:rsidRDefault="00470BE0"/>
        </w:tc>
        <w:tc>
          <w:tcPr>
            <w:tcW w:w="1427" w:type="dxa"/>
            <w:gridSpan w:val="2"/>
            <w:tcBorders>
              <w:bottom w:val="dotted" w:sz="4" w:space="0" w:color="auto"/>
            </w:tcBorders>
            <w:vAlign w:val="center"/>
          </w:tcPr>
          <w:p w14:paraId="14EA778C" w14:textId="77777777" w:rsidR="00470BE0" w:rsidRDefault="00050870">
            <w:pPr>
              <w:jc w:val="left"/>
              <w:divId w:val="1"/>
            </w:pPr>
            <w:r>
              <w:rPr>
                <w:sz w:val="16"/>
              </w:rPr>
              <w:t>many to very many</w:t>
            </w:r>
          </w:p>
        </w:tc>
        <w:tc>
          <w:tcPr>
            <w:tcW w:w="1427" w:type="dxa"/>
            <w:gridSpan w:val="2"/>
            <w:tcBorders>
              <w:bottom w:val="dotted" w:sz="4" w:space="0" w:color="auto"/>
            </w:tcBorders>
            <w:vAlign w:val="center"/>
          </w:tcPr>
          <w:p w14:paraId="01F8F7F3" w14:textId="77777777" w:rsidR="00470BE0" w:rsidRDefault="00470BE0"/>
        </w:tc>
        <w:tc>
          <w:tcPr>
            <w:tcW w:w="1427" w:type="dxa"/>
            <w:tcBorders>
              <w:bottom w:val="dotted" w:sz="4" w:space="0" w:color="auto"/>
            </w:tcBorders>
            <w:vAlign w:val="center"/>
          </w:tcPr>
          <w:p w14:paraId="474CE0B2" w14:textId="77777777" w:rsidR="00470BE0" w:rsidRDefault="00470BE0"/>
        </w:tc>
        <w:tc>
          <w:tcPr>
            <w:tcW w:w="1427" w:type="dxa"/>
            <w:tcBorders>
              <w:bottom w:val="dotted" w:sz="4" w:space="0" w:color="auto"/>
            </w:tcBorders>
            <w:vAlign w:val="center"/>
          </w:tcPr>
          <w:p w14:paraId="6B54E814" w14:textId="77777777" w:rsidR="00470BE0" w:rsidRDefault="00470BE0"/>
        </w:tc>
        <w:tc>
          <w:tcPr>
            <w:tcW w:w="1427" w:type="dxa"/>
            <w:tcBorders>
              <w:bottom w:val="dotted" w:sz="4" w:space="0" w:color="auto"/>
            </w:tcBorders>
            <w:vAlign w:val="center"/>
          </w:tcPr>
          <w:p w14:paraId="335828D3" w14:textId="77777777" w:rsidR="00470BE0" w:rsidRDefault="00470BE0"/>
        </w:tc>
        <w:tc>
          <w:tcPr>
            <w:tcW w:w="1427" w:type="dxa"/>
            <w:tcBorders>
              <w:bottom w:val="dotted" w:sz="4" w:space="0" w:color="auto"/>
            </w:tcBorders>
            <w:vAlign w:val="center"/>
          </w:tcPr>
          <w:p w14:paraId="5822ED4F" w14:textId="77777777" w:rsidR="00470BE0" w:rsidRDefault="00050870">
            <w:pPr>
              <w:jc w:val="center"/>
              <w:divId w:val="1"/>
            </w:pPr>
            <w:r>
              <w:rPr>
                <w:rFonts w:eastAsia="Arial"/>
                <w:sz w:val="16"/>
              </w:rPr>
              <w:t xml:space="preserve">8 </w:t>
            </w:r>
          </w:p>
        </w:tc>
      </w:tr>
      <w:tr w:rsidR="00470BE0" w14:paraId="1C3EBFDE" w14:textId="77777777">
        <w:trPr>
          <w:trHeight w:val="320"/>
        </w:trPr>
        <w:tc>
          <w:tcPr>
            <w:tcW w:w="1427" w:type="dxa"/>
            <w:gridSpan w:val="2"/>
            <w:vMerge/>
          </w:tcPr>
          <w:p w14:paraId="6E4511CB" w14:textId="77777777" w:rsidR="00470BE0" w:rsidRDefault="00470BE0"/>
        </w:tc>
        <w:tc>
          <w:tcPr>
            <w:tcW w:w="1427" w:type="dxa"/>
            <w:gridSpan w:val="2"/>
            <w:tcBorders>
              <w:bottom w:val="dotted" w:sz="4" w:space="0" w:color="auto"/>
            </w:tcBorders>
            <w:vAlign w:val="center"/>
          </w:tcPr>
          <w:p w14:paraId="6AC87A27" w14:textId="77777777" w:rsidR="00470BE0" w:rsidRDefault="00050870">
            <w:pPr>
              <w:jc w:val="left"/>
              <w:divId w:val="1"/>
            </w:pPr>
            <w:r>
              <w:rPr>
                <w:sz w:val="16"/>
              </w:rPr>
              <w:t>very many</w:t>
            </w:r>
          </w:p>
        </w:tc>
        <w:tc>
          <w:tcPr>
            <w:tcW w:w="1427" w:type="dxa"/>
            <w:gridSpan w:val="2"/>
            <w:tcBorders>
              <w:bottom w:val="dotted" w:sz="4" w:space="0" w:color="auto"/>
            </w:tcBorders>
            <w:vAlign w:val="center"/>
          </w:tcPr>
          <w:p w14:paraId="2803091B" w14:textId="77777777" w:rsidR="00470BE0" w:rsidRDefault="00470BE0"/>
        </w:tc>
        <w:tc>
          <w:tcPr>
            <w:tcW w:w="1427" w:type="dxa"/>
            <w:tcBorders>
              <w:bottom w:val="dotted" w:sz="4" w:space="0" w:color="auto"/>
            </w:tcBorders>
            <w:vAlign w:val="center"/>
          </w:tcPr>
          <w:p w14:paraId="178109AF" w14:textId="77777777" w:rsidR="00470BE0" w:rsidRDefault="00470BE0"/>
        </w:tc>
        <w:tc>
          <w:tcPr>
            <w:tcW w:w="1427" w:type="dxa"/>
            <w:tcBorders>
              <w:bottom w:val="dotted" w:sz="4" w:space="0" w:color="auto"/>
            </w:tcBorders>
            <w:vAlign w:val="center"/>
          </w:tcPr>
          <w:p w14:paraId="4C5D2CE1" w14:textId="77777777" w:rsidR="00470BE0" w:rsidRDefault="00470BE0"/>
        </w:tc>
        <w:tc>
          <w:tcPr>
            <w:tcW w:w="1427" w:type="dxa"/>
            <w:tcBorders>
              <w:bottom w:val="dotted" w:sz="4" w:space="0" w:color="auto"/>
            </w:tcBorders>
            <w:vAlign w:val="center"/>
          </w:tcPr>
          <w:p w14:paraId="2D8F9752" w14:textId="77777777" w:rsidR="00470BE0" w:rsidRDefault="00470BE0"/>
        </w:tc>
        <w:tc>
          <w:tcPr>
            <w:tcW w:w="1427" w:type="dxa"/>
            <w:tcBorders>
              <w:bottom w:val="dotted" w:sz="4" w:space="0" w:color="auto"/>
            </w:tcBorders>
            <w:vAlign w:val="center"/>
          </w:tcPr>
          <w:p w14:paraId="78ACE79F" w14:textId="77777777" w:rsidR="00470BE0" w:rsidRDefault="00050870">
            <w:pPr>
              <w:jc w:val="center"/>
              <w:divId w:val="1"/>
            </w:pPr>
            <w:r>
              <w:rPr>
                <w:rFonts w:eastAsia="Arial"/>
                <w:sz w:val="16"/>
              </w:rPr>
              <w:t xml:space="preserve">9 </w:t>
            </w:r>
          </w:p>
        </w:tc>
      </w:tr>
      <w:tr w:rsidR="00470BE0" w14:paraId="2357692B" w14:textId="77777777">
        <w:trPr>
          <w:trHeight w:val="360"/>
        </w:trPr>
        <w:tc>
          <w:tcPr>
            <w:tcW w:w="713" w:type="dxa"/>
            <w:tcBorders>
              <w:right w:val="dotted" w:sz="4" w:space="0" w:color="auto"/>
            </w:tcBorders>
            <w:shd w:val="clear" w:color="auto" w:fill="DFDFD7"/>
            <w:vAlign w:val="center"/>
          </w:tcPr>
          <w:p w14:paraId="2E5359ED" w14:textId="77777777" w:rsidR="00470BE0" w:rsidRDefault="00050870">
            <w:r>
              <w:rPr>
                <w:rFonts w:eastAsia="Arial"/>
                <w:b/>
                <w:sz w:val="16"/>
              </w:rPr>
              <w:t>10.</w:t>
            </w:r>
          </w:p>
        </w:tc>
        <w:tc>
          <w:tcPr>
            <w:tcW w:w="713" w:type="dxa"/>
            <w:tcBorders>
              <w:right w:val="dotted" w:sz="4" w:space="0" w:color="auto"/>
            </w:tcBorders>
            <w:shd w:val="clear" w:color="auto" w:fill="DFDFD7"/>
            <w:vAlign w:val="center"/>
          </w:tcPr>
          <w:p w14:paraId="4EADAE5E" w14:textId="77777777" w:rsidR="00470BE0" w:rsidRDefault="00470BE0"/>
        </w:tc>
        <w:tc>
          <w:tcPr>
            <w:tcW w:w="500" w:type="dxa"/>
            <w:tcBorders>
              <w:right w:val="dotted" w:sz="4" w:space="0" w:color="auto"/>
            </w:tcBorders>
            <w:shd w:val="clear" w:color="auto" w:fill="DFDFD7"/>
            <w:vAlign w:val="center"/>
          </w:tcPr>
          <w:p w14:paraId="78071ABF"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4399FFFB"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05FE1DEC"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00CEA321" w14:textId="77777777" w:rsidR="00470BE0" w:rsidRDefault="00050870">
            <w:r>
              <w:rPr>
                <w:rFonts w:eastAsia="Arial"/>
                <w:b/>
                <w:sz w:val="16"/>
              </w:rPr>
              <w:t>(b)</w:t>
            </w:r>
          </w:p>
        </w:tc>
        <w:tc>
          <w:tcPr>
            <w:tcW w:w="1427" w:type="dxa"/>
            <w:shd w:val="clear" w:color="auto" w:fill="DFDFD7"/>
          </w:tcPr>
          <w:p w14:paraId="1254EBE7" w14:textId="77777777" w:rsidR="00470BE0" w:rsidRDefault="00470BE0"/>
        </w:tc>
        <w:tc>
          <w:tcPr>
            <w:tcW w:w="1427" w:type="dxa"/>
            <w:shd w:val="clear" w:color="auto" w:fill="DFDFD7"/>
          </w:tcPr>
          <w:p w14:paraId="5EEAB843" w14:textId="77777777" w:rsidR="00470BE0" w:rsidRDefault="00470BE0"/>
        </w:tc>
        <w:tc>
          <w:tcPr>
            <w:tcW w:w="1427" w:type="dxa"/>
            <w:shd w:val="clear" w:color="auto" w:fill="DFDFD7"/>
          </w:tcPr>
          <w:p w14:paraId="6DABC248" w14:textId="77777777" w:rsidR="00470BE0" w:rsidRDefault="00470BE0"/>
        </w:tc>
        <w:tc>
          <w:tcPr>
            <w:tcW w:w="1427" w:type="dxa"/>
            <w:shd w:val="clear" w:color="auto" w:fill="DFDFD7"/>
          </w:tcPr>
          <w:p w14:paraId="714947E1" w14:textId="77777777" w:rsidR="00470BE0" w:rsidRDefault="00470BE0"/>
        </w:tc>
      </w:tr>
      <w:tr w:rsidR="00470BE0" w14:paraId="65FC4C96" w14:textId="77777777">
        <w:trPr>
          <w:trHeight w:val="440"/>
        </w:trPr>
        <w:tc>
          <w:tcPr>
            <w:tcW w:w="1427" w:type="dxa"/>
            <w:gridSpan w:val="2"/>
            <w:vMerge w:val="restart"/>
          </w:tcPr>
          <w:p w14:paraId="6B6A55C9" w14:textId="77777777" w:rsidR="00470BE0" w:rsidRDefault="00470BE0"/>
        </w:tc>
        <w:tc>
          <w:tcPr>
            <w:tcW w:w="1427" w:type="dxa"/>
            <w:gridSpan w:val="2"/>
            <w:tcBorders>
              <w:bottom w:val="dotted" w:sz="4" w:space="0" w:color="auto"/>
            </w:tcBorders>
          </w:tcPr>
          <w:p w14:paraId="6969DE94" w14:textId="77777777" w:rsidR="00470BE0" w:rsidRDefault="00470BE0">
            <w:pPr>
              <w:jc w:val="left"/>
              <w:divId w:val="1"/>
              <w:rPr>
                <w:b/>
                <w:sz w:val="16"/>
              </w:rPr>
            </w:pPr>
          </w:p>
          <w:p w14:paraId="1D8CB699" w14:textId="77777777" w:rsidR="00470BE0" w:rsidRDefault="00050870">
            <w:pPr>
              <w:jc w:val="left"/>
              <w:divId w:val="1"/>
              <w:rPr>
                <w:b/>
                <w:sz w:val="16"/>
              </w:rPr>
            </w:pPr>
            <w:r>
              <w:rPr>
                <w:b/>
                <w:sz w:val="16"/>
              </w:rPr>
              <w:t xml:space="preserve">Plant: density of </w:t>
            </w:r>
            <w:proofErr w:type="spellStart"/>
            <w:r>
              <w:rPr>
                <w:b/>
                <w:sz w:val="16"/>
              </w:rPr>
              <w:t>phylloclades</w:t>
            </w:r>
            <w:proofErr w:type="spellEnd"/>
          </w:p>
          <w:p w14:paraId="3A45D576" w14:textId="77777777" w:rsidR="00470BE0" w:rsidRDefault="00470BE0"/>
        </w:tc>
        <w:tc>
          <w:tcPr>
            <w:tcW w:w="1427" w:type="dxa"/>
            <w:gridSpan w:val="2"/>
            <w:tcBorders>
              <w:bottom w:val="dotted" w:sz="4" w:space="0" w:color="auto"/>
            </w:tcBorders>
          </w:tcPr>
          <w:p w14:paraId="7E4C5B84" w14:textId="77777777" w:rsidR="00470BE0" w:rsidRDefault="00470BE0"/>
        </w:tc>
        <w:tc>
          <w:tcPr>
            <w:tcW w:w="1427" w:type="dxa"/>
            <w:tcBorders>
              <w:bottom w:val="dotted" w:sz="4" w:space="0" w:color="auto"/>
            </w:tcBorders>
          </w:tcPr>
          <w:p w14:paraId="7FEC0EA1" w14:textId="77777777" w:rsidR="00470BE0" w:rsidRDefault="00470BE0"/>
        </w:tc>
        <w:tc>
          <w:tcPr>
            <w:tcW w:w="1427" w:type="dxa"/>
            <w:tcBorders>
              <w:bottom w:val="dotted" w:sz="4" w:space="0" w:color="auto"/>
            </w:tcBorders>
          </w:tcPr>
          <w:p w14:paraId="527EE7C1" w14:textId="77777777" w:rsidR="00470BE0" w:rsidRDefault="00470BE0"/>
        </w:tc>
        <w:tc>
          <w:tcPr>
            <w:tcW w:w="1427" w:type="dxa"/>
            <w:tcBorders>
              <w:bottom w:val="dotted" w:sz="4" w:space="0" w:color="auto"/>
            </w:tcBorders>
          </w:tcPr>
          <w:p w14:paraId="698DC987" w14:textId="77777777" w:rsidR="00470BE0" w:rsidRDefault="00470BE0"/>
        </w:tc>
        <w:tc>
          <w:tcPr>
            <w:tcW w:w="1427" w:type="dxa"/>
            <w:tcBorders>
              <w:bottom w:val="dotted" w:sz="4" w:space="0" w:color="auto"/>
            </w:tcBorders>
          </w:tcPr>
          <w:p w14:paraId="7F7927E4" w14:textId="77777777" w:rsidR="00470BE0" w:rsidRDefault="00470BE0"/>
        </w:tc>
      </w:tr>
      <w:tr w:rsidR="00470BE0" w14:paraId="287231EE" w14:textId="77777777">
        <w:trPr>
          <w:trHeight w:val="320"/>
        </w:trPr>
        <w:tc>
          <w:tcPr>
            <w:tcW w:w="1427" w:type="dxa"/>
            <w:gridSpan w:val="2"/>
            <w:vMerge/>
          </w:tcPr>
          <w:p w14:paraId="1B1312F3" w14:textId="77777777" w:rsidR="00470BE0" w:rsidRDefault="00470BE0"/>
        </w:tc>
        <w:tc>
          <w:tcPr>
            <w:tcW w:w="1427" w:type="dxa"/>
            <w:gridSpan w:val="2"/>
            <w:tcBorders>
              <w:bottom w:val="dotted" w:sz="4" w:space="0" w:color="auto"/>
            </w:tcBorders>
            <w:vAlign w:val="center"/>
          </w:tcPr>
          <w:p w14:paraId="45CAC2CD" w14:textId="77777777" w:rsidR="00470BE0" w:rsidRDefault="00050870">
            <w:pPr>
              <w:jc w:val="left"/>
              <w:divId w:val="1"/>
            </w:pPr>
            <w:r>
              <w:rPr>
                <w:sz w:val="16"/>
              </w:rPr>
              <w:t>very sparse</w:t>
            </w:r>
          </w:p>
        </w:tc>
        <w:tc>
          <w:tcPr>
            <w:tcW w:w="1427" w:type="dxa"/>
            <w:gridSpan w:val="2"/>
            <w:tcBorders>
              <w:bottom w:val="dotted" w:sz="4" w:space="0" w:color="auto"/>
            </w:tcBorders>
            <w:vAlign w:val="center"/>
          </w:tcPr>
          <w:p w14:paraId="0EA01A1A" w14:textId="77777777" w:rsidR="00470BE0" w:rsidRDefault="00470BE0"/>
        </w:tc>
        <w:tc>
          <w:tcPr>
            <w:tcW w:w="1427" w:type="dxa"/>
            <w:tcBorders>
              <w:bottom w:val="dotted" w:sz="4" w:space="0" w:color="auto"/>
            </w:tcBorders>
            <w:vAlign w:val="center"/>
          </w:tcPr>
          <w:p w14:paraId="2F1612F1" w14:textId="77777777" w:rsidR="00470BE0" w:rsidRDefault="00470BE0"/>
        </w:tc>
        <w:tc>
          <w:tcPr>
            <w:tcW w:w="1427" w:type="dxa"/>
            <w:tcBorders>
              <w:bottom w:val="dotted" w:sz="4" w:space="0" w:color="auto"/>
            </w:tcBorders>
            <w:vAlign w:val="center"/>
          </w:tcPr>
          <w:p w14:paraId="7CE16391" w14:textId="77777777" w:rsidR="00470BE0" w:rsidRDefault="00470BE0"/>
        </w:tc>
        <w:tc>
          <w:tcPr>
            <w:tcW w:w="1427" w:type="dxa"/>
            <w:tcBorders>
              <w:bottom w:val="dotted" w:sz="4" w:space="0" w:color="auto"/>
            </w:tcBorders>
            <w:vAlign w:val="center"/>
          </w:tcPr>
          <w:p w14:paraId="6DB59E78" w14:textId="77777777" w:rsidR="00470BE0" w:rsidRDefault="00470BE0"/>
        </w:tc>
        <w:tc>
          <w:tcPr>
            <w:tcW w:w="1427" w:type="dxa"/>
            <w:tcBorders>
              <w:bottom w:val="dotted" w:sz="4" w:space="0" w:color="auto"/>
            </w:tcBorders>
            <w:vAlign w:val="center"/>
          </w:tcPr>
          <w:p w14:paraId="6B8D57E7" w14:textId="77777777" w:rsidR="00470BE0" w:rsidRDefault="00050870">
            <w:pPr>
              <w:jc w:val="center"/>
              <w:divId w:val="1"/>
            </w:pPr>
            <w:r>
              <w:rPr>
                <w:rFonts w:eastAsia="Arial"/>
                <w:sz w:val="16"/>
              </w:rPr>
              <w:t xml:space="preserve">1 </w:t>
            </w:r>
          </w:p>
        </w:tc>
      </w:tr>
      <w:tr w:rsidR="00470BE0" w14:paraId="03135955" w14:textId="77777777">
        <w:trPr>
          <w:trHeight w:val="320"/>
        </w:trPr>
        <w:tc>
          <w:tcPr>
            <w:tcW w:w="1427" w:type="dxa"/>
            <w:gridSpan w:val="2"/>
            <w:vMerge/>
          </w:tcPr>
          <w:p w14:paraId="3FF2386D" w14:textId="77777777" w:rsidR="00470BE0" w:rsidRDefault="00470BE0"/>
        </w:tc>
        <w:tc>
          <w:tcPr>
            <w:tcW w:w="1427" w:type="dxa"/>
            <w:gridSpan w:val="2"/>
            <w:tcBorders>
              <w:bottom w:val="dotted" w:sz="4" w:space="0" w:color="auto"/>
            </w:tcBorders>
            <w:vAlign w:val="center"/>
          </w:tcPr>
          <w:p w14:paraId="4A6B7395" w14:textId="77777777" w:rsidR="00470BE0" w:rsidRDefault="00050870">
            <w:pPr>
              <w:jc w:val="left"/>
              <w:divId w:val="1"/>
            </w:pPr>
            <w:r>
              <w:rPr>
                <w:sz w:val="16"/>
              </w:rPr>
              <w:t>very sparse to sparse</w:t>
            </w:r>
          </w:p>
        </w:tc>
        <w:tc>
          <w:tcPr>
            <w:tcW w:w="1427" w:type="dxa"/>
            <w:gridSpan w:val="2"/>
            <w:tcBorders>
              <w:bottom w:val="dotted" w:sz="4" w:space="0" w:color="auto"/>
            </w:tcBorders>
            <w:vAlign w:val="center"/>
          </w:tcPr>
          <w:p w14:paraId="173DE7A2" w14:textId="77777777" w:rsidR="00470BE0" w:rsidRDefault="00470BE0"/>
        </w:tc>
        <w:tc>
          <w:tcPr>
            <w:tcW w:w="1427" w:type="dxa"/>
            <w:tcBorders>
              <w:bottom w:val="dotted" w:sz="4" w:space="0" w:color="auto"/>
            </w:tcBorders>
            <w:vAlign w:val="center"/>
          </w:tcPr>
          <w:p w14:paraId="3CEBF6C9" w14:textId="77777777" w:rsidR="00470BE0" w:rsidRDefault="00470BE0"/>
        </w:tc>
        <w:tc>
          <w:tcPr>
            <w:tcW w:w="1427" w:type="dxa"/>
            <w:tcBorders>
              <w:bottom w:val="dotted" w:sz="4" w:space="0" w:color="auto"/>
            </w:tcBorders>
            <w:vAlign w:val="center"/>
          </w:tcPr>
          <w:p w14:paraId="43675B0E" w14:textId="77777777" w:rsidR="00470BE0" w:rsidRDefault="00470BE0"/>
        </w:tc>
        <w:tc>
          <w:tcPr>
            <w:tcW w:w="1427" w:type="dxa"/>
            <w:tcBorders>
              <w:bottom w:val="dotted" w:sz="4" w:space="0" w:color="auto"/>
            </w:tcBorders>
            <w:vAlign w:val="center"/>
          </w:tcPr>
          <w:p w14:paraId="6F1D0059" w14:textId="77777777" w:rsidR="00470BE0" w:rsidRDefault="00470BE0"/>
        </w:tc>
        <w:tc>
          <w:tcPr>
            <w:tcW w:w="1427" w:type="dxa"/>
            <w:tcBorders>
              <w:bottom w:val="dotted" w:sz="4" w:space="0" w:color="auto"/>
            </w:tcBorders>
            <w:vAlign w:val="center"/>
          </w:tcPr>
          <w:p w14:paraId="46A3557C" w14:textId="77777777" w:rsidR="00470BE0" w:rsidRDefault="00050870">
            <w:pPr>
              <w:jc w:val="center"/>
              <w:divId w:val="1"/>
            </w:pPr>
            <w:r>
              <w:rPr>
                <w:rFonts w:eastAsia="Arial"/>
                <w:sz w:val="16"/>
              </w:rPr>
              <w:t xml:space="preserve">2 </w:t>
            </w:r>
          </w:p>
        </w:tc>
      </w:tr>
      <w:tr w:rsidR="00470BE0" w14:paraId="3BDDE0FE" w14:textId="77777777">
        <w:trPr>
          <w:trHeight w:val="320"/>
        </w:trPr>
        <w:tc>
          <w:tcPr>
            <w:tcW w:w="1427" w:type="dxa"/>
            <w:gridSpan w:val="2"/>
            <w:vMerge/>
          </w:tcPr>
          <w:p w14:paraId="1856B8D8" w14:textId="77777777" w:rsidR="00470BE0" w:rsidRDefault="00470BE0"/>
        </w:tc>
        <w:tc>
          <w:tcPr>
            <w:tcW w:w="1427" w:type="dxa"/>
            <w:gridSpan w:val="2"/>
            <w:tcBorders>
              <w:bottom w:val="dotted" w:sz="4" w:space="0" w:color="auto"/>
            </w:tcBorders>
            <w:vAlign w:val="center"/>
          </w:tcPr>
          <w:p w14:paraId="51FDFB54" w14:textId="77777777" w:rsidR="00470BE0" w:rsidRDefault="00050870">
            <w:pPr>
              <w:jc w:val="left"/>
              <w:divId w:val="1"/>
            </w:pPr>
            <w:r>
              <w:rPr>
                <w:sz w:val="16"/>
              </w:rPr>
              <w:t>sparse</w:t>
            </w:r>
          </w:p>
        </w:tc>
        <w:tc>
          <w:tcPr>
            <w:tcW w:w="1427" w:type="dxa"/>
            <w:gridSpan w:val="2"/>
            <w:tcBorders>
              <w:bottom w:val="dotted" w:sz="4" w:space="0" w:color="auto"/>
            </w:tcBorders>
            <w:vAlign w:val="center"/>
          </w:tcPr>
          <w:p w14:paraId="179FB397" w14:textId="43F13A98" w:rsidR="00470BE0" w:rsidRDefault="00470BE0">
            <w:pPr>
              <w:jc w:val="left"/>
              <w:divId w:val="1"/>
            </w:pPr>
          </w:p>
        </w:tc>
        <w:tc>
          <w:tcPr>
            <w:tcW w:w="1427" w:type="dxa"/>
            <w:tcBorders>
              <w:bottom w:val="dotted" w:sz="4" w:space="0" w:color="auto"/>
            </w:tcBorders>
            <w:vAlign w:val="center"/>
          </w:tcPr>
          <w:p w14:paraId="64B954CF" w14:textId="1AC99F4E" w:rsidR="00470BE0" w:rsidRDefault="00470BE0">
            <w:pPr>
              <w:jc w:val="left"/>
              <w:divId w:val="1"/>
            </w:pPr>
          </w:p>
        </w:tc>
        <w:tc>
          <w:tcPr>
            <w:tcW w:w="1427" w:type="dxa"/>
            <w:tcBorders>
              <w:bottom w:val="dotted" w:sz="4" w:space="0" w:color="auto"/>
            </w:tcBorders>
            <w:vAlign w:val="center"/>
          </w:tcPr>
          <w:p w14:paraId="34F788CE" w14:textId="40F1E421" w:rsidR="00470BE0" w:rsidRDefault="00470BE0">
            <w:pPr>
              <w:jc w:val="left"/>
              <w:divId w:val="1"/>
            </w:pPr>
          </w:p>
        </w:tc>
        <w:tc>
          <w:tcPr>
            <w:tcW w:w="1427" w:type="dxa"/>
            <w:tcBorders>
              <w:bottom w:val="dotted" w:sz="4" w:space="0" w:color="auto"/>
            </w:tcBorders>
            <w:vAlign w:val="center"/>
          </w:tcPr>
          <w:p w14:paraId="17480721" w14:textId="77777777" w:rsidR="00470BE0" w:rsidRDefault="00050870">
            <w:pPr>
              <w:jc w:val="left"/>
              <w:divId w:val="1"/>
            </w:pPr>
            <w:r>
              <w:rPr>
                <w:sz w:val="16"/>
              </w:rPr>
              <w:t>Magnus</w:t>
            </w:r>
          </w:p>
        </w:tc>
        <w:tc>
          <w:tcPr>
            <w:tcW w:w="1427" w:type="dxa"/>
            <w:tcBorders>
              <w:bottom w:val="dotted" w:sz="4" w:space="0" w:color="auto"/>
            </w:tcBorders>
            <w:vAlign w:val="center"/>
          </w:tcPr>
          <w:p w14:paraId="41462A9F" w14:textId="77777777" w:rsidR="00470BE0" w:rsidRDefault="00050870">
            <w:pPr>
              <w:jc w:val="center"/>
              <w:divId w:val="1"/>
            </w:pPr>
            <w:r>
              <w:rPr>
                <w:rFonts w:eastAsia="Arial"/>
                <w:sz w:val="16"/>
              </w:rPr>
              <w:t xml:space="preserve">3 </w:t>
            </w:r>
          </w:p>
        </w:tc>
      </w:tr>
      <w:tr w:rsidR="00470BE0" w14:paraId="41303112" w14:textId="77777777">
        <w:trPr>
          <w:trHeight w:val="320"/>
        </w:trPr>
        <w:tc>
          <w:tcPr>
            <w:tcW w:w="1427" w:type="dxa"/>
            <w:gridSpan w:val="2"/>
            <w:vMerge/>
          </w:tcPr>
          <w:p w14:paraId="4A0D31D6" w14:textId="77777777" w:rsidR="00470BE0" w:rsidRDefault="00470BE0"/>
        </w:tc>
        <w:tc>
          <w:tcPr>
            <w:tcW w:w="1427" w:type="dxa"/>
            <w:gridSpan w:val="2"/>
            <w:tcBorders>
              <w:bottom w:val="dotted" w:sz="4" w:space="0" w:color="auto"/>
            </w:tcBorders>
            <w:vAlign w:val="center"/>
          </w:tcPr>
          <w:p w14:paraId="773DB61B" w14:textId="77777777" w:rsidR="00470BE0" w:rsidRDefault="00050870">
            <w:pPr>
              <w:jc w:val="left"/>
              <w:divId w:val="1"/>
            </w:pPr>
            <w:r>
              <w:rPr>
                <w:sz w:val="16"/>
              </w:rPr>
              <w:t>sparse to medium</w:t>
            </w:r>
          </w:p>
        </w:tc>
        <w:tc>
          <w:tcPr>
            <w:tcW w:w="1427" w:type="dxa"/>
            <w:gridSpan w:val="2"/>
            <w:tcBorders>
              <w:bottom w:val="dotted" w:sz="4" w:space="0" w:color="auto"/>
            </w:tcBorders>
            <w:vAlign w:val="center"/>
          </w:tcPr>
          <w:p w14:paraId="15802212" w14:textId="77777777" w:rsidR="00470BE0" w:rsidRDefault="00470BE0"/>
        </w:tc>
        <w:tc>
          <w:tcPr>
            <w:tcW w:w="1427" w:type="dxa"/>
            <w:tcBorders>
              <w:bottom w:val="dotted" w:sz="4" w:space="0" w:color="auto"/>
            </w:tcBorders>
            <w:vAlign w:val="center"/>
          </w:tcPr>
          <w:p w14:paraId="6FA7D48B" w14:textId="77777777" w:rsidR="00470BE0" w:rsidRDefault="00470BE0"/>
        </w:tc>
        <w:tc>
          <w:tcPr>
            <w:tcW w:w="1427" w:type="dxa"/>
            <w:tcBorders>
              <w:bottom w:val="dotted" w:sz="4" w:space="0" w:color="auto"/>
            </w:tcBorders>
            <w:vAlign w:val="center"/>
          </w:tcPr>
          <w:p w14:paraId="1491C7B1" w14:textId="77777777" w:rsidR="00470BE0" w:rsidRDefault="00470BE0"/>
        </w:tc>
        <w:tc>
          <w:tcPr>
            <w:tcW w:w="1427" w:type="dxa"/>
            <w:tcBorders>
              <w:bottom w:val="dotted" w:sz="4" w:space="0" w:color="auto"/>
            </w:tcBorders>
            <w:vAlign w:val="center"/>
          </w:tcPr>
          <w:p w14:paraId="37A69A0F" w14:textId="77777777" w:rsidR="00470BE0" w:rsidRDefault="00470BE0"/>
        </w:tc>
        <w:tc>
          <w:tcPr>
            <w:tcW w:w="1427" w:type="dxa"/>
            <w:tcBorders>
              <w:bottom w:val="dotted" w:sz="4" w:space="0" w:color="auto"/>
            </w:tcBorders>
            <w:vAlign w:val="center"/>
          </w:tcPr>
          <w:p w14:paraId="0D70F33D" w14:textId="77777777" w:rsidR="00470BE0" w:rsidRDefault="00050870">
            <w:pPr>
              <w:jc w:val="center"/>
              <w:divId w:val="1"/>
            </w:pPr>
            <w:r>
              <w:rPr>
                <w:rFonts w:eastAsia="Arial"/>
                <w:sz w:val="16"/>
              </w:rPr>
              <w:t xml:space="preserve">4 </w:t>
            </w:r>
          </w:p>
        </w:tc>
      </w:tr>
      <w:tr w:rsidR="00470BE0" w14:paraId="1E357253" w14:textId="77777777">
        <w:trPr>
          <w:trHeight w:val="320"/>
        </w:trPr>
        <w:tc>
          <w:tcPr>
            <w:tcW w:w="1427" w:type="dxa"/>
            <w:gridSpan w:val="2"/>
            <w:vMerge/>
          </w:tcPr>
          <w:p w14:paraId="70D74512" w14:textId="77777777" w:rsidR="00470BE0" w:rsidRDefault="00470BE0"/>
        </w:tc>
        <w:tc>
          <w:tcPr>
            <w:tcW w:w="1427" w:type="dxa"/>
            <w:gridSpan w:val="2"/>
            <w:tcBorders>
              <w:bottom w:val="dotted" w:sz="4" w:space="0" w:color="auto"/>
            </w:tcBorders>
            <w:vAlign w:val="center"/>
          </w:tcPr>
          <w:p w14:paraId="0D81B2F6"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43BB3EBD" w14:textId="34583332" w:rsidR="00470BE0" w:rsidRDefault="00470BE0">
            <w:pPr>
              <w:jc w:val="left"/>
              <w:divId w:val="1"/>
            </w:pPr>
          </w:p>
        </w:tc>
        <w:tc>
          <w:tcPr>
            <w:tcW w:w="1427" w:type="dxa"/>
            <w:tcBorders>
              <w:bottom w:val="dotted" w:sz="4" w:space="0" w:color="auto"/>
            </w:tcBorders>
            <w:vAlign w:val="center"/>
          </w:tcPr>
          <w:p w14:paraId="0162BB6B" w14:textId="75A0C952" w:rsidR="00470BE0" w:rsidRDefault="00470BE0">
            <w:pPr>
              <w:jc w:val="left"/>
              <w:divId w:val="1"/>
            </w:pPr>
          </w:p>
        </w:tc>
        <w:tc>
          <w:tcPr>
            <w:tcW w:w="1427" w:type="dxa"/>
            <w:tcBorders>
              <w:bottom w:val="dotted" w:sz="4" w:space="0" w:color="auto"/>
            </w:tcBorders>
            <w:vAlign w:val="center"/>
          </w:tcPr>
          <w:p w14:paraId="43BCBAC8" w14:textId="1861A918" w:rsidR="00470BE0" w:rsidRDefault="00470BE0">
            <w:pPr>
              <w:jc w:val="left"/>
              <w:divId w:val="1"/>
            </w:pPr>
          </w:p>
        </w:tc>
        <w:tc>
          <w:tcPr>
            <w:tcW w:w="1427" w:type="dxa"/>
            <w:tcBorders>
              <w:bottom w:val="dotted" w:sz="4" w:space="0" w:color="auto"/>
            </w:tcBorders>
            <w:vAlign w:val="center"/>
          </w:tcPr>
          <w:p w14:paraId="3A566C5D" w14:textId="77777777" w:rsidR="00470BE0" w:rsidRDefault="00050870">
            <w:pPr>
              <w:jc w:val="left"/>
              <w:divId w:val="1"/>
            </w:pPr>
            <w:proofErr w:type="spellStart"/>
            <w:r>
              <w:rPr>
                <w:sz w:val="16"/>
              </w:rPr>
              <w:t>Grolim</w:t>
            </w:r>
            <w:proofErr w:type="spellEnd"/>
          </w:p>
        </w:tc>
        <w:tc>
          <w:tcPr>
            <w:tcW w:w="1427" w:type="dxa"/>
            <w:tcBorders>
              <w:bottom w:val="dotted" w:sz="4" w:space="0" w:color="auto"/>
            </w:tcBorders>
            <w:vAlign w:val="center"/>
          </w:tcPr>
          <w:p w14:paraId="20880BB2" w14:textId="77777777" w:rsidR="00470BE0" w:rsidRDefault="00050870">
            <w:pPr>
              <w:jc w:val="center"/>
              <w:divId w:val="1"/>
            </w:pPr>
            <w:r>
              <w:rPr>
                <w:rFonts w:eastAsia="Arial"/>
                <w:sz w:val="16"/>
              </w:rPr>
              <w:t xml:space="preserve">5 </w:t>
            </w:r>
          </w:p>
        </w:tc>
      </w:tr>
      <w:tr w:rsidR="00470BE0" w14:paraId="424BC64F" w14:textId="77777777">
        <w:trPr>
          <w:trHeight w:val="320"/>
        </w:trPr>
        <w:tc>
          <w:tcPr>
            <w:tcW w:w="1427" w:type="dxa"/>
            <w:gridSpan w:val="2"/>
            <w:vMerge/>
          </w:tcPr>
          <w:p w14:paraId="036F98A6" w14:textId="77777777" w:rsidR="00470BE0" w:rsidRDefault="00470BE0"/>
        </w:tc>
        <w:tc>
          <w:tcPr>
            <w:tcW w:w="1427" w:type="dxa"/>
            <w:gridSpan w:val="2"/>
            <w:tcBorders>
              <w:bottom w:val="dotted" w:sz="4" w:space="0" w:color="auto"/>
            </w:tcBorders>
            <w:vAlign w:val="center"/>
          </w:tcPr>
          <w:p w14:paraId="6B3FB826" w14:textId="77777777" w:rsidR="00470BE0" w:rsidRDefault="00050870">
            <w:pPr>
              <w:jc w:val="left"/>
              <w:divId w:val="1"/>
            </w:pPr>
            <w:r>
              <w:rPr>
                <w:sz w:val="16"/>
              </w:rPr>
              <w:t>medium to dense</w:t>
            </w:r>
          </w:p>
        </w:tc>
        <w:tc>
          <w:tcPr>
            <w:tcW w:w="1427" w:type="dxa"/>
            <w:gridSpan w:val="2"/>
            <w:tcBorders>
              <w:bottom w:val="dotted" w:sz="4" w:space="0" w:color="auto"/>
            </w:tcBorders>
            <w:vAlign w:val="center"/>
          </w:tcPr>
          <w:p w14:paraId="06886B37" w14:textId="77777777" w:rsidR="00470BE0" w:rsidRDefault="00470BE0"/>
        </w:tc>
        <w:tc>
          <w:tcPr>
            <w:tcW w:w="1427" w:type="dxa"/>
            <w:tcBorders>
              <w:bottom w:val="dotted" w:sz="4" w:space="0" w:color="auto"/>
            </w:tcBorders>
            <w:vAlign w:val="center"/>
          </w:tcPr>
          <w:p w14:paraId="3A85D58D" w14:textId="77777777" w:rsidR="00470BE0" w:rsidRDefault="00470BE0"/>
        </w:tc>
        <w:tc>
          <w:tcPr>
            <w:tcW w:w="1427" w:type="dxa"/>
            <w:tcBorders>
              <w:bottom w:val="dotted" w:sz="4" w:space="0" w:color="auto"/>
            </w:tcBorders>
            <w:vAlign w:val="center"/>
          </w:tcPr>
          <w:p w14:paraId="3B5E6162" w14:textId="77777777" w:rsidR="00470BE0" w:rsidRDefault="00470BE0"/>
        </w:tc>
        <w:tc>
          <w:tcPr>
            <w:tcW w:w="1427" w:type="dxa"/>
            <w:tcBorders>
              <w:bottom w:val="dotted" w:sz="4" w:space="0" w:color="auto"/>
            </w:tcBorders>
            <w:vAlign w:val="center"/>
          </w:tcPr>
          <w:p w14:paraId="2ECABA4E" w14:textId="77777777" w:rsidR="00470BE0" w:rsidRDefault="00470BE0"/>
        </w:tc>
        <w:tc>
          <w:tcPr>
            <w:tcW w:w="1427" w:type="dxa"/>
            <w:tcBorders>
              <w:bottom w:val="dotted" w:sz="4" w:space="0" w:color="auto"/>
            </w:tcBorders>
            <w:vAlign w:val="center"/>
          </w:tcPr>
          <w:p w14:paraId="325A03AD" w14:textId="77777777" w:rsidR="00470BE0" w:rsidRDefault="00050870">
            <w:pPr>
              <w:jc w:val="center"/>
              <w:divId w:val="1"/>
            </w:pPr>
            <w:r>
              <w:rPr>
                <w:rFonts w:eastAsia="Arial"/>
                <w:sz w:val="16"/>
              </w:rPr>
              <w:t xml:space="preserve">6 </w:t>
            </w:r>
          </w:p>
        </w:tc>
      </w:tr>
      <w:tr w:rsidR="00470BE0" w14:paraId="1C2BE219" w14:textId="77777777">
        <w:trPr>
          <w:trHeight w:val="320"/>
        </w:trPr>
        <w:tc>
          <w:tcPr>
            <w:tcW w:w="1427" w:type="dxa"/>
            <w:gridSpan w:val="2"/>
            <w:vMerge/>
          </w:tcPr>
          <w:p w14:paraId="7003A2F5" w14:textId="77777777" w:rsidR="00470BE0" w:rsidRDefault="00470BE0"/>
        </w:tc>
        <w:tc>
          <w:tcPr>
            <w:tcW w:w="1427" w:type="dxa"/>
            <w:gridSpan w:val="2"/>
            <w:tcBorders>
              <w:bottom w:val="dotted" w:sz="4" w:space="0" w:color="auto"/>
            </w:tcBorders>
            <w:vAlign w:val="center"/>
          </w:tcPr>
          <w:p w14:paraId="568F7E2C" w14:textId="77777777" w:rsidR="00470BE0" w:rsidRDefault="00050870">
            <w:pPr>
              <w:jc w:val="left"/>
              <w:divId w:val="1"/>
            </w:pPr>
            <w:r>
              <w:rPr>
                <w:sz w:val="16"/>
              </w:rPr>
              <w:t>dense</w:t>
            </w:r>
          </w:p>
        </w:tc>
        <w:tc>
          <w:tcPr>
            <w:tcW w:w="1427" w:type="dxa"/>
            <w:gridSpan w:val="2"/>
            <w:tcBorders>
              <w:bottom w:val="dotted" w:sz="4" w:space="0" w:color="auto"/>
            </w:tcBorders>
            <w:vAlign w:val="center"/>
          </w:tcPr>
          <w:p w14:paraId="59E850D9" w14:textId="155EFB56" w:rsidR="00470BE0" w:rsidRDefault="00470BE0">
            <w:pPr>
              <w:jc w:val="left"/>
              <w:divId w:val="1"/>
            </w:pPr>
          </w:p>
        </w:tc>
        <w:tc>
          <w:tcPr>
            <w:tcW w:w="1427" w:type="dxa"/>
            <w:tcBorders>
              <w:bottom w:val="dotted" w:sz="4" w:space="0" w:color="auto"/>
            </w:tcBorders>
            <w:vAlign w:val="center"/>
          </w:tcPr>
          <w:p w14:paraId="40728021" w14:textId="36F2A2DE" w:rsidR="00470BE0" w:rsidRDefault="00470BE0">
            <w:pPr>
              <w:jc w:val="left"/>
              <w:divId w:val="1"/>
            </w:pPr>
          </w:p>
        </w:tc>
        <w:tc>
          <w:tcPr>
            <w:tcW w:w="1427" w:type="dxa"/>
            <w:tcBorders>
              <w:bottom w:val="dotted" w:sz="4" w:space="0" w:color="auto"/>
            </w:tcBorders>
            <w:vAlign w:val="center"/>
          </w:tcPr>
          <w:p w14:paraId="03AA5007" w14:textId="36B0C7ED" w:rsidR="00470BE0" w:rsidRDefault="00470BE0">
            <w:pPr>
              <w:jc w:val="left"/>
              <w:divId w:val="1"/>
            </w:pPr>
          </w:p>
        </w:tc>
        <w:tc>
          <w:tcPr>
            <w:tcW w:w="1427" w:type="dxa"/>
            <w:tcBorders>
              <w:bottom w:val="dotted" w:sz="4" w:space="0" w:color="auto"/>
            </w:tcBorders>
            <w:vAlign w:val="center"/>
          </w:tcPr>
          <w:p w14:paraId="37CCCE72" w14:textId="77777777" w:rsidR="00470BE0" w:rsidRDefault="00050870">
            <w:pPr>
              <w:jc w:val="left"/>
              <w:divId w:val="1"/>
            </w:pPr>
            <w:r>
              <w:rPr>
                <w:sz w:val="16"/>
              </w:rPr>
              <w:t>Amadeus</w:t>
            </w:r>
          </w:p>
        </w:tc>
        <w:tc>
          <w:tcPr>
            <w:tcW w:w="1427" w:type="dxa"/>
            <w:tcBorders>
              <w:bottom w:val="dotted" w:sz="4" w:space="0" w:color="auto"/>
            </w:tcBorders>
            <w:vAlign w:val="center"/>
          </w:tcPr>
          <w:p w14:paraId="4718C434" w14:textId="77777777" w:rsidR="00470BE0" w:rsidRDefault="00050870">
            <w:pPr>
              <w:jc w:val="center"/>
              <w:divId w:val="1"/>
            </w:pPr>
            <w:r>
              <w:rPr>
                <w:rFonts w:eastAsia="Arial"/>
                <w:sz w:val="16"/>
              </w:rPr>
              <w:t xml:space="preserve">7 </w:t>
            </w:r>
          </w:p>
        </w:tc>
      </w:tr>
      <w:tr w:rsidR="00470BE0" w14:paraId="762178A5" w14:textId="77777777">
        <w:trPr>
          <w:trHeight w:val="320"/>
        </w:trPr>
        <w:tc>
          <w:tcPr>
            <w:tcW w:w="1427" w:type="dxa"/>
            <w:gridSpan w:val="2"/>
            <w:vMerge/>
          </w:tcPr>
          <w:p w14:paraId="5A8D9F70" w14:textId="77777777" w:rsidR="00470BE0" w:rsidRDefault="00470BE0"/>
        </w:tc>
        <w:tc>
          <w:tcPr>
            <w:tcW w:w="1427" w:type="dxa"/>
            <w:gridSpan w:val="2"/>
            <w:tcBorders>
              <w:bottom w:val="dotted" w:sz="4" w:space="0" w:color="auto"/>
            </w:tcBorders>
            <w:vAlign w:val="center"/>
          </w:tcPr>
          <w:p w14:paraId="062A7B09" w14:textId="77777777" w:rsidR="00470BE0" w:rsidRDefault="00050870">
            <w:pPr>
              <w:jc w:val="left"/>
              <w:divId w:val="1"/>
            </w:pPr>
            <w:r>
              <w:rPr>
                <w:sz w:val="16"/>
              </w:rPr>
              <w:t>dense to very dense</w:t>
            </w:r>
          </w:p>
        </w:tc>
        <w:tc>
          <w:tcPr>
            <w:tcW w:w="1427" w:type="dxa"/>
            <w:gridSpan w:val="2"/>
            <w:tcBorders>
              <w:bottom w:val="dotted" w:sz="4" w:space="0" w:color="auto"/>
            </w:tcBorders>
            <w:vAlign w:val="center"/>
          </w:tcPr>
          <w:p w14:paraId="26BEB89A" w14:textId="77777777" w:rsidR="00470BE0" w:rsidRDefault="00470BE0"/>
        </w:tc>
        <w:tc>
          <w:tcPr>
            <w:tcW w:w="1427" w:type="dxa"/>
            <w:tcBorders>
              <w:bottom w:val="dotted" w:sz="4" w:space="0" w:color="auto"/>
            </w:tcBorders>
            <w:vAlign w:val="center"/>
          </w:tcPr>
          <w:p w14:paraId="7DBCA57D" w14:textId="77777777" w:rsidR="00470BE0" w:rsidRDefault="00470BE0"/>
        </w:tc>
        <w:tc>
          <w:tcPr>
            <w:tcW w:w="1427" w:type="dxa"/>
            <w:tcBorders>
              <w:bottom w:val="dotted" w:sz="4" w:space="0" w:color="auto"/>
            </w:tcBorders>
            <w:vAlign w:val="center"/>
          </w:tcPr>
          <w:p w14:paraId="4925996E" w14:textId="77777777" w:rsidR="00470BE0" w:rsidRDefault="00470BE0"/>
        </w:tc>
        <w:tc>
          <w:tcPr>
            <w:tcW w:w="1427" w:type="dxa"/>
            <w:tcBorders>
              <w:bottom w:val="dotted" w:sz="4" w:space="0" w:color="auto"/>
            </w:tcBorders>
            <w:vAlign w:val="center"/>
          </w:tcPr>
          <w:p w14:paraId="427BF5E4" w14:textId="77777777" w:rsidR="00470BE0" w:rsidRDefault="00470BE0"/>
        </w:tc>
        <w:tc>
          <w:tcPr>
            <w:tcW w:w="1427" w:type="dxa"/>
            <w:tcBorders>
              <w:bottom w:val="dotted" w:sz="4" w:space="0" w:color="auto"/>
            </w:tcBorders>
            <w:vAlign w:val="center"/>
          </w:tcPr>
          <w:p w14:paraId="2894F902" w14:textId="77777777" w:rsidR="00470BE0" w:rsidRDefault="00050870">
            <w:pPr>
              <w:jc w:val="center"/>
              <w:divId w:val="1"/>
            </w:pPr>
            <w:r>
              <w:rPr>
                <w:rFonts w:eastAsia="Arial"/>
                <w:sz w:val="16"/>
              </w:rPr>
              <w:t xml:space="preserve">8 </w:t>
            </w:r>
          </w:p>
        </w:tc>
      </w:tr>
      <w:tr w:rsidR="00470BE0" w14:paraId="2824E7BC" w14:textId="77777777">
        <w:trPr>
          <w:trHeight w:val="320"/>
        </w:trPr>
        <w:tc>
          <w:tcPr>
            <w:tcW w:w="1427" w:type="dxa"/>
            <w:gridSpan w:val="2"/>
            <w:vMerge/>
          </w:tcPr>
          <w:p w14:paraId="7D1E579C" w14:textId="77777777" w:rsidR="00470BE0" w:rsidRDefault="00470BE0"/>
        </w:tc>
        <w:tc>
          <w:tcPr>
            <w:tcW w:w="1427" w:type="dxa"/>
            <w:gridSpan w:val="2"/>
            <w:tcBorders>
              <w:bottom w:val="dotted" w:sz="4" w:space="0" w:color="auto"/>
            </w:tcBorders>
            <w:vAlign w:val="center"/>
          </w:tcPr>
          <w:p w14:paraId="1013FDAD" w14:textId="77777777" w:rsidR="00470BE0" w:rsidRDefault="00050870">
            <w:pPr>
              <w:jc w:val="left"/>
              <w:divId w:val="1"/>
            </w:pPr>
            <w:r>
              <w:rPr>
                <w:sz w:val="16"/>
              </w:rPr>
              <w:t>very dense</w:t>
            </w:r>
          </w:p>
        </w:tc>
        <w:tc>
          <w:tcPr>
            <w:tcW w:w="1427" w:type="dxa"/>
            <w:gridSpan w:val="2"/>
            <w:tcBorders>
              <w:bottom w:val="dotted" w:sz="4" w:space="0" w:color="auto"/>
            </w:tcBorders>
            <w:vAlign w:val="center"/>
          </w:tcPr>
          <w:p w14:paraId="69F78F04" w14:textId="77777777" w:rsidR="00470BE0" w:rsidRDefault="00470BE0"/>
        </w:tc>
        <w:tc>
          <w:tcPr>
            <w:tcW w:w="1427" w:type="dxa"/>
            <w:tcBorders>
              <w:bottom w:val="dotted" w:sz="4" w:space="0" w:color="auto"/>
            </w:tcBorders>
            <w:vAlign w:val="center"/>
          </w:tcPr>
          <w:p w14:paraId="59367CFF" w14:textId="77777777" w:rsidR="00470BE0" w:rsidRDefault="00470BE0"/>
        </w:tc>
        <w:tc>
          <w:tcPr>
            <w:tcW w:w="1427" w:type="dxa"/>
            <w:tcBorders>
              <w:bottom w:val="dotted" w:sz="4" w:space="0" w:color="auto"/>
            </w:tcBorders>
            <w:vAlign w:val="center"/>
          </w:tcPr>
          <w:p w14:paraId="1A6615BC" w14:textId="77777777" w:rsidR="00470BE0" w:rsidRDefault="00470BE0"/>
        </w:tc>
        <w:tc>
          <w:tcPr>
            <w:tcW w:w="1427" w:type="dxa"/>
            <w:tcBorders>
              <w:bottom w:val="dotted" w:sz="4" w:space="0" w:color="auto"/>
            </w:tcBorders>
            <w:vAlign w:val="center"/>
          </w:tcPr>
          <w:p w14:paraId="595C91A1" w14:textId="77777777" w:rsidR="00470BE0" w:rsidRDefault="00470BE0"/>
        </w:tc>
        <w:tc>
          <w:tcPr>
            <w:tcW w:w="1427" w:type="dxa"/>
            <w:tcBorders>
              <w:bottom w:val="dotted" w:sz="4" w:space="0" w:color="auto"/>
            </w:tcBorders>
            <w:vAlign w:val="center"/>
          </w:tcPr>
          <w:p w14:paraId="4F4BC081" w14:textId="77777777" w:rsidR="00470BE0" w:rsidRDefault="00050870">
            <w:pPr>
              <w:jc w:val="center"/>
              <w:divId w:val="1"/>
            </w:pPr>
            <w:r>
              <w:rPr>
                <w:rFonts w:eastAsia="Arial"/>
                <w:sz w:val="16"/>
              </w:rPr>
              <w:t xml:space="preserve">9 </w:t>
            </w:r>
          </w:p>
        </w:tc>
      </w:tr>
      <w:tr w:rsidR="00470BE0" w14:paraId="2671252C" w14:textId="77777777">
        <w:trPr>
          <w:trHeight w:val="360"/>
        </w:trPr>
        <w:tc>
          <w:tcPr>
            <w:tcW w:w="713" w:type="dxa"/>
            <w:tcBorders>
              <w:right w:val="dotted" w:sz="4" w:space="0" w:color="auto"/>
            </w:tcBorders>
            <w:shd w:val="clear" w:color="auto" w:fill="DFDFD7"/>
            <w:vAlign w:val="center"/>
          </w:tcPr>
          <w:p w14:paraId="2ADAED17" w14:textId="77777777" w:rsidR="00470BE0" w:rsidRDefault="00050870">
            <w:r>
              <w:rPr>
                <w:rFonts w:eastAsia="Arial"/>
                <w:b/>
                <w:sz w:val="16"/>
              </w:rPr>
              <w:t>11.</w:t>
            </w:r>
          </w:p>
        </w:tc>
        <w:tc>
          <w:tcPr>
            <w:tcW w:w="713" w:type="dxa"/>
            <w:tcBorders>
              <w:right w:val="dotted" w:sz="4" w:space="0" w:color="auto"/>
            </w:tcBorders>
            <w:shd w:val="clear" w:color="auto" w:fill="DFDFD7"/>
            <w:vAlign w:val="center"/>
          </w:tcPr>
          <w:p w14:paraId="2BC6645F"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75056241"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6A975E55"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4C0AD37F" w14:textId="77777777" w:rsidR="00470BE0" w:rsidRDefault="00470BE0"/>
        </w:tc>
        <w:tc>
          <w:tcPr>
            <w:tcW w:w="713" w:type="dxa"/>
            <w:tcBorders>
              <w:right w:val="dotted" w:sz="4" w:space="0" w:color="auto"/>
            </w:tcBorders>
            <w:shd w:val="clear" w:color="auto" w:fill="DFDFD7"/>
            <w:vAlign w:val="center"/>
          </w:tcPr>
          <w:p w14:paraId="56608933" w14:textId="77777777" w:rsidR="00470BE0" w:rsidRDefault="00050870">
            <w:r>
              <w:rPr>
                <w:rFonts w:eastAsia="Arial"/>
                <w:b/>
                <w:sz w:val="16"/>
              </w:rPr>
              <w:t>(b)</w:t>
            </w:r>
          </w:p>
        </w:tc>
        <w:tc>
          <w:tcPr>
            <w:tcW w:w="1427" w:type="dxa"/>
            <w:shd w:val="clear" w:color="auto" w:fill="DFDFD7"/>
          </w:tcPr>
          <w:p w14:paraId="507C501A" w14:textId="77777777" w:rsidR="00470BE0" w:rsidRDefault="00470BE0"/>
        </w:tc>
        <w:tc>
          <w:tcPr>
            <w:tcW w:w="1427" w:type="dxa"/>
            <w:shd w:val="clear" w:color="auto" w:fill="DFDFD7"/>
          </w:tcPr>
          <w:p w14:paraId="4C19E8D6" w14:textId="77777777" w:rsidR="00470BE0" w:rsidRDefault="00470BE0"/>
        </w:tc>
        <w:tc>
          <w:tcPr>
            <w:tcW w:w="1427" w:type="dxa"/>
            <w:shd w:val="clear" w:color="auto" w:fill="DFDFD7"/>
          </w:tcPr>
          <w:p w14:paraId="19062918" w14:textId="77777777" w:rsidR="00470BE0" w:rsidRDefault="00470BE0"/>
        </w:tc>
        <w:tc>
          <w:tcPr>
            <w:tcW w:w="1427" w:type="dxa"/>
            <w:shd w:val="clear" w:color="auto" w:fill="DFDFD7"/>
          </w:tcPr>
          <w:p w14:paraId="1C633EE9" w14:textId="77777777" w:rsidR="00470BE0" w:rsidRDefault="00470BE0"/>
        </w:tc>
      </w:tr>
      <w:tr w:rsidR="00470BE0" w:rsidRPr="00E41C98" w14:paraId="00AA1916" w14:textId="77777777">
        <w:trPr>
          <w:trHeight w:val="440"/>
        </w:trPr>
        <w:tc>
          <w:tcPr>
            <w:tcW w:w="1427" w:type="dxa"/>
            <w:gridSpan w:val="2"/>
            <w:vMerge w:val="restart"/>
          </w:tcPr>
          <w:p w14:paraId="5DABC91F" w14:textId="77777777" w:rsidR="00470BE0" w:rsidRDefault="00470BE0"/>
        </w:tc>
        <w:tc>
          <w:tcPr>
            <w:tcW w:w="1427" w:type="dxa"/>
            <w:gridSpan w:val="2"/>
            <w:tcBorders>
              <w:bottom w:val="dotted" w:sz="4" w:space="0" w:color="auto"/>
            </w:tcBorders>
          </w:tcPr>
          <w:p w14:paraId="224F96AF" w14:textId="77777777" w:rsidR="00470BE0" w:rsidRDefault="00470BE0">
            <w:pPr>
              <w:jc w:val="left"/>
              <w:divId w:val="1"/>
              <w:rPr>
                <w:b/>
                <w:sz w:val="16"/>
              </w:rPr>
            </w:pPr>
          </w:p>
          <w:p w14:paraId="62548B0B" w14:textId="77777777" w:rsidR="00470BE0" w:rsidRDefault="00050870">
            <w:pPr>
              <w:jc w:val="left"/>
              <w:divId w:val="1"/>
              <w:rPr>
                <w:b/>
                <w:sz w:val="16"/>
              </w:rPr>
            </w:pPr>
            <w:r>
              <w:rPr>
                <w:b/>
                <w:sz w:val="16"/>
              </w:rPr>
              <w:t>Plant: intensity of green coloration of foliage</w:t>
            </w:r>
          </w:p>
          <w:p w14:paraId="60670C2C" w14:textId="77777777" w:rsidR="00470BE0" w:rsidRDefault="00470BE0"/>
        </w:tc>
        <w:tc>
          <w:tcPr>
            <w:tcW w:w="1427" w:type="dxa"/>
            <w:gridSpan w:val="2"/>
            <w:tcBorders>
              <w:bottom w:val="dotted" w:sz="4" w:space="0" w:color="auto"/>
            </w:tcBorders>
          </w:tcPr>
          <w:p w14:paraId="0CB929F3" w14:textId="77777777" w:rsidR="00470BE0" w:rsidRPr="0074300F" w:rsidRDefault="00470BE0"/>
        </w:tc>
        <w:tc>
          <w:tcPr>
            <w:tcW w:w="1427" w:type="dxa"/>
            <w:tcBorders>
              <w:bottom w:val="dotted" w:sz="4" w:space="0" w:color="auto"/>
            </w:tcBorders>
          </w:tcPr>
          <w:p w14:paraId="49D7B6D7" w14:textId="77777777" w:rsidR="00470BE0" w:rsidRPr="0074300F" w:rsidRDefault="00470BE0"/>
        </w:tc>
        <w:tc>
          <w:tcPr>
            <w:tcW w:w="1427" w:type="dxa"/>
            <w:tcBorders>
              <w:bottom w:val="dotted" w:sz="4" w:space="0" w:color="auto"/>
            </w:tcBorders>
          </w:tcPr>
          <w:p w14:paraId="0B52C019" w14:textId="77777777" w:rsidR="00470BE0" w:rsidRPr="0074300F" w:rsidRDefault="00470BE0"/>
        </w:tc>
        <w:tc>
          <w:tcPr>
            <w:tcW w:w="1427" w:type="dxa"/>
            <w:tcBorders>
              <w:bottom w:val="dotted" w:sz="4" w:space="0" w:color="auto"/>
            </w:tcBorders>
          </w:tcPr>
          <w:p w14:paraId="00A0425F" w14:textId="77777777" w:rsidR="00470BE0" w:rsidRPr="0074300F" w:rsidRDefault="00470BE0"/>
        </w:tc>
        <w:tc>
          <w:tcPr>
            <w:tcW w:w="1427" w:type="dxa"/>
            <w:tcBorders>
              <w:bottom w:val="dotted" w:sz="4" w:space="0" w:color="auto"/>
            </w:tcBorders>
          </w:tcPr>
          <w:p w14:paraId="1F1EEE56" w14:textId="77777777" w:rsidR="00470BE0" w:rsidRPr="0074300F" w:rsidRDefault="00470BE0"/>
        </w:tc>
      </w:tr>
      <w:tr w:rsidR="00470BE0" w14:paraId="66CA4E7D" w14:textId="77777777">
        <w:trPr>
          <w:trHeight w:val="320"/>
        </w:trPr>
        <w:tc>
          <w:tcPr>
            <w:tcW w:w="1427" w:type="dxa"/>
            <w:gridSpan w:val="2"/>
            <w:vMerge/>
          </w:tcPr>
          <w:p w14:paraId="189116AE" w14:textId="77777777" w:rsidR="00470BE0" w:rsidRPr="0074300F" w:rsidRDefault="00470BE0"/>
        </w:tc>
        <w:tc>
          <w:tcPr>
            <w:tcW w:w="1427" w:type="dxa"/>
            <w:gridSpan w:val="2"/>
            <w:tcBorders>
              <w:bottom w:val="dotted" w:sz="4" w:space="0" w:color="auto"/>
            </w:tcBorders>
            <w:vAlign w:val="center"/>
          </w:tcPr>
          <w:p w14:paraId="111FDD74" w14:textId="77777777" w:rsidR="00470BE0" w:rsidRDefault="00050870">
            <w:pPr>
              <w:jc w:val="left"/>
              <w:divId w:val="1"/>
            </w:pPr>
            <w:r>
              <w:rPr>
                <w:sz w:val="16"/>
              </w:rPr>
              <w:t>very light</w:t>
            </w:r>
          </w:p>
        </w:tc>
        <w:tc>
          <w:tcPr>
            <w:tcW w:w="1427" w:type="dxa"/>
            <w:gridSpan w:val="2"/>
            <w:tcBorders>
              <w:bottom w:val="dotted" w:sz="4" w:space="0" w:color="auto"/>
            </w:tcBorders>
            <w:vAlign w:val="center"/>
          </w:tcPr>
          <w:p w14:paraId="0E7F765F" w14:textId="77777777" w:rsidR="00470BE0" w:rsidRDefault="00470BE0"/>
        </w:tc>
        <w:tc>
          <w:tcPr>
            <w:tcW w:w="1427" w:type="dxa"/>
            <w:tcBorders>
              <w:bottom w:val="dotted" w:sz="4" w:space="0" w:color="auto"/>
            </w:tcBorders>
            <w:vAlign w:val="center"/>
          </w:tcPr>
          <w:p w14:paraId="4AECDC13" w14:textId="77777777" w:rsidR="00470BE0" w:rsidRDefault="00470BE0"/>
        </w:tc>
        <w:tc>
          <w:tcPr>
            <w:tcW w:w="1427" w:type="dxa"/>
            <w:tcBorders>
              <w:bottom w:val="dotted" w:sz="4" w:space="0" w:color="auto"/>
            </w:tcBorders>
            <w:vAlign w:val="center"/>
          </w:tcPr>
          <w:p w14:paraId="7BC39C44" w14:textId="77777777" w:rsidR="00470BE0" w:rsidRDefault="00470BE0"/>
        </w:tc>
        <w:tc>
          <w:tcPr>
            <w:tcW w:w="1427" w:type="dxa"/>
            <w:tcBorders>
              <w:bottom w:val="dotted" w:sz="4" w:space="0" w:color="auto"/>
            </w:tcBorders>
            <w:vAlign w:val="center"/>
          </w:tcPr>
          <w:p w14:paraId="1A4ED4F7" w14:textId="77777777" w:rsidR="00470BE0" w:rsidRDefault="00470BE0"/>
        </w:tc>
        <w:tc>
          <w:tcPr>
            <w:tcW w:w="1427" w:type="dxa"/>
            <w:tcBorders>
              <w:bottom w:val="dotted" w:sz="4" w:space="0" w:color="auto"/>
            </w:tcBorders>
            <w:vAlign w:val="center"/>
          </w:tcPr>
          <w:p w14:paraId="5D4CCFBC" w14:textId="77777777" w:rsidR="00470BE0" w:rsidRDefault="00050870">
            <w:pPr>
              <w:jc w:val="center"/>
              <w:divId w:val="1"/>
            </w:pPr>
            <w:r>
              <w:rPr>
                <w:rFonts w:eastAsia="Arial"/>
                <w:sz w:val="16"/>
              </w:rPr>
              <w:t xml:space="preserve">1 </w:t>
            </w:r>
          </w:p>
        </w:tc>
      </w:tr>
      <w:tr w:rsidR="00470BE0" w14:paraId="04726D01" w14:textId="77777777">
        <w:trPr>
          <w:trHeight w:val="320"/>
        </w:trPr>
        <w:tc>
          <w:tcPr>
            <w:tcW w:w="1427" w:type="dxa"/>
            <w:gridSpan w:val="2"/>
            <w:vMerge/>
          </w:tcPr>
          <w:p w14:paraId="7A320087" w14:textId="77777777" w:rsidR="00470BE0" w:rsidRDefault="00470BE0"/>
        </w:tc>
        <w:tc>
          <w:tcPr>
            <w:tcW w:w="1427" w:type="dxa"/>
            <w:gridSpan w:val="2"/>
            <w:tcBorders>
              <w:bottom w:val="dotted" w:sz="4" w:space="0" w:color="auto"/>
            </w:tcBorders>
            <w:vAlign w:val="center"/>
          </w:tcPr>
          <w:p w14:paraId="6B4B2331" w14:textId="77777777" w:rsidR="00470BE0" w:rsidRDefault="00050870">
            <w:pPr>
              <w:jc w:val="left"/>
              <w:divId w:val="1"/>
            </w:pPr>
            <w:r>
              <w:rPr>
                <w:sz w:val="16"/>
              </w:rPr>
              <w:t>very light to light</w:t>
            </w:r>
          </w:p>
        </w:tc>
        <w:tc>
          <w:tcPr>
            <w:tcW w:w="1427" w:type="dxa"/>
            <w:gridSpan w:val="2"/>
            <w:tcBorders>
              <w:bottom w:val="dotted" w:sz="4" w:space="0" w:color="auto"/>
            </w:tcBorders>
            <w:vAlign w:val="center"/>
          </w:tcPr>
          <w:p w14:paraId="3C91FB39" w14:textId="77777777" w:rsidR="00470BE0" w:rsidRDefault="00470BE0"/>
        </w:tc>
        <w:tc>
          <w:tcPr>
            <w:tcW w:w="1427" w:type="dxa"/>
            <w:tcBorders>
              <w:bottom w:val="dotted" w:sz="4" w:space="0" w:color="auto"/>
            </w:tcBorders>
            <w:vAlign w:val="center"/>
          </w:tcPr>
          <w:p w14:paraId="475F8D41" w14:textId="77777777" w:rsidR="00470BE0" w:rsidRDefault="00470BE0"/>
        </w:tc>
        <w:tc>
          <w:tcPr>
            <w:tcW w:w="1427" w:type="dxa"/>
            <w:tcBorders>
              <w:bottom w:val="dotted" w:sz="4" w:space="0" w:color="auto"/>
            </w:tcBorders>
            <w:vAlign w:val="center"/>
          </w:tcPr>
          <w:p w14:paraId="37BABE65" w14:textId="77777777" w:rsidR="00470BE0" w:rsidRDefault="00470BE0"/>
        </w:tc>
        <w:tc>
          <w:tcPr>
            <w:tcW w:w="1427" w:type="dxa"/>
            <w:tcBorders>
              <w:bottom w:val="dotted" w:sz="4" w:space="0" w:color="auto"/>
            </w:tcBorders>
            <w:vAlign w:val="center"/>
          </w:tcPr>
          <w:p w14:paraId="122702FC" w14:textId="77777777" w:rsidR="00470BE0" w:rsidRDefault="00470BE0"/>
        </w:tc>
        <w:tc>
          <w:tcPr>
            <w:tcW w:w="1427" w:type="dxa"/>
            <w:tcBorders>
              <w:bottom w:val="dotted" w:sz="4" w:space="0" w:color="auto"/>
            </w:tcBorders>
            <w:vAlign w:val="center"/>
          </w:tcPr>
          <w:p w14:paraId="7DAA2C4C" w14:textId="77777777" w:rsidR="00470BE0" w:rsidRDefault="00050870">
            <w:pPr>
              <w:jc w:val="center"/>
              <w:divId w:val="1"/>
            </w:pPr>
            <w:r>
              <w:rPr>
                <w:rFonts w:eastAsia="Arial"/>
                <w:sz w:val="16"/>
              </w:rPr>
              <w:t xml:space="preserve">2 </w:t>
            </w:r>
          </w:p>
        </w:tc>
      </w:tr>
      <w:tr w:rsidR="00470BE0" w14:paraId="450E2FA7" w14:textId="77777777">
        <w:trPr>
          <w:trHeight w:val="320"/>
        </w:trPr>
        <w:tc>
          <w:tcPr>
            <w:tcW w:w="1427" w:type="dxa"/>
            <w:gridSpan w:val="2"/>
            <w:vMerge/>
          </w:tcPr>
          <w:p w14:paraId="34CC698D" w14:textId="77777777" w:rsidR="00470BE0" w:rsidRDefault="00470BE0"/>
        </w:tc>
        <w:tc>
          <w:tcPr>
            <w:tcW w:w="1427" w:type="dxa"/>
            <w:gridSpan w:val="2"/>
            <w:tcBorders>
              <w:bottom w:val="dotted" w:sz="4" w:space="0" w:color="auto"/>
            </w:tcBorders>
            <w:vAlign w:val="center"/>
          </w:tcPr>
          <w:p w14:paraId="20FA03D1" w14:textId="77777777" w:rsidR="00470BE0" w:rsidRDefault="00050870">
            <w:pPr>
              <w:jc w:val="left"/>
              <w:divId w:val="1"/>
            </w:pPr>
            <w:r>
              <w:rPr>
                <w:sz w:val="16"/>
              </w:rPr>
              <w:t>light</w:t>
            </w:r>
          </w:p>
        </w:tc>
        <w:tc>
          <w:tcPr>
            <w:tcW w:w="1427" w:type="dxa"/>
            <w:gridSpan w:val="2"/>
            <w:tcBorders>
              <w:bottom w:val="dotted" w:sz="4" w:space="0" w:color="auto"/>
            </w:tcBorders>
            <w:vAlign w:val="center"/>
          </w:tcPr>
          <w:p w14:paraId="3271283E" w14:textId="0683ACCE" w:rsidR="00470BE0" w:rsidRDefault="00470BE0">
            <w:pPr>
              <w:jc w:val="left"/>
              <w:divId w:val="1"/>
            </w:pPr>
          </w:p>
        </w:tc>
        <w:tc>
          <w:tcPr>
            <w:tcW w:w="1427" w:type="dxa"/>
            <w:tcBorders>
              <w:bottom w:val="dotted" w:sz="4" w:space="0" w:color="auto"/>
            </w:tcBorders>
            <w:vAlign w:val="center"/>
          </w:tcPr>
          <w:p w14:paraId="3A2198A8" w14:textId="1046C86D" w:rsidR="00470BE0" w:rsidRDefault="00470BE0">
            <w:pPr>
              <w:jc w:val="left"/>
              <w:divId w:val="1"/>
            </w:pPr>
          </w:p>
        </w:tc>
        <w:tc>
          <w:tcPr>
            <w:tcW w:w="1427" w:type="dxa"/>
            <w:tcBorders>
              <w:bottom w:val="dotted" w:sz="4" w:space="0" w:color="auto"/>
            </w:tcBorders>
            <w:vAlign w:val="center"/>
          </w:tcPr>
          <w:p w14:paraId="35EA3F78" w14:textId="57E1E624" w:rsidR="00470BE0" w:rsidRDefault="00470BE0">
            <w:pPr>
              <w:jc w:val="left"/>
              <w:divId w:val="1"/>
            </w:pPr>
          </w:p>
        </w:tc>
        <w:tc>
          <w:tcPr>
            <w:tcW w:w="1427" w:type="dxa"/>
            <w:tcBorders>
              <w:bottom w:val="dotted" w:sz="4" w:space="0" w:color="auto"/>
            </w:tcBorders>
            <w:vAlign w:val="center"/>
          </w:tcPr>
          <w:p w14:paraId="7691C1A5" w14:textId="77777777" w:rsidR="00470BE0" w:rsidRDefault="00050870">
            <w:pPr>
              <w:jc w:val="left"/>
              <w:divId w:val="1"/>
            </w:pPr>
            <w:r>
              <w:rPr>
                <w:sz w:val="16"/>
              </w:rPr>
              <w:t>Atlas</w:t>
            </w:r>
          </w:p>
        </w:tc>
        <w:tc>
          <w:tcPr>
            <w:tcW w:w="1427" w:type="dxa"/>
            <w:tcBorders>
              <w:bottom w:val="dotted" w:sz="4" w:space="0" w:color="auto"/>
            </w:tcBorders>
            <w:vAlign w:val="center"/>
          </w:tcPr>
          <w:p w14:paraId="50BEDC17" w14:textId="77777777" w:rsidR="00470BE0" w:rsidRDefault="00050870">
            <w:pPr>
              <w:jc w:val="center"/>
              <w:divId w:val="1"/>
            </w:pPr>
            <w:r>
              <w:rPr>
                <w:rFonts w:eastAsia="Arial"/>
                <w:sz w:val="16"/>
              </w:rPr>
              <w:t xml:space="preserve">3 </w:t>
            </w:r>
          </w:p>
        </w:tc>
      </w:tr>
      <w:tr w:rsidR="00470BE0" w14:paraId="1CB6471F" w14:textId="77777777">
        <w:trPr>
          <w:trHeight w:val="320"/>
        </w:trPr>
        <w:tc>
          <w:tcPr>
            <w:tcW w:w="1427" w:type="dxa"/>
            <w:gridSpan w:val="2"/>
            <w:vMerge/>
          </w:tcPr>
          <w:p w14:paraId="4C46F694" w14:textId="77777777" w:rsidR="00470BE0" w:rsidRDefault="00470BE0"/>
        </w:tc>
        <w:tc>
          <w:tcPr>
            <w:tcW w:w="1427" w:type="dxa"/>
            <w:gridSpan w:val="2"/>
            <w:tcBorders>
              <w:bottom w:val="dotted" w:sz="4" w:space="0" w:color="auto"/>
            </w:tcBorders>
            <w:vAlign w:val="center"/>
          </w:tcPr>
          <w:p w14:paraId="596E6E98" w14:textId="77777777" w:rsidR="00470BE0" w:rsidRDefault="00050870">
            <w:pPr>
              <w:jc w:val="left"/>
              <w:divId w:val="1"/>
            </w:pPr>
            <w:r>
              <w:rPr>
                <w:sz w:val="16"/>
              </w:rPr>
              <w:t>light to medium</w:t>
            </w:r>
          </w:p>
        </w:tc>
        <w:tc>
          <w:tcPr>
            <w:tcW w:w="1427" w:type="dxa"/>
            <w:gridSpan w:val="2"/>
            <w:tcBorders>
              <w:bottom w:val="dotted" w:sz="4" w:space="0" w:color="auto"/>
            </w:tcBorders>
            <w:vAlign w:val="center"/>
          </w:tcPr>
          <w:p w14:paraId="7C95AD75" w14:textId="77777777" w:rsidR="00470BE0" w:rsidRDefault="00470BE0"/>
        </w:tc>
        <w:tc>
          <w:tcPr>
            <w:tcW w:w="1427" w:type="dxa"/>
            <w:tcBorders>
              <w:bottom w:val="dotted" w:sz="4" w:space="0" w:color="auto"/>
            </w:tcBorders>
            <w:vAlign w:val="center"/>
          </w:tcPr>
          <w:p w14:paraId="152C6575" w14:textId="77777777" w:rsidR="00470BE0" w:rsidRDefault="00470BE0"/>
        </w:tc>
        <w:tc>
          <w:tcPr>
            <w:tcW w:w="1427" w:type="dxa"/>
            <w:tcBorders>
              <w:bottom w:val="dotted" w:sz="4" w:space="0" w:color="auto"/>
            </w:tcBorders>
            <w:vAlign w:val="center"/>
          </w:tcPr>
          <w:p w14:paraId="633CE808" w14:textId="77777777" w:rsidR="00470BE0" w:rsidRDefault="00470BE0"/>
        </w:tc>
        <w:tc>
          <w:tcPr>
            <w:tcW w:w="1427" w:type="dxa"/>
            <w:tcBorders>
              <w:bottom w:val="dotted" w:sz="4" w:space="0" w:color="auto"/>
            </w:tcBorders>
            <w:vAlign w:val="center"/>
          </w:tcPr>
          <w:p w14:paraId="329E7364" w14:textId="77777777" w:rsidR="00470BE0" w:rsidRDefault="00470BE0"/>
        </w:tc>
        <w:tc>
          <w:tcPr>
            <w:tcW w:w="1427" w:type="dxa"/>
            <w:tcBorders>
              <w:bottom w:val="dotted" w:sz="4" w:space="0" w:color="auto"/>
            </w:tcBorders>
            <w:vAlign w:val="center"/>
          </w:tcPr>
          <w:p w14:paraId="03BDA02B" w14:textId="77777777" w:rsidR="00470BE0" w:rsidRDefault="00050870">
            <w:pPr>
              <w:jc w:val="center"/>
              <w:divId w:val="1"/>
            </w:pPr>
            <w:r>
              <w:rPr>
                <w:rFonts w:eastAsia="Arial"/>
                <w:sz w:val="16"/>
              </w:rPr>
              <w:t xml:space="preserve">4 </w:t>
            </w:r>
          </w:p>
        </w:tc>
      </w:tr>
      <w:tr w:rsidR="00470BE0" w14:paraId="65768DB0" w14:textId="77777777">
        <w:trPr>
          <w:trHeight w:val="320"/>
        </w:trPr>
        <w:tc>
          <w:tcPr>
            <w:tcW w:w="1427" w:type="dxa"/>
            <w:gridSpan w:val="2"/>
            <w:vMerge/>
          </w:tcPr>
          <w:p w14:paraId="17D33E44" w14:textId="77777777" w:rsidR="00470BE0" w:rsidRDefault="00470BE0"/>
        </w:tc>
        <w:tc>
          <w:tcPr>
            <w:tcW w:w="1427" w:type="dxa"/>
            <w:gridSpan w:val="2"/>
            <w:tcBorders>
              <w:bottom w:val="dotted" w:sz="4" w:space="0" w:color="auto"/>
            </w:tcBorders>
            <w:vAlign w:val="center"/>
          </w:tcPr>
          <w:p w14:paraId="1E086D8E"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445F9290" w14:textId="73C1AD69" w:rsidR="00470BE0" w:rsidRDefault="00470BE0">
            <w:pPr>
              <w:jc w:val="left"/>
              <w:divId w:val="1"/>
            </w:pPr>
          </w:p>
        </w:tc>
        <w:tc>
          <w:tcPr>
            <w:tcW w:w="1427" w:type="dxa"/>
            <w:tcBorders>
              <w:bottom w:val="dotted" w:sz="4" w:space="0" w:color="auto"/>
            </w:tcBorders>
            <w:vAlign w:val="center"/>
          </w:tcPr>
          <w:p w14:paraId="21867E13" w14:textId="1B750807" w:rsidR="00470BE0" w:rsidRDefault="00470BE0">
            <w:pPr>
              <w:jc w:val="left"/>
              <w:divId w:val="1"/>
            </w:pPr>
          </w:p>
        </w:tc>
        <w:tc>
          <w:tcPr>
            <w:tcW w:w="1427" w:type="dxa"/>
            <w:tcBorders>
              <w:bottom w:val="dotted" w:sz="4" w:space="0" w:color="auto"/>
            </w:tcBorders>
            <w:vAlign w:val="center"/>
          </w:tcPr>
          <w:p w14:paraId="3F9F57A0" w14:textId="04891EF3" w:rsidR="00470BE0" w:rsidRDefault="00470BE0">
            <w:pPr>
              <w:jc w:val="left"/>
              <w:divId w:val="1"/>
            </w:pPr>
          </w:p>
        </w:tc>
        <w:tc>
          <w:tcPr>
            <w:tcW w:w="1427" w:type="dxa"/>
            <w:tcBorders>
              <w:bottom w:val="dotted" w:sz="4" w:space="0" w:color="auto"/>
            </w:tcBorders>
            <w:vAlign w:val="center"/>
          </w:tcPr>
          <w:p w14:paraId="5EF15BDB" w14:textId="77777777" w:rsidR="00470BE0" w:rsidRDefault="00050870">
            <w:pPr>
              <w:jc w:val="left"/>
              <w:divId w:val="1"/>
            </w:pPr>
            <w:proofErr w:type="spellStart"/>
            <w:r>
              <w:rPr>
                <w:sz w:val="16"/>
              </w:rPr>
              <w:t>Vegalim</w:t>
            </w:r>
            <w:proofErr w:type="spellEnd"/>
          </w:p>
        </w:tc>
        <w:tc>
          <w:tcPr>
            <w:tcW w:w="1427" w:type="dxa"/>
            <w:tcBorders>
              <w:bottom w:val="dotted" w:sz="4" w:space="0" w:color="auto"/>
            </w:tcBorders>
            <w:vAlign w:val="center"/>
          </w:tcPr>
          <w:p w14:paraId="6C5DCC61" w14:textId="77777777" w:rsidR="00470BE0" w:rsidRDefault="00050870">
            <w:pPr>
              <w:jc w:val="center"/>
              <w:divId w:val="1"/>
            </w:pPr>
            <w:r>
              <w:rPr>
                <w:rFonts w:eastAsia="Arial"/>
                <w:sz w:val="16"/>
              </w:rPr>
              <w:t xml:space="preserve">5 </w:t>
            </w:r>
          </w:p>
        </w:tc>
      </w:tr>
      <w:tr w:rsidR="00470BE0" w14:paraId="7B154C97" w14:textId="77777777">
        <w:trPr>
          <w:trHeight w:val="320"/>
        </w:trPr>
        <w:tc>
          <w:tcPr>
            <w:tcW w:w="1427" w:type="dxa"/>
            <w:gridSpan w:val="2"/>
            <w:vMerge/>
          </w:tcPr>
          <w:p w14:paraId="10267ADF" w14:textId="77777777" w:rsidR="00470BE0" w:rsidRDefault="00470BE0"/>
        </w:tc>
        <w:tc>
          <w:tcPr>
            <w:tcW w:w="1427" w:type="dxa"/>
            <w:gridSpan w:val="2"/>
            <w:tcBorders>
              <w:bottom w:val="dotted" w:sz="4" w:space="0" w:color="auto"/>
            </w:tcBorders>
            <w:vAlign w:val="center"/>
          </w:tcPr>
          <w:p w14:paraId="2F448000" w14:textId="77777777" w:rsidR="00470BE0" w:rsidRDefault="00050870">
            <w:pPr>
              <w:jc w:val="left"/>
              <w:divId w:val="1"/>
            </w:pPr>
            <w:r>
              <w:rPr>
                <w:sz w:val="16"/>
              </w:rPr>
              <w:t>medium to dark</w:t>
            </w:r>
          </w:p>
        </w:tc>
        <w:tc>
          <w:tcPr>
            <w:tcW w:w="1427" w:type="dxa"/>
            <w:gridSpan w:val="2"/>
            <w:tcBorders>
              <w:bottom w:val="dotted" w:sz="4" w:space="0" w:color="auto"/>
            </w:tcBorders>
            <w:vAlign w:val="center"/>
          </w:tcPr>
          <w:p w14:paraId="71EF424F" w14:textId="77777777" w:rsidR="00470BE0" w:rsidRDefault="00470BE0"/>
        </w:tc>
        <w:tc>
          <w:tcPr>
            <w:tcW w:w="1427" w:type="dxa"/>
            <w:tcBorders>
              <w:bottom w:val="dotted" w:sz="4" w:space="0" w:color="auto"/>
            </w:tcBorders>
            <w:vAlign w:val="center"/>
          </w:tcPr>
          <w:p w14:paraId="02CFC764" w14:textId="77777777" w:rsidR="00470BE0" w:rsidRDefault="00470BE0"/>
        </w:tc>
        <w:tc>
          <w:tcPr>
            <w:tcW w:w="1427" w:type="dxa"/>
            <w:tcBorders>
              <w:bottom w:val="dotted" w:sz="4" w:space="0" w:color="auto"/>
            </w:tcBorders>
            <w:vAlign w:val="center"/>
          </w:tcPr>
          <w:p w14:paraId="7820F003" w14:textId="77777777" w:rsidR="00470BE0" w:rsidRDefault="00470BE0"/>
        </w:tc>
        <w:tc>
          <w:tcPr>
            <w:tcW w:w="1427" w:type="dxa"/>
            <w:tcBorders>
              <w:bottom w:val="dotted" w:sz="4" w:space="0" w:color="auto"/>
            </w:tcBorders>
            <w:vAlign w:val="center"/>
          </w:tcPr>
          <w:p w14:paraId="22A49523" w14:textId="77777777" w:rsidR="00470BE0" w:rsidRDefault="00470BE0"/>
        </w:tc>
        <w:tc>
          <w:tcPr>
            <w:tcW w:w="1427" w:type="dxa"/>
            <w:tcBorders>
              <w:bottom w:val="dotted" w:sz="4" w:space="0" w:color="auto"/>
            </w:tcBorders>
            <w:vAlign w:val="center"/>
          </w:tcPr>
          <w:p w14:paraId="1EFA1571" w14:textId="77777777" w:rsidR="00470BE0" w:rsidRDefault="00050870">
            <w:pPr>
              <w:jc w:val="center"/>
              <w:divId w:val="1"/>
            </w:pPr>
            <w:r>
              <w:rPr>
                <w:rFonts w:eastAsia="Arial"/>
                <w:sz w:val="16"/>
              </w:rPr>
              <w:t xml:space="preserve">6 </w:t>
            </w:r>
          </w:p>
        </w:tc>
      </w:tr>
      <w:tr w:rsidR="00470BE0" w14:paraId="61B6C4EC" w14:textId="77777777">
        <w:trPr>
          <w:trHeight w:val="320"/>
        </w:trPr>
        <w:tc>
          <w:tcPr>
            <w:tcW w:w="1427" w:type="dxa"/>
            <w:gridSpan w:val="2"/>
            <w:vMerge/>
          </w:tcPr>
          <w:p w14:paraId="7B283410" w14:textId="77777777" w:rsidR="00470BE0" w:rsidRDefault="00470BE0"/>
        </w:tc>
        <w:tc>
          <w:tcPr>
            <w:tcW w:w="1427" w:type="dxa"/>
            <w:gridSpan w:val="2"/>
            <w:tcBorders>
              <w:bottom w:val="dotted" w:sz="4" w:space="0" w:color="auto"/>
            </w:tcBorders>
            <w:vAlign w:val="center"/>
          </w:tcPr>
          <w:p w14:paraId="506249B7" w14:textId="77777777" w:rsidR="00470BE0" w:rsidRDefault="00050870">
            <w:pPr>
              <w:jc w:val="left"/>
              <w:divId w:val="1"/>
            </w:pPr>
            <w:r>
              <w:rPr>
                <w:sz w:val="16"/>
              </w:rPr>
              <w:t>dark</w:t>
            </w:r>
          </w:p>
        </w:tc>
        <w:tc>
          <w:tcPr>
            <w:tcW w:w="1427" w:type="dxa"/>
            <w:gridSpan w:val="2"/>
            <w:tcBorders>
              <w:bottom w:val="dotted" w:sz="4" w:space="0" w:color="auto"/>
            </w:tcBorders>
            <w:vAlign w:val="center"/>
          </w:tcPr>
          <w:p w14:paraId="65B2CDB7" w14:textId="09D4BA0B" w:rsidR="00470BE0" w:rsidRDefault="00470BE0">
            <w:pPr>
              <w:jc w:val="left"/>
              <w:divId w:val="1"/>
            </w:pPr>
          </w:p>
        </w:tc>
        <w:tc>
          <w:tcPr>
            <w:tcW w:w="1427" w:type="dxa"/>
            <w:tcBorders>
              <w:bottom w:val="dotted" w:sz="4" w:space="0" w:color="auto"/>
            </w:tcBorders>
            <w:vAlign w:val="center"/>
          </w:tcPr>
          <w:p w14:paraId="178AD653" w14:textId="2A75F214" w:rsidR="00470BE0" w:rsidRDefault="00470BE0">
            <w:pPr>
              <w:jc w:val="left"/>
              <w:divId w:val="1"/>
            </w:pPr>
          </w:p>
        </w:tc>
        <w:tc>
          <w:tcPr>
            <w:tcW w:w="1427" w:type="dxa"/>
            <w:tcBorders>
              <w:bottom w:val="dotted" w:sz="4" w:space="0" w:color="auto"/>
            </w:tcBorders>
            <w:vAlign w:val="center"/>
          </w:tcPr>
          <w:p w14:paraId="444CF6C2" w14:textId="6826902D" w:rsidR="00470BE0" w:rsidRDefault="00470BE0">
            <w:pPr>
              <w:jc w:val="left"/>
              <w:divId w:val="1"/>
            </w:pPr>
          </w:p>
        </w:tc>
        <w:tc>
          <w:tcPr>
            <w:tcW w:w="1427" w:type="dxa"/>
            <w:tcBorders>
              <w:bottom w:val="dotted" w:sz="4" w:space="0" w:color="auto"/>
            </w:tcBorders>
            <w:vAlign w:val="center"/>
          </w:tcPr>
          <w:p w14:paraId="57A34AB0" w14:textId="77777777" w:rsidR="00470BE0" w:rsidRDefault="00050870">
            <w:pPr>
              <w:jc w:val="left"/>
              <w:divId w:val="1"/>
            </w:pPr>
            <w:proofErr w:type="spellStart"/>
            <w:r>
              <w:rPr>
                <w:sz w:val="16"/>
              </w:rPr>
              <w:t>Avalim</w:t>
            </w:r>
            <w:proofErr w:type="spellEnd"/>
            <w:r>
              <w:rPr>
                <w:sz w:val="16"/>
              </w:rPr>
              <w:t xml:space="preserve">, </w:t>
            </w:r>
            <w:proofErr w:type="spellStart"/>
            <w:r>
              <w:rPr>
                <w:sz w:val="16"/>
              </w:rPr>
              <w:t>Grolim</w:t>
            </w:r>
            <w:proofErr w:type="spellEnd"/>
          </w:p>
        </w:tc>
        <w:tc>
          <w:tcPr>
            <w:tcW w:w="1427" w:type="dxa"/>
            <w:tcBorders>
              <w:bottom w:val="dotted" w:sz="4" w:space="0" w:color="auto"/>
            </w:tcBorders>
            <w:vAlign w:val="center"/>
          </w:tcPr>
          <w:p w14:paraId="2E753674" w14:textId="77777777" w:rsidR="00470BE0" w:rsidRDefault="00050870">
            <w:pPr>
              <w:jc w:val="center"/>
              <w:divId w:val="1"/>
            </w:pPr>
            <w:r>
              <w:rPr>
                <w:rFonts w:eastAsia="Arial"/>
                <w:sz w:val="16"/>
              </w:rPr>
              <w:t xml:space="preserve">7 </w:t>
            </w:r>
          </w:p>
        </w:tc>
      </w:tr>
      <w:tr w:rsidR="00470BE0" w14:paraId="0786CFFC" w14:textId="77777777">
        <w:trPr>
          <w:trHeight w:val="320"/>
        </w:trPr>
        <w:tc>
          <w:tcPr>
            <w:tcW w:w="1427" w:type="dxa"/>
            <w:gridSpan w:val="2"/>
            <w:vMerge/>
          </w:tcPr>
          <w:p w14:paraId="3BAD8832" w14:textId="77777777" w:rsidR="00470BE0" w:rsidRDefault="00470BE0"/>
        </w:tc>
        <w:tc>
          <w:tcPr>
            <w:tcW w:w="1427" w:type="dxa"/>
            <w:gridSpan w:val="2"/>
            <w:tcBorders>
              <w:bottom w:val="dotted" w:sz="4" w:space="0" w:color="auto"/>
            </w:tcBorders>
            <w:vAlign w:val="center"/>
          </w:tcPr>
          <w:p w14:paraId="0B4EC6AD" w14:textId="77777777" w:rsidR="00470BE0" w:rsidRDefault="00050870">
            <w:pPr>
              <w:jc w:val="left"/>
              <w:divId w:val="1"/>
            </w:pPr>
            <w:r>
              <w:rPr>
                <w:sz w:val="16"/>
              </w:rPr>
              <w:t>dark to very dark</w:t>
            </w:r>
          </w:p>
        </w:tc>
        <w:tc>
          <w:tcPr>
            <w:tcW w:w="1427" w:type="dxa"/>
            <w:gridSpan w:val="2"/>
            <w:tcBorders>
              <w:bottom w:val="dotted" w:sz="4" w:space="0" w:color="auto"/>
            </w:tcBorders>
            <w:vAlign w:val="center"/>
          </w:tcPr>
          <w:p w14:paraId="68288C86" w14:textId="77777777" w:rsidR="00470BE0" w:rsidRDefault="00470BE0"/>
        </w:tc>
        <w:tc>
          <w:tcPr>
            <w:tcW w:w="1427" w:type="dxa"/>
            <w:tcBorders>
              <w:bottom w:val="dotted" w:sz="4" w:space="0" w:color="auto"/>
            </w:tcBorders>
            <w:vAlign w:val="center"/>
          </w:tcPr>
          <w:p w14:paraId="76A3DAED" w14:textId="77777777" w:rsidR="00470BE0" w:rsidRDefault="00470BE0"/>
        </w:tc>
        <w:tc>
          <w:tcPr>
            <w:tcW w:w="1427" w:type="dxa"/>
            <w:tcBorders>
              <w:bottom w:val="dotted" w:sz="4" w:space="0" w:color="auto"/>
            </w:tcBorders>
            <w:vAlign w:val="center"/>
          </w:tcPr>
          <w:p w14:paraId="0712A5AB" w14:textId="77777777" w:rsidR="00470BE0" w:rsidRDefault="00470BE0"/>
        </w:tc>
        <w:tc>
          <w:tcPr>
            <w:tcW w:w="1427" w:type="dxa"/>
            <w:tcBorders>
              <w:bottom w:val="dotted" w:sz="4" w:space="0" w:color="auto"/>
            </w:tcBorders>
            <w:vAlign w:val="center"/>
          </w:tcPr>
          <w:p w14:paraId="716A566D" w14:textId="77777777" w:rsidR="00470BE0" w:rsidRDefault="00470BE0"/>
        </w:tc>
        <w:tc>
          <w:tcPr>
            <w:tcW w:w="1427" w:type="dxa"/>
            <w:tcBorders>
              <w:bottom w:val="dotted" w:sz="4" w:space="0" w:color="auto"/>
            </w:tcBorders>
            <w:vAlign w:val="center"/>
          </w:tcPr>
          <w:p w14:paraId="1782947A" w14:textId="77777777" w:rsidR="00470BE0" w:rsidRDefault="00050870">
            <w:pPr>
              <w:jc w:val="center"/>
              <w:divId w:val="1"/>
            </w:pPr>
            <w:r>
              <w:rPr>
                <w:rFonts w:eastAsia="Arial"/>
                <w:sz w:val="16"/>
              </w:rPr>
              <w:t xml:space="preserve">8 </w:t>
            </w:r>
          </w:p>
        </w:tc>
      </w:tr>
      <w:tr w:rsidR="00470BE0" w14:paraId="4BEB680D" w14:textId="77777777">
        <w:trPr>
          <w:trHeight w:val="320"/>
        </w:trPr>
        <w:tc>
          <w:tcPr>
            <w:tcW w:w="1427" w:type="dxa"/>
            <w:gridSpan w:val="2"/>
            <w:vMerge/>
          </w:tcPr>
          <w:p w14:paraId="59E5AAD8" w14:textId="77777777" w:rsidR="00470BE0" w:rsidRDefault="00470BE0"/>
        </w:tc>
        <w:tc>
          <w:tcPr>
            <w:tcW w:w="1427" w:type="dxa"/>
            <w:gridSpan w:val="2"/>
            <w:tcBorders>
              <w:bottom w:val="dotted" w:sz="4" w:space="0" w:color="auto"/>
            </w:tcBorders>
            <w:vAlign w:val="center"/>
          </w:tcPr>
          <w:p w14:paraId="5AD8186D" w14:textId="77777777" w:rsidR="00470BE0" w:rsidRDefault="00050870">
            <w:pPr>
              <w:jc w:val="left"/>
              <w:divId w:val="1"/>
            </w:pPr>
            <w:r>
              <w:rPr>
                <w:sz w:val="16"/>
              </w:rPr>
              <w:t>very dark</w:t>
            </w:r>
          </w:p>
        </w:tc>
        <w:tc>
          <w:tcPr>
            <w:tcW w:w="1427" w:type="dxa"/>
            <w:gridSpan w:val="2"/>
            <w:tcBorders>
              <w:bottom w:val="dotted" w:sz="4" w:space="0" w:color="auto"/>
            </w:tcBorders>
            <w:vAlign w:val="center"/>
          </w:tcPr>
          <w:p w14:paraId="2F2E0662" w14:textId="77777777" w:rsidR="00470BE0" w:rsidRDefault="00470BE0"/>
        </w:tc>
        <w:tc>
          <w:tcPr>
            <w:tcW w:w="1427" w:type="dxa"/>
            <w:tcBorders>
              <w:bottom w:val="dotted" w:sz="4" w:space="0" w:color="auto"/>
            </w:tcBorders>
            <w:vAlign w:val="center"/>
          </w:tcPr>
          <w:p w14:paraId="13B7AFF3" w14:textId="77777777" w:rsidR="00470BE0" w:rsidRDefault="00470BE0"/>
        </w:tc>
        <w:tc>
          <w:tcPr>
            <w:tcW w:w="1427" w:type="dxa"/>
            <w:tcBorders>
              <w:bottom w:val="dotted" w:sz="4" w:space="0" w:color="auto"/>
            </w:tcBorders>
            <w:vAlign w:val="center"/>
          </w:tcPr>
          <w:p w14:paraId="08E5C8A9" w14:textId="77777777" w:rsidR="00470BE0" w:rsidRDefault="00470BE0"/>
        </w:tc>
        <w:tc>
          <w:tcPr>
            <w:tcW w:w="1427" w:type="dxa"/>
            <w:tcBorders>
              <w:bottom w:val="dotted" w:sz="4" w:space="0" w:color="auto"/>
            </w:tcBorders>
            <w:vAlign w:val="center"/>
          </w:tcPr>
          <w:p w14:paraId="724FA487" w14:textId="77777777" w:rsidR="00470BE0" w:rsidRDefault="00470BE0"/>
        </w:tc>
        <w:tc>
          <w:tcPr>
            <w:tcW w:w="1427" w:type="dxa"/>
            <w:tcBorders>
              <w:bottom w:val="dotted" w:sz="4" w:space="0" w:color="auto"/>
            </w:tcBorders>
            <w:vAlign w:val="center"/>
          </w:tcPr>
          <w:p w14:paraId="7467C487" w14:textId="77777777" w:rsidR="00470BE0" w:rsidRDefault="00050870">
            <w:pPr>
              <w:jc w:val="center"/>
              <w:divId w:val="1"/>
            </w:pPr>
            <w:r>
              <w:rPr>
                <w:rFonts w:eastAsia="Arial"/>
                <w:sz w:val="16"/>
              </w:rPr>
              <w:t xml:space="preserve">9 </w:t>
            </w:r>
          </w:p>
        </w:tc>
      </w:tr>
      <w:tr w:rsidR="00470BE0" w14:paraId="6ACFC859" w14:textId="77777777">
        <w:trPr>
          <w:trHeight w:val="360"/>
        </w:trPr>
        <w:tc>
          <w:tcPr>
            <w:tcW w:w="713" w:type="dxa"/>
            <w:tcBorders>
              <w:right w:val="dotted" w:sz="4" w:space="0" w:color="auto"/>
            </w:tcBorders>
            <w:shd w:val="clear" w:color="auto" w:fill="DFDFD7"/>
            <w:vAlign w:val="center"/>
          </w:tcPr>
          <w:p w14:paraId="2103A20D" w14:textId="77777777" w:rsidR="00470BE0" w:rsidRDefault="00050870" w:rsidP="00E41C98">
            <w:pPr>
              <w:keepNext/>
            </w:pPr>
            <w:r>
              <w:rPr>
                <w:rFonts w:eastAsia="Arial"/>
                <w:b/>
                <w:sz w:val="16"/>
              </w:rPr>
              <w:lastRenderedPageBreak/>
              <w:t>12.</w:t>
            </w:r>
          </w:p>
        </w:tc>
        <w:tc>
          <w:tcPr>
            <w:tcW w:w="713" w:type="dxa"/>
            <w:tcBorders>
              <w:right w:val="dotted" w:sz="4" w:space="0" w:color="auto"/>
            </w:tcBorders>
            <w:shd w:val="clear" w:color="auto" w:fill="DFDFD7"/>
            <w:vAlign w:val="center"/>
          </w:tcPr>
          <w:p w14:paraId="236C92B5" w14:textId="77777777" w:rsidR="00470BE0" w:rsidRDefault="00050870" w:rsidP="00E41C98">
            <w:pPr>
              <w:keepNext/>
            </w:pPr>
            <w:r>
              <w:rPr>
                <w:rFonts w:eastAsia="Arial"/>
                <w:b/>
                <w:sz w:val="16"/>
              </w:rPr>
              <w:t>(*)</w:t>
            </w:r>
          </w:p>
        </w:tc>
        <w:tc>
          <w:tcPr>
            <w:tcW w:w="500" w:type="dxa"/>
            <w:tcBorders>
              <w:right w:val="dotted" w:sz="4" w:space="0" w:color="auto"/>
            </w:tcBorders>
            <w:shd w:val="clear" w:color="auto" w:fill="DFDFD7"/>
            <w:vAlign w:val="center"/>
          </w:tcPr>
          <w:p w14:paraId="1744F642" w14:textId="77777777" w:rsidR="00470BE0" w:rsidRDefault="00050870" w:rsidP="00E41C98">
            <w:pPr>
              <w:keepNext/>
            </w:pPr>
            <w:r>
              <w:rPr>
                <w:rFonts w:eastAsia="Arial"/>
                <w:b/>
                <w:sz w:val="16"/>
              </w:rPr>
              <w:t>QN</w:t>
            </w:r>
          </w:p>
        </w:tc>
        <w:tc>
          <w:tcPr>
            <w:tcW w:w="713" w:type="dxa"/>
            <w:tcBorders>
              <w:right w:val="dotted" w:sz="4" w:space="0" w:color="auto"/>
            </w:tcBorders>
            <w:shd w:val="clear" w:color="auto" w:fill="DFDFD7"/>
            <w:vAlign w:val="center"/>
          </w:tcPr>
          <w:p w14:paraId="4BA806E9" w14:textId="77777777" w:rsidR="00470BE0" w:rsidRDefault="00050870" w:rsidP="00E41C98">
            <w:pPr>
              <w:keepNext/>
            </w:pPr>
            <w:r>
              <w:rPr>
                <w:rFonts w:eastAsia="Arial"/>
                <w:b/>
                <w:sz w:val="16"/>
              </w:rPr>
              <w:t>MS/VG</w:t>
            </w:r>
          </w:p>
        </w:tc>
        <w:tc>
          <w:tcPr>
            <w:tcW w:w="500" w:type="dxa"/>
            <w:tcBorders>
              <w:right w:val="dotted" w:sz="4" w:space="0" w:color="auto"/>
            </w:tcBorders>
            <w:shd w:val="clear" w:color="auto" w:fill="DFDFD7"/>
            <w:vAlign w:val="center"/>
          </w:tcPr>
          <w:p w14:paraId="081DF6AF" w14:textId="77777777" w:rsidR="00470BE0" w:rsidRDefault="00050870" w:rsidP="00E41C98">
            <w:pPr>
              <w:keepNext/>
            </w:pPr>
            <w:r>
              <w:rPr>
                <w:rFonts w:eastAsia="Arial"/>
                <w:b/>
                <w:sz w:val="16"/>
              </w:rPr>
              <w:t>(+)</w:t>
            </w:r>
          </w:p>
        </w:tc>
        <w:tc>
          <w:tcPr>
            <w:tcW w:w="713" w:type="dxa"/>
            <w:tcBorders>
              <w:right w:val="dotted" w:sz="4" w:space="0" w:color="auto"/>
            </w:tcBorders>
            <w:shd w:val="clear" w:color="auto" w:fill="DFDFD7"/>
            <w:vAlign w:val="center"/>
          </w:tcPr>
          <w:p w14:paraId="008D497B" w14:textId="77777777" w:rsidR="00470BE0" w:rsidRDefault="00050870" w:rsidP="00E41C98">
            <w:pPr>
              <w:keepNext/>
            </w:pPr>
            <w:r>
              <w:rPr>
                <w:rFonts w:eastAsia="Arial"/>
                <w:b/>
                <w:sz w:val="16"/>
              </w:rPr>
              <w:t>(b)</w:t>
            </w:r>
          </w:p>
        </w:tc>
        <w:tc>
          <w:tcPr>
            <w:tcW w:w="1427" w:type="dxa"/>
            <w:shd w:val="clear" w:color="auto" w:fill="DFDFD7"/>
          </w:tcPr>
          <w:p w14:paraId="4748A61C" w14:textId="77777777" w:rsidR="00470BE0" w:rsidRDefault="00470BE0" w:rsidP="00E41C98">
            <w:pPr>
              <w:keepNext/>
            </w:pPr>
          </w:p>
        </w:tc>
        <w:tc>
          <w:tcPr>
            <w:tcW w:w="1427" w:type="dxa"/>
            <w:shd w:val="clear" w:color="auto" w:fill="DFDFD7"/>
          </w:tcPr>
          <w:p w14:paraId="49196361" w14:textId="77777777" w:rsidR="00470BE0" w:rsidRDefault="00470BE0" w:rsidP="00E41C98">
            <w:pPr>
              <w:keepNext/>
            </w:pPr>
          </w:p>
        </w:tc>
        <w:tc>
          <w:tcPr>
            <w:tcW w:w="1427" w:type="dxa"/>
            <w:shd w:val="clear" w:color="auto" w:fill="DFDFD7"/>
          </w:tcPr>
          <w:p w14:paraId="6E06520F" w14:textId="77777777" w:rsidR="00470BE0" w:rsidRDefault="00470BE0" w:rsidP="00E41C98">
            <w:pPr>
              <w:keepNext/>
            </w:pPr>
          </w:p>
        </w:tc>
        <w:tc>
          <w:tcPr>
            <w:tcW w:w="1427" w:type="dxa"/>
            <w:shd w:val="clear" w:color="auto" w:fill="DFDFD7"/>
          </w:tcPr>
          <w:p w14:paraId="0386F0C8" w14:textId="77777777" w:rsidR="00470BE0" w:rsidRDefault="00470BE0" w:rsidP="00E41C98">
            <w:pPr>
              <w:keepNext/>
            </w:pPr>
          </w:p>
        </w:tc>
      </w:tr>
      <w:tr w:rsidR="00470BE0" w14:paraId="501687B8" w14:textId="77777777">
        <w:trPr>
          <w:trHeight w:val="440"/>
        </w:trPr>
        <w:tc>
          <w:tcPr>
            <w:tcW w:w="1427" w:type="dxa"/>
            <w:gridSpan w:val="2"/>
            <w:vMerge w:val="restart"/>
          </w:tcPr>
          <w:p w14:paraId="4045F82A" w14:textId="77777777" w:rsidR="00470BE0" w:rsidRDefault="00470BE0" w:rsidP="00E41C98">
            <w:pPr>
              <w:keepNext/>
            </w:pPr>
          </w:p>
        </w:tc>
        <w:tc>
          <w:tcPr>
            <w:tcW w:w="1427" w:type="dxa"/>
            <w:gridSpan w:val="2"/>
            <w:tcBorders>
              <w:bottom w:val="dotted" w:sz="4" w:space="0" w:color="auto"/>
            </w:tcBorders>
          </w:tcPr>
          <w:p w14:paraId="574E4A95" w14:textId="77777777" w:rsidR="00470BE0" w:rsidRDefault="00470BE0" w:rsidP="00E41C98">
            <w:pPr>
              <w:keepNext/>
              <w:jc w:val="left"/>
              <w:divId w:val="1"/>
              <w:rPr>
                <w:b/>
                <w:sz w:val="16"/>
              </w:rPr>
            </w:pPr>
          </w:p>
          <w:p w14:paraId="71902279" w14:textId="77777777" w:rsidR="00470BE0" w:rsidRDefault="00050870" w:rsidP="00E41C98">
            <w:pPr>
              <w:keepNext/>
              <w:jc w:val="left"/>
              <w:divId w:val="1"/>
              <w:rPr>
                <w:b/>
                <w:sz w:val="16"/>
              </w:rPr>
            </w:pPr>
            <w:r>
              <w:rPr>
                <w:b/>
                <w:sz w:val="16"/>
              </w:rPr>
              <w:t>Stem: length</w:t>
            </w:r>
          </w:p>
          <w:p w14:paraId="41876ED3" w14:textId="77777777" w:rsidR="00470BE0" w:rsidRDefault="00470BE0" w:rsidP="00E41C98">
            <w:pPr>
              <w:keepNext/>
            </w:pPr>
          </w:p>
        </w:tc>
        <w:tc>
          <w:tcPr>
            <w:tcW w:w="1427" w:type="dxa"/>
            <w:gridSpan w:val="2"/>
            <w:tcBorders>
              <w:bottom w:val="dotted" w:sz="4" w:space="0" w:color="auto"/>
            </w:tcBorders>
          </w:tcPr>
          <w:p w14:paraId="5BD45633" w14:textId="77777777" w:rsidR="00470BE0" w:rsidRDefault="00470BE0" w:rsidP="00E41C98">
            <w:pPr>
              <w:keepNext/>
            </w:pPr>
          </w:p>
        </w:tc>
        <w:tc>
          <w:tcPr>
            <w:tcW w:w="1427" w:type="dxa"/>
            <w:tcBorders>
              <w:bottom w:val="dotted" w:sz="4" w:space="0" w:color="auto"/>
            </w:tcBorders>
          </w:tcPr>
          <w:p w14:paraId="08351FBE" w14:textId="77777777" w:rsidR="00470BE0" w:rsidRDefault="00470BE0" w:rsidP="00E41C98">
            <w:pPr>
              <w:keepNext/>
            </w:pPr>
          </w:p>
        </w:tc>
        <w:tc>
          <w:tcPr>
            <w:tcW w:w="1427" w:type="dxa"/>
            <w:tcBorders>
              <w:bottom w:val="dotted" w:sz="4" w:space="0" w:color="auto"/>
            </w:tcBorders>
          </w:tcPr>
          <w:p w14:paraId="61565625" w14:textId="77777777" w:rsidR="00470BE0" w:rsidRDefault="00470BE0" w:rsidP="00E41C98">
            <w:pPr>
              <w:keepNext/>
            </w:pPr>
          </w:p>
        </w:tc>
        <w:tc>
          <w:tcPr>
            <w:tcW w:w="1427" w:type="dxa"/>
            <w:tcBorders>
              <w:bottom w:val="dotted" w:sz="4" w:space="0" w:color="auto"/>
            </w:tcBorders>
          </w:tcPr>
          <w:p w14:paraId="4833C346" w14:textId="77777777" w:rsidR="00470BE0" w:rsidRDefault="00470BE0" w:rsidP="00E41C98">
            <w:pPr>
              <w:keepNext/>
            </w:pPr>
          </w:p>
        </w:tc>
        <w:tc>
          <w:tcPr>
            <w:tcW w:w="1427" w:type="dxa"/>
            <w:tcBorders>
              <w:bottom w:val="dotted" w:sz="4" w:space="0" w:color="auto"/>
            </w:tcBorders>
          </w:tcPr>
          <w:p w14:paraId="04D73B9C" w14:textId="77777777" w:rsidR="00470BE0" w:rsidRDefault="00470BE0" w:rsidP="00E41C98">
            <w:pPr>
              <w:keepNext/>
            </w:pPr>
          </w:p>
        </w:tc>
      </w:tr>
      <w:tr w:rsidR="00470BE0" w14:paraId="4B3410FD" w14:textId="77777777">
        <w:trPr>
          <w:trHeight w:val="320"/>
        </w:trPr>
        <w:tc>
          <w:tcPr>
            <w:tcW w:w="1427" w:type="dxa"/>
            <w:gridSpan w:val="2"/>
            <w:vMerge/>
          </w:tcPr>
          <w:p w14:paraId="0B617297" w14:textId="77777777" w:rsidR="00470BE0" w:rsidRDefault="00470BE0"/>
        </w:tc>
        <w:tc>
          <w:tcPr>
            <w:tcW w:w="1427" w:type="dxa"/>
            <w:gridSpan w:val="2"/>
            <w:tcBorders>
              <w:bottom w:val="dotted" w:sz="4" w:space="0" w:color="auto"/>
            </w:tcBorders>
            <w:vAlign w:val="center"/>
          </w:tcPr>
          <w:p w14:paraId="3475CF0B" w14:textId="77777777" w:rsidR="00470BE0" w:rsidRDefault="00050870">
            <w:pPr>
              <w:jc w:val="left"/>
              <w:divId w:val="1"/>
            </w:pPr>
            <w:r>
              <w:rPr>
                <w:sz w:val="16"/>
              </w:rPr>
              <w:t>very short</w:t>
            </w:r>
          </w:p>
        </w:tc>
        <w:tc>
          <w:tcPr>
            <w:tcW w:w="1427" w:type="dxa"/>
            <w:gridSpan w:val="2"/>
            <w:tcBorders>
              <w:bottom w:val="dotted" w:sz="4" w:space="0" w:color="auto"/>
            </w:tcBorders>
            <w:vAlign w:val="center"/>
          </w:tcPr>
          <w:p w14:paraId="269497B7" w14:textId="77777777" w:rsidR="00470BE0" w:rsidRDefault="00470BE0"/>
        </w:tc>
        <w:tc>
          <w:tcPr>
            <w:tcW w:w="1427" w:type="dxa"/>
            <w:tcBorders>
              <w:bottom w:val="dotted" w:sz="4" w:space="0" w:color="auto"/>
            </w:tcBorders>
            <w:vAlign w:val="center"/>
          </w:tcPr>
          <w:p w14:paraId="2D8CFC3B" w14:textId="77777777" w:rsidR="00470BE0" w:rsidRDefault="00470BE0"/>
        </w:tc>
        <w:tc>
          <w:tcPr>
            <w:tcW w:w="1427" w:type="dxa"/>
            <w:tcBorders>
              <w:bottom w:val="dotted" w:sz="4" w:space="0" w:color="auto"/>
            </w:tcBorders>
            <w:vAlign w:val="center"/>
          </w:tcPr>
          <w:p w14:paraId="14B5387B" w14:textId="77777777" w:rsidR="00470BE0" w:rsidRDefault="00470BE0"/>
        </w:tc>
        <w:tc>
          <w:tcPr>
            <w:tcW w:w="1427" w:type="dxa"/>
            <w:tcBorders>
              <w:bottom w:val="dotted" w:sz="4" w:space="0" w:color="auto"/>
            </w:tcBorders>
            <w:vAlign w:val="center"/>
          </w:tcPr>
          <w:p w14:paraId="07448062" w14:textId="77777777" w:rsidR="00470BE0" w:rsidRDefault="00470BE0"/>
        </w:tc>
        <w:tc>
          <w:tcPr>
            <w:tcW w:w="1427" w:type="dxa"/>
            <w:tcBorders>
              <w:bottom w:val="dotted" w:sz="4" w:space="0" w:color="auto"/>
            </w:tcBorders>
            <w:vAlign w:val="center"/>
          </w:tcPr>
          <w:p w14:paraId="69FDDDD5" w14:textId="77777777" w:rsidR="00470BE0" w:rsidRDefault="00050870">
            <w:pPr>
              <w:jc w:val="center"/>
              <w:divId w:val="1"/>
            </w:pPr>
            <w:r>
              <w:rPr>
                <w:rFonts w:eastAsia="Arial"/>
                <w:sz w:val="16"/>
              </w:rPr>
              <w:t xml:space="preserve">1 </w:t>
            </w:r>
          </w:p>
        </w:tc>
      </w:tr>
      <w:tr w:rsidR="00470BE0" w14:paraId="6B4D0388" w14:textId="77777777">
        <w:trPr>
          <w:trHeight w:val="320"/>
        </w:trPr>
        <w:tc>
          <w:tcPr>
            <w:tcW w:w="1427" w:type="dxa"/>
            <w:gridSpan w:val="2"/>
            <w:vMerge/>
          </w:tcPr>
          <w:p w14:paraId="277CA73B" w14:textId="77777777" w:rsidR="00470BE0" w:rsidRDefault="00470BE0"/>
        </w:tc>
        <w:tc>
          <w:tcPr>
            <w:tcW w:w="1427" w:type="dxa"/>
            <w:gridSpan w:val="2"/>
            <w:tcBorders>
              <w:bottom w:val="dotted" w:sz="4" w:space="0" w:color="auto"/>
            </w:tcBorders>
            <w:vAlign w:val="center"/>
          </w:tcPr>
          <w:p w14:paraId="74285CCB" w14:textId="77777777" w:rsidR="00470BE0" w:rsidRDefault="00050870">
            <w:pPr>
              <w:jc w:val="left"/>
              <w:divId w:val="1"/>
            </w:pPr>
            <w:r>
              <w:rPr>
                <w:sz w:val="16"/>
              </w:rPr>
              <w:t>very short to short</w:t>
            </w:r>
          </w:p>
        </w:tc>
        <w:tc>
          <w:tcPr>
            <w:tcW w:w="1427" w:type="dxa"/>
            <w:gridSpan w:val="2"/>
            <w:tcBorders>
              <w:bottom w:val="dotted" w:sz="4" w:space="0" w:color="auto"/>
            </w:tcBorders>
            <w:vAlign w:val="center"/>
          </w:tcPr>
          <w:p w14:paraId="4B7CDA32" w14:textId="77777777" w:rsidR="00470BE0" w:rsidRDefault="00470BE0"/>
        </w:tc>
        <w:tc>
          <w:tcPr>
            <w:tcW w:w="1427" w:type="dxa"/>
            <w:tcBorders>
              <w:bottom w:val="dotted" w:sz="4" w:space="0" w:color="auto"/>
            </w:tcBorders>
            <w:vAlign w:val="center"/>
          </w:tcPr>
          <w:p w14:paraId="0FCB9326" w14:textId="77777777" w:rsidR="00470BE0" w:rsidRDefault="00470BE0"/>
        </w:tc>
        <w:tc>
          <w:tcPr>
            <w:tcW w:w="1427" w:type="dxa"/>
            <w:tcBorders>
              <w:bottom w:val="dotted" w:sz="4" w:space="0" w:color="auto"/>
            </w:tcBorders>
            <w:vAlign w:val="center"/>
          </w:tcPr>
          <w:p w14:paraId="0FD8CA43" w14:textId="77777777" w:rsidR="00470BE0" w:rsidRDefault="00470BE0"/>
        </w:tc>
        <w:tc>
          <w:tcPr>
            <w:tcW w:w="1427" w:type="dxa"/>
            <w:tcBorders>
              <w:bottom w:val="dotted" w:sz="4" w:space="0" w:color="auto"/>
            </w:tcBorders>
            <w:vAlign w:val="center"/>
          </w:tcPr>
          <w:p w14:paraId="0AD41B53" w14:textId="77777777" w:rsidR="00470BE0" w:rsidRDefault="00470BE0"/>
        </w:tc>
        <w:tc>
          <w:tcPr>
            <w:tcW w:w="1427" w:type="dxa"/>
            <w:tcBorders>
              <w:bottom w:val="dotted" w:sz="4" w:space="0" w:color="auto"/>
            </w:tcBorders>
            <w:vAlign w:val="center"/>
          </w:tcPr>
          <w:p w14:paraId="0628EE5C" w14:textId="77777777" w:rsidR="00470BE0" w:rsidRDefault="00050870">
            <w:pPr>
              <w:jc w:val="center"/>
              <w:divId w:val="1"/>
            </w:pPr>
            <w:r>
              <w:rPr>
                <w:rFonts w:eastAsia="Arial"/>
                <w:sz w:val="16"/>
              </w:rPr>
              <w:t xml:space="preserve">2 </w:t>
            </w:r>
          </w:p>
        </w:tc>
      </w:tr>
      <w:tr w:rsidR="00470BE0" w14:paraId="42E9BE10" w14:textId="77777777">
        <w:trPr>
          <w:trHeight w:val="320"/>
        </w:trPr>
        <w:tc>
          <w:tcPr>
            <w:tcW w:w="1427" w:type="dxa"/>
            <w:gridSpan w:val="2"/>
            <w:vMerge/>
          </w:tcPr>
          <w:p w14:paraId="048D5685" w14:textId="77777777" w:rsidR="00470BE0" w:rsidRDefault="00470BE0"/>
        </w:tc>
        <w:tc>
          <w:tcPr>
            <w:tcW w:w="1427" w:type="dxa"/>
            <w:gridSpan w:val="2"/>
            <w:tcBorders>
              <w:bottom w:val="dotted" w:sz="4" w:space="0" w:color="auto"/>
            </w:tcBorders>
            <w:vAlign w:val="center"/>
          </w:tcPr>
          <w:p w14:paraId="3D3CE530" w14:textId="77777777" w:rsidR="00470BE0" w:rsidRDefault="00050870">
            <w:pPr>
              <w:jc w:val="left"/>
              <w:divId w:val="1"/>
            </w:pPr>
            <w:r>
              <w:rPr>
                <w:sz w:val="16"/>
              </w:rPr>
              <w:t>short</w:t>
            </w:r>
          </w:p>
        </w:tc>
        <w:tc>
          <w:tcPr>
            <w:tcW w:w="1427" w:type="dxa"/>
            <w:gridSpan w:val="2"/>
            <w:tcBorders>
              <w:bottom w:val="dotted" w:sz="4" w:space="0" w:color="auto"/>
            </w:tcBorders>
            <w:vAlign w:val="center"/>
          </w:tcPr>
          <w:p w14:paraId="6431371B" w14:textId="73E46ECC" w:rsidR="00470BE0" w:rsidRDefault="00470BE0">
            <w:pPr>
              <w:jc w:val="left"/>
              <w:divId w:val="1"/>
            </w:pPr>
          </w:p>
        </w:tc>
        <w:tc>
          <w:tcPr>
            <w:tcW w:w="1427" w:type="dxa"/>
            <w:tcBorders>
              <w:bottom w:val="dotted" w:sz="4" w:space="0" w:color="auto"/>
            </w:tcBorders>
            <w:vAlign w:val="center"/>
          </w:tcPr>
          <w:p w14:paraId="4F1BEA63" w14:textId="4EF3A3EC" w:rsidR="00470BE0" w:rsidRDefault="00470BE0">
            <w:pPr>
              <w:jc w:val="left"/>
              <w:divId w:val="1"/>
            </w:pPr>
          </w:p>
        </w:tc>
        <w:tc>
          <w:tcPr>
            <w:tcW w:w="1427" w:type="dxa"/>
            <w:tcBorders>
              <w:bottom w:val="dotted" w:sz="4" w:space="0" w:color="auto"/>
            </w:tcBorders>
            <w:vAlign w:val="center"/>
          </w:tcPr>
          <w:p w14:paraId="7CFBC129" w14:textId="3621EFA7" w:rsidR="00470BE0" w:rsidRDefault="00470BE0">
            <w:pPr>
              <w:jc w:val="left"/>
              <w:divId w:val="1"/>
            </w:pPr>
          </w:p>
        </w:tc>
        <w:tc>
          <w:tcPr>
            <w:tcW w:w="1427" w:type="dxa"/>
            <w:tcBorders>
              <w:bottom w:val="dotted" w:sz="4" w:space="0" w:color="auto"/>
            </w:tcBorders>
            <w:vAlign w:val="center"/>
          </w:tcPr>
          <w:p w14:paraId="612E42FF" w14:textId="77777777" w:rsidR="00470BE0" w:rsidRDefault="00050870">
            <w:pPr>
              <w:jc w:val="left"/>
              <w:divId w:val="1"/>
            </w:pPr>
            <w:r>
              <w:rPr>
                <w:sz w:val="16"/>
              </w:rPr>
              <w:t>Argenteuil</w:t>
            </w:r>
          </w:p>
        </w:tc>
        <w:tc>
          <w:tcPr>
            <w:tcW w:w="1427" w:type="dxa"/>
            <w:tcBorders>
              <w:bottom w:val="dotted" w:sz="4" w:space="0" w:color="auto"/>
            </w:tcBorders>
            <w:vAlign w:val="center"/>
          </w:tcPr>
          <w:p w14:paraId="46CD0947" w14:textId="77777777" w:rsidR="00470BE0" w:rsidRDefault="00050870">
            <w:pPr>
              <w:jc w:val="center"/>
              <w:divId w:val="1"/>
            </w:pPr>
            <w:r>
              <w:rPr>
                <w:rFonts w:eastAsia="Arial"/>
                <w:sz w:val="16"/>
              </w:rPr>
              <w:t xml:space="preserve">3 </w:t>
            </w:r>
          </w:p>
        </w:tc>
      </w:tr>
      <w:tr w:rsidR="00470BE0" w14:paraId="400EBB0C" w14:textId="77777777">
        <w:trPr>
          <w:trHeight w:val="320"/>
        </w:trPr>
        <w:tc>
          <w:tcPr>
            <w:tcW w:w="1427" w:type="dxa"/>
            <w:gridSpan w:val="2"/>
            <w:vMerge/>
          </w:tcPr>
          <w:p w14:paraId="1C2D3A6A" w14:textId="77777777" w:rsidR="00470BE0" w:rsidRDefault="00470BE0"/>
        </w:tc>
        <w:tc>
          <w:tcPr>
            <w:tcW w:w="1427" w:type="dxa"/>
            <w:gridSpan w:val="2"/>
            <w:tcBorders>
              <w:bottom w:val="dotted" w:sz="4" w:space="0" w:color="auto"/>
            </w:tcBorders>
            <w:vAlign w:val="center"/>
          </w:tcPr>
          <w:p w14:paraId="0E26BCBE" w14:textId="77777777" w:rsidR="00470BE0" w:rsidRDefault="00050870">
            <w:pPr>
              <w:jc w:val="left"/>
              <w:divId w:val="1"/>
            </w:pPr>
            <w:r>
              <w:rPr>
                <w:sz w:val="16"/>
              </w:rPr>
              <w:t>short to medium</w:t>
            </w:r>
          </w:p>
        </w:tc>
        <w:tc>
          <w:tcPr>
            <w:tcW w:w="1427" w:type="dxa"/>
            <w:gridSpan w:val="2"/>
            <w:tcBorders>
              <w:bottom w:val="dotted" w:sz="4" w:space="0" w:color="auto"/>
            </w:tcBorders>
            <w:vAlign w:val="center"/>
          </w:tcPr>
          <w:p w14:paraId="7F237C64" w14:textId="77777777" w:rsidR="00470BE0" w:rsidRDefault="00470BE0"/>
        </w:tc>
        <w:tc>
          <w:tcPr>
            <w:tcW w:w="1427" w:type="dxa"/>
            <w:tcBorders>
              <w:bottom w:val="dotted" w:sz="4" w:space="0" w:color="auto"/>
            </w:tcBorders>
            <w:vAlign w:val="center"/>
          </w:tcPr>
          <w:p w14:paraId="0F681173" w14:textId="77777777" w:rsidR="00470BE0" w:rsidRDefault="00470BE0"/>
        </w:tc>
        <w:tc>
          <w:tcPr>
            <w:tcW w:w="1427" w:type="dxa"/>
            <w:tcBorders>
              <w:bottom w:val="dotted" w:sz="4" w:space="0" w:color="auto"/>
            </w:tcBorders>
            <w:vAlign w:val="center"/>
          </w:tcPr>
          <w:p w14:paraId="26722BD7" w14:textId="77777777" w:rsidR="00470BE0" w:rsidRDefault="00470BE0"/>
        </w:tc>
        <w:tc>
          <w:tcPr>
            <w:tcW w:w="1427" w:type="dxa"/>
            <w:tcBorders>
              <w:bottom w:val="dotted" w:sz="4" w:space="0" w:color="auto"/>
            </w:tcBorders>
            <w:vAlign w:val="center"/>
          </w:tcPr>
          <w:p w14:paraId="0508A064" w14:textId="77777777" w:rsidR="00470BE0" w:rsidRDefault="00470BE0"/>
        </w:tc>
        <w:tc>
          <w:tcPr>
            <w:tcW w:w="1427" w:type="dxa"/>
            <w:tcBorders>
              <w:bottom w:val="dotted" w:sz="4" w:space="0" w:color="auto"/>
            </w:tcBorders>
            <w:vAlign w:val="center"/>
          </w:tcPr>
          <w:p w14:paraId="36FDC22B" w14:textId="77777777" w:rsidR="00470BE0" w:rsidRDefault="00050870">
            <w:pPr>
              <w:jc w:val="center"/>
              <w:divId w:val="1"/>
            </w:pPr>
            <w:r>
              <w:rPr>
                <w:rFonts w:eastAsia="Arial"/>
                <w:sz w:val="16"/>
              </w:rPr>
              <w:t xml:space="preserve">4 </w:t>
            </w:r>
          </w:p>
        </w:tc>
      </w:tr>
      <w:tr w:rsidR="00470BE0" w14:paraId="6385BDBC" w14:textId="77777777">
        <w:trPr>
          <w:trHeight w:val="320"/>
        </w:trPr>
        <w:tc>
          <w:tcPr>
            <w:tcW w:w="1427" w:type="dxa"/>
            <w:gridSpan w:val="2"/>
            <w:vMerge/>
          </w:tcPr>
          <w:p w14:paraId="102A8385" w14:textId="77777777" w:rsidR="00470BE0" w:rsidRDefault="00470BE0"/>
        </w:tc>
        <w:tc>
          <w:tcPr>
            <w:tcW w:w="1427" w:type="dxa"/>
            <w:gridSpan w:val="2"/>
            <w:tcBorders>
              <w:bottom w:val="dotted" w:sz="4" w:space="0" w:color="auto"/>
            </w:tcBorders>
            <w:vAlign w:val="center"/>
          </w:tcPr>
          <w:p w14:paraId="4A0435B8"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1E8DBAB9" w14:textId="21170CF4" w:rsidR="00470BE0" w:rsidRDefault="00470BE0">
            <w:pPr>
              <w:jc w:val="left"/>
              <w:divId w:val="1"/>
            </w:pPr>
          </w:p>
        </w:tc>
        <w:tc>
          <w:tcPr>
            <w:tcW w:w="1427" w:type="dxa"/>
            <w:tcBorders>
              <w:bottom w:val="dotted" w:sz="4" w:space="0" w:color="auto"/>
            </w:tcBorders>
            <w:vAlign w:val="center"/>
          </w:tcPr>
          <w:p w14:paraId="3E410DBE" w14:textId="2352230A" w:rsidR="00470BE0" w:rsidRDefault="00470BE0">
            <w:pPr>
              <w:jc w:val="left"/>
              <w:divId w:val="1"/>
            </w:pPr>
          </w:p>
        </w:tc>
        <w:tc>
          <w:tcPr>
            <w:tcW w:w="1427" w:type="dxa"/>
            <w:tcBorders>
              <w:bottom w:val="dotted" w:sz="4" w:space="0" w:color="auto"/>
            </w:tcBorders>
            <w:vAlign w:val="center"/>
          </w:tcPr>
          <w:p w14:paraId="60B91740" w14:textId="1D7B6EB0" w:rsidR="00470BE0" w:rsidRDefault="00470BE0">
            <w:pPr>
              <w:jc w:val="left"/>
              <w:divId w:val="1"/>
            </w:pPr>
          </w:p>
        </w:tc>
        <w:tc>
          <w:tcPr>
            <w:tcW w:w="1427" w:type="dxa"/>
            <w:tcBorders>
              <w:bottom w:val="dotted" w:sz="4" w:space="0" w:color="auto"/>
            </w:tcBorders>
            <w:vAlign w:val="center"/>
          </w:tcPr>
          <w:p w14:paraId="37BDDB4D" w14:textId="77777777" w:rsidR="00470BE0" w:rsidRDefault="00050870">
            <w:pPr>
              <w:jc w:val="left"/>
              <w:divId w:val="1"/>
            </w:pPr>
            <w:proofErr w:type="spellStart"/>
            <w:r>
              <w:rPr>
                <w:sz w:val="16"/>
              </w:rPr>
              <w:t>Vitalim</w:t>
            </w:r>
            <w:proofErr w:type="spellEnd"/>
          </w:p>
        </w:tc>
        <w:tc>
          <w:tcPr>
            <w:tcW w:w="1427" w:type="dxa"/>
            <w:tcBorders>
              <w:bottom w:val="dotted" w:sz="4" w:space="0" w:color="auto"/>
            </w:tcBorders>
            <w:vAlign w:val="center"/>
          </w:tcPr>
          <w:p w14:paraId="0992E5C7" w14:textId="77777777" w:rsidR="00470BE0" w:rsidRDefault="00050870">
            <w:pPr>
              <w:jc w:val="center"/>
              <w:divId w:val="1"/>
            </w:pPr>
            <w:r>
              <w:rPr>
                <w:rFonts w:eastAsia="Arial"/>
                <w:sz w:val="16"/>
              </w:rPr>
              <w:t xml:space="preserve">5 </w:t>
            </w:r>
          </w:p>
        </w:tc>
      </w:tr>
      <w:tr w:rsidR="00470BE0" w14:paraId="1D3640E3" w14:textId="77777777">
        <w:trPr>
          <w:trHeight w:val="320"/>
        </w:trPr>
        <w:tc>
          <w:tcPr>
            <w:tcW w:w="1427" w:type="dxa"/>
            <w:gridSpan w:val="2"/>
            <w:vMerge/>
          </w:tcPr>
          <w:p w14:paraId="1CCCC937" w14:textId="77777777" w:rsidR="00470BE0" w:rsidRDefault="00470BE0"/>
        </w:tc>
        <w:tc>
          <w:tcPr>
            <w:tcW w:w="1427" w:type="dxa"/>
            <w:gridSpan w:val="2"/>
            <w:tcBorders>
              <w:bottom w:val="dotted" w:sz="4" w:space="0" w:color="auto"/>
            </w:tcBorders>
            <w:vAlign w:val="center"/>
          </w:tcPr>
          <w:p w14:paraId="774FF661" w14:textId="77777777" w:rsidR="00470BE0" w:rsidRDefault="00050870">
            <w:pPr>
              <w:jc w:val="left"/>
              <w:divId w:val="1"/>
            </w:pPr>
            <w:r>
              <w:rPr>
                <w:sz w:val="16"/>
              </w:rPr>
              <w:t>medium to long</w:t>
            </w:r>
          </w:p>
        </w:tc>
        <w:tc>
          <w:tcPr>
            <w:tcW w:w="1427" w:type="dxa"/>
            <w:gridSpan w:val="2"/>
            <w:tcBorders>
              <w:bottom w:val="dotted" w:sz="4" w:space="0" w:color="auto"/>
            </w:tcBorders>
            <w:vAlign w:val="center"/>
          </w:tcPr>
          <w:p w14:paraId="51ABD84E" w14:textId="77777777" w:rsidR="00470BE0" w:rsidRDefault="00470BE0"/>
        </w:tc>
        <w:tc>
          <w:tcPr>
            <w:tcW w:w="1427" w:type="dxa"/>
            <w:tcBorders>
              <w:bottom w:val="dotted" w:sz="4" w:space="0" w:color="auto"/>
            </w:tcBorders>
            <w:vAlign w:val="center"/>
          </w:tcPr>
          <w:p w14:paraId="489605EC" w14:textId="77777777" w:rsidR="00470BE0" w:rsidRDefault="00470BE0"/>
        </w:tc>
        <w:tc>
          <w:tcPr>
            <w:tcW w:w="1427" w:type="dxa"/>
            <w:tcBorders>
              <w:bottom w:val="dotted" w:sz="4" w:space="0" w:color="auto"/>
            </w:tcBorders>
            <w:vAlign w:val="center"/>
          </w:tcPr>
          <w:p w14:paraId="3E6E038E" w14:textId="77777777" w:rsidR="00470BE0" w:rsidRDefault="00470BE0"/>
        </w:tc>
        <w:tc>
          <w:tcPr>
            <w:tcW w:w="1427" w:type="dxa"/>
            <w:tcBorders>
              <w:bottom w:val="dotted" w:sz="4" w:space="0" w:color="auto"/>
            </w:tcBorders>
            <w:vAlign w:val="center"/>
          </w:tcPr>
          <w:p w14:paraId="1D8B29BE" w14:textId="77777777" w:rsidR="00470BE0" w:rsidRDefault="00470BE0"/>
        </w:tc>
        <w:tc>
          <w:tcPr>
            <w:tcW w:w="1427" w:type="dxa"/>
            <w:tcBorders>
              <w:bottom w:val="dotted" w:sz="4" w:space="0" w:color="auto"/>
            </w:tcBorders>
            <w:vAlign w:val="center"/>
          </w:tcPr>
          <w:p w14:paraId="7ECD189D" w14:textId="77777777" w:rsidR="00470BE0" w:rsidRDefault="00050870">
            <w:pPr>
              <w:jc w:val="center"/>
              <w:divId w:val="1"/>
            </w:pPr>
            <w:r>
              <w:rPr>
                <w:rFonts w:eastAsia="Arial"/>
                <w:sz w:val="16"/>
              </w:rPr>
              <w:t xml:space="preserve">6 </w:t>
            </w:r>
          </w:p>
        </w:tc>
      </w:tr>
      <w:tr w:rsidR="00470BE0" w14:paraId="5B62CE7C" w14:textId="77777777">
        <w:trPr>
          <w:trHeight w:val="320"/>
        </w:trPr>
        <w:tc>
          <w:tcPr>
            <w:tcW w:w="1427" w:type="dxa"/>
            <w:gridSpan w:val="2"/>
            <w:vMerge/>
          </w:tcPr>
          <w:p w14:paraId="45641610" w14:textId="77777777" w:rsidR="00470BE0" w:rsidRDefault="00470BE0"/>
        </w:tc>
        <w:tc>
          <w:tcPr>
            <w:tcW w:w="1427" w:type="dxa"/>
            <w:gridSpan w:val="2"/>
            <w:tcBorders>
              <w:bottom w:val="dotted" w:sz="4" w:space="0" w:color="auto"/>
            </w:tcBorders>
            <w:vAlign w:val="center"/>
          </w:tcPr>
          <w:p w14:paraId="2BAF363C" w14:textId="77777777" w:rsidR="00470BE0" w:rsidRDefault="00050870">
            <w:pPr>
              <w:jc w:val="left"/>
              <w:divId w:val="1"/>
            </w:pPr>
            <w:r>
              <w:rPr>
                <w:sz w:val="16"/>
              </w:rPr>
              <w:t>long</w:t>
            </w:r>
          </w:p>
        </w:tc>
        <w:tc>
          <w:tcPr>
            <w:tcW w:w="1427" w:type="dxa"/>
            <w:gridSpan w:val="2"/>
            <w:tcBorders>
              <w:bottom w:val="dotted" w:sz="4" w:space="0" w:color="auto"/>
            </w:tcBorders>
            <w:vAlign w:val="center"/>
          </w:tcPr>
          <w:p w14:paraId="7BC06E24" w14:textId="25375C6F" w:rsidR="00470BE0" w:rsidRDefault="00470BE0">
            <w:pPr>
              <w:jc w:val="left"/>
              <w:divId w:val="1"/>
            </w:pPr>
          </w:p>
        </w:tc>
        <w:tc>
          <w:tcPr>
            <w:tcW w:w="1427" w:type="dxa"/>
            <w:tcBorders>
              <w:bottom w:val="dotted" w:sz="4" w:space="0" w:color="auto"/>
            </w:tcBorders>
            <w:vAlign w:val="center"/>
          </w:tcPr>
          <w:p w14:paraId="204E4CD2" w14:textId="40736004" w:rsidR="00470BE0" w:rsidRDefault="00470BE0">
            <w:pPr>
              <w:jc w:val="left"/>
              <w:divId w:val="1"/>
            </w:pPr>
          </w:p>
        </w:tc>
        <w:tc>
          <w:tcPr>
            <w:tcW w:w="1427" w:type="dxa"/>
            <w:tcBorders>
              <w:bottom w:val="dotted" w:sz="4" w:space="0" w:color="auto"/>
            </w:tcBorders>
            <w:vAlign w:val="center"/>
          </w:tcPr>
          <w:p w14:paraId="76E5E3EF" w14:textId="0C58A9B6" w:rsidR="00470BE0" w:rsidRDefault="00470BE0">
            <w:pPr>
              <w:jc w:val="left"/>
              <w:divId w:val="1"/>
            </w:pPr>
          </w:p>
        </w:tc>
        <w:tc>
          <w:tcPr>
            <w:tcW w:w="1427" w:type="dxa"/>
            <w:tcBorders>
              <w:bottom w:val="dotted" w:sz="4" w:space="0" w:color="auto"/>
            </w:tcBorders>
            <w:vAlign w:val="center"/>
          </w:tcPr>
          <w:p w14:paraId="6C664B3F" w14:textId="77777777" w:rsidR="00470BE0" w:rsidRDefault="00050870">
            <w:pPr>
              <w:jc w:val="left"/>
              <w:divId w:val="1"/>
            </w:pPr>
            <w:proofErr w:type="spellStart"/>
            <w:r>
              <w:rPr>
                <w:sz w:val="16"/>
              </w:rPr>
              <w:t>Vegalim</w:t>
            </w:r>
            <w:proofErr w:type="spellEnd"/>
          </w:p>
        </w:tc>
        <w:tc>
          <w:tcPr>
            <w:tcW w:w="1427" w:type="dxa"/>
            <w:tcBorders>
              <w:bottom w:val="dotted" w:sz="4" w:space="0" w:color="auto"/>
            </w:tcBorders>
            <w:vAlign w:val="center"/>
          </w:tcPr>
          <w:p w14:paraId="2B61A0CE" w14:textId="77777777" w:rsidR="00470BE0" w:rsidRDefault="00050870">
            <w:pPr>
              <w:jc w:val="center"/>
              <w:divId w:val="1"/>
            </w:pPr>
            <w:r>
              <w:rPr>
                <w:rFonts w:eastAsia="Arial"/>
                <w:sz w:val="16"/>
              </w:rPr>
              <w:t xml:space="preserve">7 </w:t>
            </w:r>
          </w:p>
        </w:tc>
      </w:tr>
      <w:tr w:rsidR="00470BE0" w14:paraId="6C382FB3" w14:textId="77777777">
        <w:trPr>
          <w:trHeight w:val="320"/>
        </w:trPr>
        <w:tc>
          <w:tcPr>
            <w:tcW w:w="1427" w:type="dxa"/>
            <w:gridSpan w:val="2"/>
            <w:vMerge/>
          </w:tcPr>
          <w:p w14:paraId="7898481B" w14:textId="77777777" w:rsidR="00470BE0" w:rsidRDefault="00470BE0"/>
        </w:tc>
        <w:tc>
          <w:tcPr>
            <w:tcW w:w="1427" w:type="dxa"/>
            <w:gridSpan w:val="2"/>
            <w:tcBorders>
              <w:bottom w:val="dotted" w:sz="4" w:space="0" w:color="auto"/>
            </w:tcBorders>
            <w:vAlign w:val="center"/>
          </w:tcPr>
          <w:p w14:paraId="05132494" w14:textId="77777777" w:rsidR="00470BE0" w:rsidRDefault="00050870">
            <w:pPr>
              <w:jc w:val="left"/>
              <w:divId w:val="1"/>
            </w:pPr>
            <w:r>
              <w:rPr>
                <w:sz w:val="16"/>
              </w:rPr>
              <w:t>long to very long</w:t>
            </w:r>
          </w:p>
        </w:tc>
        <w:tc>
          <w:tcPr>
            <w:tcW w:w="1427" w:type="dxa"/>
            <w:gridSpan w:val="2"/>
            <w:tcBorders>
              <w:bottom w:val="dotted" w:sz="4" w:space="0" w:color="auto"/>
            </w:tcBorders>
            <w:vAlign w:val="center"/>
          </w:tcPr>
          <w:p w14:paraId="4A6F037A" w14:textId="77777777" w:rsidR="00470BE0" w:rsidRDefault="00470BE0"/>
        </w:tc>
        <w:tc>
          <w:tcPr>
            <w:tcW w:w="1427" w:type="dxa"/>
            <w:tcBorders>
              <w:bottom w:val="dotted" w:sz="4" w:space="0" w:color="auto"/>
            </w:tcBorders>
            <w:vAlign w:val="center"/>
          </w:tcPr>
          <w:p w14:paraId="1FE544A0" w14:textId="77777777" w:rsidR="00470BE0" w:rsidRDefault="00470BE0"/>
        </w:tc>
        <w:tc>
          <w:tcPr>
            <w:tcW w:w="1427" w:type="dxa"/>
            <w:tcBorders>
              <w:bottom w:val="dotted" w:sz="4" w:space="0" w:color="auto"/>
            </w:tcBorders>
            <w:vAlign w:val="center"/>
          </w:tcPr>
          <w:p w14:paraId="398677C8" w14:textId="77777777" w:rsidR="00470BE0" w:rsidRDefault="00470BE0"/>
        </w:tc>
        <w:tc>
          <w:tcPr>
            <w:tcW w:w="1427" w:type="dxa"/>
            <w:tcBorders>
              <w:bottom w:val="dotted" w:sz="4" w:space="0" w:color="auto"/>
            </w:tcBorders>
            <w:vAlign w:val="center"/>
          </w:tcPr>
          <w:p w14:paraId="76ADFC55" w14:textId="77777777" w:rsidR="00470BE0" w:rsidRDefault="00470BE0"/>
        </w:tc>
        <w:tc>
          <w:tcPr>
            <w:tcW w:w="1427" w:type="dxa"/>
            <w:tcBorders>
              <w:bottom w:val="dotted" w:sz="4" w:space="0" w:color="auto"/>
            </w:tcBorders>
            <w:vAlign w:val="center"/>
          </w:tcPr>
          <w:p w14:paraId="0BB6506D" w14:textId="77777777" w:rsidR="00470BE0" w:rsidRDefault="00050870">
            <w:pPr>
              <w:jc w:val="center"/>
              <w:divId w:val="1"/>
            </w:pPr>
            <w:r>
              <w:rPr>
                <w:rFonts w:eastAsia="Arial"/>
                <w:sz w:val="16"/>
              </w:rPr>
              <w:t xml:space="preserve">8 </w:t>
            </w:r>
          </w:p>
        </w:tc>
      </w:tr>
      <w:tr w:rsidR="00470BE0" w14:paraId="14ACA852" w14:textId="77777777">
        <w:trPr>
          <w:trHeight w:val="320"/>
        </w:trPr>
        <w:tc>
          <w:tcPr>
            <w:tcW w:w="1427" w:type="dxa"/>
            <w:gridSpan w:val="2"/>
            <w:vMerge/>
          </w:tcPr>
          <w:p w14:paraId="428AD885" w14:textId="77777777" w:rsidR="00470BE0" w:rsidRDefault="00470BE0"/>
        </w:tc>
        <w:tc>
          <w:tcPr>
            <w:tcW w:w="1427" w:type="dxa"/>
            <w:gridSpan w:val="2"/>
            <w:tcBorders>
              <w:bottom w:val="dotted" w:sz="4" w:space="0" w:color="auto"/>
            </w:tcBorders>
            <w:vAlign w:val="center"/>
          </w:tcPr>
          <w:p w14:paraId="63A12EC5" w14:textId="77777777" w:rsidR="00470BE0" w:rsidRDefault="00050870">
            <w:pPr>
              <w:jc w:val="left"/>
              <w:divId w:val="1"/>
            </w:pPr>
            <w:r>
              <w:rPr>
                <w:sz w:val="16"/>
              </w:rPr>
              <w:t>very long</w:t>
            </w:r>
          </w:p>
        </w:tc>
        <w:tc>
          <w:tcPr>
            <w:tcW w:w="1427" w:type="dxa"/>
            <w:gridSpan w:val="2"/>
            <w:tcBorders>
              <w:bottom w:val="dotted" w:sz="4" w:space="0" w:color="auto"/>
            </w:tcBorders>
            <w:vAlign w:val="center"/>
          </w:tcPr>
          <w:p w14:paraId="398C2E35" w14:textId="77777777" w:rsidR="00470BE0" w:rsidRDefault="00470BE0"/>
        </w:tc>
        <w:tc>
          <w:tcPr>
            <w:tcW w:w="1427" w:type="dxa"/>
            <w:tcBorders>
              <w:bottom w:val="dotted" w:sz="4" w:space="0" w:color="auto"/>
            </w:tcBorders>
            <w:vAlign w:val="center"/>
          </w:tcPr>
          <w:p w14:paraId="51D57DA5" w14:textId="77777777" w:rsidR="00470BE0" w:rsidRDefault="00470BE0"/>
        </w:tc>
        <w:tc>
          <w:tcPr>
            <w:tcW w:w="1427" w:type="dxa"/>
            <w:tcBorders>
              <w:bottom w:val="dotted" w:sz="4" w:space="0" w:color="auto"/>
            </w:tcBorders>
            <w:vAlign w:val="center"/>
          </w:tcPr>
          <w:p w14:paraId="06420D58" w14:textId="77777777" w:rsidR="00470BE0" w:rsidRDefault="00470BE0"/>
        </w:tc>
        <w:tc>
          <w:tcPr>
            <w:tcW w:w="1427" w:type="dxa"/>
            <w:tcBorders>
              <w:bottom w:val="dotted" w:sz="4" w:space="0" w:color="auto"/>
            </w:tcBorders>
            <w:vAlign w:val="center"/>
          </w:tcPr>
          <w:p w14:paraId="2F0699C0" w14:textId="77777777" w:rsidR="00470BE0" w:rsidRDefault="00050870">
            <w:pPr>
              <w:jc w:val="left"/>
              <w:divId w:val="1"/>
            </w:pPr>
            <w:proofErr w:type="spellStart"/>
            <w:r>
              <w:rPr>
                <w:sz w:val="16"/>
              </w:rPr>
              <w:t>Inkalim</w:t>
            </w:r>
            <w:proofErr w:type="spellEnd"/>
          </w:p>
        </w:tc>
        <w:tc>
          <w:tcPr>
            <w:tcW w:w="1427" w:type="dxa"/>
            <w:tcBorders>
              <w:bottom w:val="dotted" w:sz="4" w:space="0" w:color="auto"/>
            </w:tcBorders>
            <w:vAlign w:val="center"/>
          </w:tcPr>
          <w:p w14:paraId="2B4517BE" w14:textId="77777777" w:rsidR="00470BE0" w:rsidRDefault="00050870">
            <w:pPr>
              <w:jc w:val="center"/>
              <w:divId w:val="1"/>
            </w:pPr>
            <w:r>
              <w:rPr>
                <w:rFonts w:eastAsia="Arial"/>
                <w:sz w:val="16"/>
              </w:rPr>
              <w:t xml:space="preserve">9 </w:t>
            </w:r>
          </w:p>
        </w:tc>
      </w:tr>
      <w:tr w:rsidR="00470BE0" w14:paraId="0A5DF3B5" w14:textId="77777777">
        <w:trPr>
          <w:trHeight w:val="360"/>
        </w:trPr>
        <w:tc>
          <w:tcPr>
            <w:tcW w:w="713" w:type="dxa"/>
            <w:tcBorders>
              <w:right w:val="dotted" w:sz="4" w:space="0" w:color="auto"/>
            </w:tcBorders>
            <w:shd w:val="clear" w:color="auto" w:fill="DFDFD7"/>
            <w:vAlign w:val="center"/>
          </w:tcPr>
          <w:p w14:paraId="3EC21287" w14:textId="77777777" w:rsidR="00470BE0" w:rsidRDefault="00050870">
            <w:r>
              <w:rPr>
                <w:rFonts w:eastAsia="Arial"/>
                <w:b/>
                <w:sz w:val="16"/>
              </w:rPr>
              <w:t>13.</w:t>
            </w:r>
          </w:p>
        </w:tc>
        <w:tc>
          <w:tcPr>
            <w:tcW w:w="713" w:type="dxa"/>
            <w:tcBorders>
              <w:right w:val="dotted" w:sz="4" w:space="0" w:color="auto"/>
            </w:tcBorders>
            <w:shd w:val="clear" w:color="auto" w:fill="DFDFD7"/>
            <w:vAlign w:val="center"/>
          </w:tcPr>
          <w:p w14:paraId="364D9C7C"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5A7919E9"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72E3E9D1" w14:textId="77777777" w:rsidR="00470BE0" w:rsidRDefault="00050870">
            <w:r>
              <w:rPr>
                <w:rFonts w:eastAsia="Arial"/>
                <w:b/>
                <w:sz w:val="16"/>
              </w:rPr>
              <w:t>MS/VG</w:t>
            </w:r>
          </w:p>
        </w:tc>
        <w:tc>
          <w:tcPr>
            <w:tcW w:w="500" w:type="dxa"/>
            <w:tcBorders>
              <w:right w:val="dotted" w:sz="4" w:space="0" w:color="auto"/>
            </w:tcBorders>
            <w:shd w:val="clear" w:color="auto" w:fill="DFDFD7"/>
            <w:vAlign w:val="center"/>
          </w:tcPr>
          <w:p w14:paraId="2C8DDF87" w14:textId="77777777" w:rsidR="00470BE0" w:rsidRDefault="00050870">
            <w:r>
              <w:rPr>
                <w:rFonts w:eastAsia="Arial"/>
                <w:b/>
                <w:sz w:val="16"/>
              </w:rPr>
              <w:t>(+)</w:t>
            </w:r>
          </w:p>
        </w:tc>
        <w:tc>
          <w:tcPr>
            <w:tcW w:w="713" w:type="dxa"/>
            <w:tcBorders>
              <w:right w:val="dotted" w:sz="4" w:space="0" w:color="auto"/>
            </w:tcBorders>
            <w:shd w:val="clear" w:color="auto" w:fill="DFDFD7"/>
            <w:vAlign w:val="center"/>
          </w:tcPr>
          <w:p w14:paraId="59C50766" w14:textId="77777777" w:rsidR="00470BE0" w:rsidRDefault="00050870">
            <w:r>
              <w:rPr>
                <w:rFonts w:eastAsia="Arial"/>
                <w:b/>
                <w:sz w:val="16"/>
              </w:rPr>
              <w:t>(b)</w:t>
            </w:r>
          </w:p>
        </w:tc>
        <w:tc>
          <w:tcPr>
            <w:tcW w:w="1427" w:type="dxa"/>
            <w:shd w:val="clear" w:color="auto" w:fill="DFDFD7"/>
          </w:tcPr>
          <w:p w14:paraId="76B9A739" w14:textId="77777777" w:rsidR="00470BE0" w:rsidRDefault="00470BE0"/>
        </w:tc>
        <w:tc>
          <w:tcPr>
            <w:tcW w:w="1427" w:type="dxa"/>
            <w:shd w:val="clear" w:color="auto" w:fill="DFDFD7"/>
          </w:tcPr>
          <w:p w14:paraId="4B51275F" w14:textId="77777777" w:rsidR="00470BE0" w:rsidRDefault="00470BE0"/>
        </w:tc>
        <w:tc>
          <w:tcPr>
            <w:tcW w:w="1427" w:type="dxa"/>
            <w:shd w:val="clear" w:color="auto" w:fill="DFDFD7"/>
          </w:tcPr>
          <w:p w14:paraId="0360567C" w14:textId="77777777" w:rsidR="00470BE0" w:rsidRDefault="00470BE0"/>
        </w:tc>
        <w:tc>
          <w:tcPr>
            <w:tcW w:w="1427" w:type="dxa"/>
            <w:shd w:val="clear" w:color="auto" w:fill="DFDFD7"/>
          </w:tcPr>
          <w:p w14:paraId="21E286E6" w14:textId="77777777" w:rsidR="00470BE0" w:rsidRDefault="00470BE0"/>
        </w:tc>
      </w:tr>
      <w:tr w:rsidR="00470BE0" w:rsidRPr="00E41C98" w14:paraId="6C530C92" w14:textId="77777777">
        <w:trPr>
          <w:trHeight w:val="440"/>
        </w:trPr>
        <w:tc>
          <w:tcPr>
            <w:tcW w:w="1427" w:type="dxa"/>
            <w:gridSpan w:val="2"/>
            <w:vMerge w:val="restart"/>
          </w:tcPr>
          <w:p w14:paraId="515B2B8A" w14:textId="77777777" w:rsidR="00470BE0" w:rsidRDefault="00470BE0"/>
        </w:tc>
        <w:tc>
          <w:tcPr>
            <w:tcW w:w="1427" w:type="dxa"/>
            <w:gridSpan w:val="2"/>
            <w:tcBorders>
              <w:bottom w:val="dotted" w:sz="4" w:space="0" w:color="auto"/>
            </w:tcBorders>
          </w:tcPr>
          <w:p w14:paraId="31A21D3B" w14:textId="77777777" w:rsidR="00470BE0" w:rsidRDefault="00470BE0">
            <w:pPr>
              <w:jc w:val="left"/>
              <w:divId w:val="1"/>
              <w:rPr>
                <w:b/>
                <w:sz w:val="16"/>
              </w:rPr>
            </w:pPr>
          </w:p>
          <w:p w14:paraId="334840F1" w14:textId="77777777" w:rsidR="00470BE0" w:rsidRDefault="00050870">
            <w:pPr>
              <w:jc w:val="left"/>
              <w:divId w:val="1"/>
              <w:rPr>
                <w:b/>
                <w:sz w:val="16"/>
              </w:rPr>
            </w:pPr>
            <w:r>
              <w:rPr>
                <w:b/>
                <w:sz w:val="16"/>
              </w:rPr>
              <w:t>Stem: length up to first ramification</w:t>
            </w:r>
          </w:p>
          <w:p w14:paraId="75F03597" w14:textId="77777777" w:rsidR="00470BE0" w:rsidRDefault="00470BE0"/>
        </w:tc>
        <w:tc>
          <w:tcPr>
            <w:tcW w:w="1427" w:type="dxa"/>
            <w:gridSpan w:val="2"/>
            <w:tcBorders>
              <w:bottom w:val="dotted" w:sz="4" w:space="0" w:color="auto"/>
            </w:tcBorders>
          </w:tcPr>
          <w:p w14:paraId="576EAB6D" w14:textId="77777777" w:rsidR="00470BE0" w:rsidRPr="0074300F" w:rsidRDefault="00470BE0"/>
        </w:tc>
        <w:tc>
          <w:tcPr>
            <w:tcW w:w="1427" w:type="dxa"/>
            <w:tcBorders>
              <w:bottom w:val="dotted" w:sz="4" w:space="0" w:color="auto"/>
            </w:tcBorders>
          </w:tcPr>
          <w:p w14:paraId="578D5C0B" w14:textId="77777777" w:rsidR="00470BE0" w:rsidRPr="0074300F" w:rsidRDefault="00470BE0"/>
        </w:tc>
        <w:tc>
          <w:tcPr>
            <w:tcW w:w="1427" w:type="dxa"/>
            <w:tcBorders>
              <w:bottom w:val="dotted" w:sz="4" w:space="0" w:color="auto"/>
            </w:tcBorders>
          </w:tcPr>
          <w:p w14:paraId="4F1CEEF1" w14:textId="77777777" w:rsidR="00470BE0" w:rsidRPr="0074300F" w:rsidRDefault="00470BE0"/>
        </w:tc>
        <w:tc>
          <w:tcPr>
            <w:tcW w:w="1427" w:type="dxa"/>
            <w:tcBorders>
              <w:bottom w:val="dotted" w:sz="4" w:space="0" w:color="auto"/>
            </w:tcBorders>
          </w:tcPr>
          <w:p w14:paraId="2407624D" w14:textId="77777777" w:rsidR="00470BE0" w:rsidRPr="0074300F" w:rsidRDefault="00470BE0"/>
        </w:tc>
        <w:tc>
          <w:tcPr>
            <w:tcW w:w="1427" w:type="dxa"/>
            <w:tcBorders>
              <w:bottom w:val="dotted" w:sz="4" w:space="0" w:color="auto"/>
            </w:tcBorders>
          </w:tcPr>
          <w:p w14:paraId="4A52FA24" w14:textId="77777777" w:rsidR="00470BE0" w:rsidRPr="0074300F" w:rsidRDefault="00470BE0"/>
        </w:tc>
      </w:tr>
      <w:tr w:rsidR="00470BE0" w14:paraId="03774EAF" w14:textId="77777777">
        <w:trPr>
          <w:trHeight w:val="320"/>
        </w:trPr>
        <w:tc>
          <w:tcPr>
            <w:tcW w:w="1427" w:type="dxa"/>
            <w:gridSpan w:val="2"/>
            <w:vMerge/>
          </w:tcPr>
          <w:p w14:paraId="4916208B" w14:textId="77777777" w:rsidR="00470BE0" w:rsidRPr="0074300F" w:rsidRDefault="00470BE0"/>
        </w:tc>
        <w:tc>
          <w:tcPr>
            <w:tcW w:w="1427" w:type="dxa"/>
            <w:gridSpan w:val="2"/>
            <w:tcBorders>
              <w:bottom w:val="dotted" w:sz="4" w:space="0" w:color="auto"/>
            </w:tcBorders>
            <w:vAlign w:val="center"/>
          </w:tcPr>
          <w:p w14:paraId="70EB56B9" w14:textId="77777777" w:rsidR="00470BE0" w:rsidRDefault="00050870">
            <w:pPr>
              <w:jc w:val="left"/>
              <w:divId w:val="1"/>
            </w:pPr>
            <w:r>
              <w:rPr>
                <w:sz w:val="16"/>
              </w:rPr>
              <w:t>very short</w:t>
            </w:r>
          </w:p>
        </w:tc>
        <w:tc>
          <w:tcPr>
            <w:tcW w:w="1427" w:type="dxa"/>
            <w:gridSpan w:val="2"/>
            <w:tcBorders>
              <w:bottom w:val="dotted" w:sz="4" w:space="0" w:color="auto"/>
            </w:tcBorders>
            <w:vAlign w:val="center"/>
          </w:tcPr>
          <w:p w14:paraId="0F6AFC6F" w14:textId="77777777" w:rsidR="00470BE0" w:rsidRDefault="00470BE0"/>
        </w:tc>
        <w:tc>
          <w:tcPr>
            <w:tcW w:w="1427" w:type="dxa"/>
            <w:tcBorders>
              <w:bottom w:val="dotted" w:sz="4" w:space="0" w:color="auto"/>
            </w:tcBorders>
            <w:vAlign w:val="center"/>
          </w:tcPr>
          <w:p w14:paraId="1662E04E" w14:textId="77777777" w:rsidR="00470BE0" w:rsidRDefault="00470BE0"/>
        </w:tc>
        <w:tc>
          <w:tcPr>
            <w:tcW w:w="1427" w:type="dxa"/>
            <w:tcBorders>
              <w:bottom w:val="dotted" w:sz="4" w:space="0" w:color="auto"/>
            </w:tcBorders>
            <w:vAlign w:val="center"/>
          </w:tcPr>
          <w:p w14:paraId="6A43C9BB" w14:textId="77777777" w:rsidR="00470BE0" w:rsidRDefault="00470BE0"/>
        </w:tc>
        <w:tc>
          <w:tcPr>
            <w:tcW w:w="1427" w:type="dxa"/>
            <w:tcBorders>
              <w:bottom w:val="dotted" w:sz="4" w:space="0" w:color="auto"/>
            </w:tcBorders>
            <w:vAlign w:val="center"/>
          </w:tcPr>
          <w:p w14:paraId="459EEA05" w14:textId="77777777" w:rsidR="00470BE0" w:rsidRDefault="00470BE0"/>
        </w:tc>
        <w:tc>
          <w:tcPr>
            <w:tcW w:w="1427" w:type="dxa"/>
            <w:tcBorders>
              <w:bottom w:val="dotted" w:sz="4" w:space="0" w:color="auto"/>
            </w:tcBorders>
            <w:vAlign w:val="center"/>
          </w:tcPr>
          <w:p w14:paraId="7C84888C" w14:textId="77777777" w:rsidR="00470BE0" w:rsidRDefault="00050870">
            <w:pPr>
              <w:jc w:val="center"/>
              <w:divId w:val="1"/>
            </w:pPr>
            <w:r>
              <w:rPr>
                <w:rFonts w:eastAsia="Arial"/>
                <w:sz w:val="16"/>
              </w:rPr>
              <w:t xml:space="preserve">1 </w:t>
            </w:r>
          </w:p>
        </w:tc>
      </w:tr>
      <w:tr w:rsidR="00470BE0" w14:paraId="55708068" w14:textId="77777777">
        <w:trPr>
          <w:trHeight w:val="320"/>
        </w:trPr>
        <w:tc>
          <w:tcPr>
            <w:tcW w:w="1427" w:type="dxa"/>
            <w:gridSpan w:val="2"/>
            <w:vMerge/>
          </w:tcPr>
          <w:p w14:paraId="131251BD" w14:textId="77777777" w:rsidR="00470BE0" w:rsidRDefault="00470BE0"/>
        </w:tc>
        <w:tc>
          <w:tcPr>
            <w:tcW w:w="1427" w:type="dxa"/>
            <w:gridSpan w:val="2"/>
            <w:tcBorders>
              <w:bottom w:val="dotted" w:sz="4" w:space="0" w:color="auto"/>
            </w:tcBorders>
            <w:vAlign w:val="center"/>
          </w:tcPr>
          <w:p w14:paraId="40D6820C" w14:textId="77777777" w:rsidR="00470BE0" w:rsidRDefault="00050870">
            <w:pPr>
              <w:jc w:val="left"/>
              <w:divId w:val="1"/>
            </w:pPr>
            <w:r>
              <w:rPr>
                <w:sz w:val="16"/>
              </w:rPr>
              <w:t>very short to short</w:t>
            </w:r>
          </w:p>
        </w:tc>
        <w:tc>
          <w:tcPr>
            <w:tcW w:w="1427" w:type="dxa"/>
            <w:gridSpan w:val="2"/>
            <w:tcBorders>
              <w:bottom w:val="dotted" w:sz="4" w:space="0" w:color="auto"/>
            </w:tcBorders>
            <w:vAlign w:val="center"/>
          </w:tcPr>
          <w:p w14:paraId="0047DDA8" w14:textId="77777777" w:rsidR="00470BE0" w:rsidRDefault="00470BE0"/>
        </w:tc>
        <w:tc>
          <w:tcPr>
            <w:tcW w:w="1427" w:type="dxa"/>
            <w:tcBorders>
              <w:bottom w:val="dotted" w:sz="4" w:space="0" w:color="auto"/>
            </w:tcBorders>
            <w:vAlign w:val="center"/>
          </w:tcPr>
          <w:p w14:paraId="600F1A98" w14:textId="77777777" w:rsidR="00470BE0" w:rsidRDefault="00470BE0"/>
        </w:tc>
        <w:tc>
          <w:tcPr>
            <w:tcW w:w="1427" w:type="dxa"/>
            <w:tcBorders>
              <w:bottom w:val="dotted" w:sz="4" w:space="0" w:color="auto"/>
            </w:tcBorders>
            <w:vAlign w:val="center"/>
          </w:tcPr>
          <w:p w14:paraId="3E7C2BA3" w14:textId="77777777" w:rsidR="00470BE0" w:rsidRDefault="00470BE0"/>
        </w:tc>
        <w:tc>
          <w:tcPr>
            <w:tcW w:w="1427" w:type="dxa"/>
            <w:tcBorders>
              <w:bottom w:val="dotted" w:sz="4" w:space="0" w:color="auto"/>
            </w:tcBorders>
            <w:vAlign w:val="center"/>
          </w:tcPr>
          <w:p w14:paraId="3CA2DC17" w14:textId="77777777" w:rsidR="00470BE0" w:rsidRDefault="00470BE0"/>
        </w:tc>
        <w:tc>
          <w:tcPr>
            <w:tcW w:w="1427" w:type="dxa"/>
            <w:tcBorders>
              <w:bottom w:val="dotted" w:sz="4" w:space="0" w:color="auto"/>
            </w:tcBorders>
            <w:vAlign w:val="center"/>
          </w:tcPr>
          <w:p w14:paraId="4EE229F5" w14:textId="77777777" w:rsidR="00470BE0" w:rsidRDefault="00050870">
            <w:pPr>
              <w:jc w:val="center"/>
              <w:divId w:val="1"/>
            </w:pPr>
            <w:r>
              <w:rPr>
                <w:rFonts w:eastAsia="Arial"/>
                <w:sz w:val="16"/>
              </w:rPr>
              <w:t xml:space="preserve">2 </w:t>
            </w:r>
          </w:p>
        </w:tc>
      </w:tr>
      <w:tr w:rsidR="00470BE0" w14:paraId="1875B2C4" w14:textId="77777777">
        <w:trPr>
          <w:trHeight w:val="320"/>
        </w:trPr>
        <w:tc>
          <w:tcPr>
            <w:tcW w:w="1427" w:type="dxa"/>
            <w:gridSpan w:val="2"/>
            <w:vMerge/>
          </w:tcPr>
          <w:p w14:paraId="57FAFEE8" w14:textId="77777777" w:rsidR="00470BE0" w:rsidRDefault="00470BE0"/>
        </w:tc>
        <w:tc>
          <w:tcPr>
            <w:tcW w:w="1427" w:type="dxa"/>
            <w:gridSpan w:val="2"/>
            <w:tcBorders>
              <w:bottom w:val="dotted" w:sz="4" w:space="0" w:color="auto"/>
            </w:tcBorders>
            <w:vAlign w:val="center"/>
          </w:tcPr>
          <w:p w14:paraId="5311DE0D" w14:textId="77777777" w:rsidR="00470BE0" w:rsidRDefault="00050870">
            <w:pPr>
              <w:jc w:val="left"/>
              <w:divId w:val="1"/>
            </w:pPr>
            <w:r>
              <w:rPr>
                <w:sz w:val="16"/>
              </w:rPr>
              <w:t>short</w:t>
            </w:r>
          </w:p>
        </w:tc>
        <w:tc>
          <w:tcPr>
            <w:tcW w:w="1427" w:type="dxa"/>
            <w:gridSpan w:val="2"/>
            <w:tcBorders>
              <w:bottom w:val="dotted" w:sz="4" w:space="0" w:color="auto"/>
            </w:tcBorders>
            <w:vAlign w:val="center"/>
          </w:tcPr>
          <w:p w14:paraId="6F807568" w14:textId="6718DAE5" w:rsidR="00470BE0" w:rsidRDefault="00470BE0">
            <w:pPr>
              <w:jc w:val="left"/>
              <w:divId w:val="1"/>
            </w:pPr>
          </w:p>
        </w:tc>
        <w:tc>
          <w:tcPr>
            <w:tcW w:w="1427" w:type="dxa"/>
            <w:tcBorders>
              <w:bottom w:val="dotted" w:sz="4" w:space="0" w:color="auto"/>
            </w:tcBorders>
            <w:vAlign w:val="center"/>
          </w:tcPr>
          <w:p w14:paraId="2E250B12" w14:textId="0EAEE877" w:rsidR="00470BE0" w:rsidRDefault="00470BE0">
            <w:pPr>
              <w:jc w:val="left"/>
              <w:divId w:val="1"/>
            </w:pPr>
          </w:p>
        </w:tc>
        <w:tc>
          <w:tcPr>
            <w:tcW w:w="1427" w:type="dxa"/>
            <w:tcBorders>
              <w:bottom w:val="dotted" w:sz="4" w:space="0" w:color="auto"/>
            </w:tcBorders>
            <w:vAlign w:val="center"/>
          </w:tcPr>
          <w:p w14:paraId="5E2687C8" w14:textId="7B6FE4F1" w:rsidR="00470BE0" w:rsidRDefault="00470BE0">
            <w:pPr>
              <w:jc w:val="left"/>
              <w:divId w:val="1"/>
            </w:pPr>
          </w:p>
        </w:tc>
        <w:tc>
          <w:tcPr>
            <w:tcW w:w="1427" w:type="dxa"/>
            <w:tcBorders>
              <w:bottom w:val="dotted" w:sz="4" w:space="0" w:color="auto"/>
            </w:tcBorders>
            <w:vAlign w:val="center"/>
          </w:tcPr>
          <w:p w14:paraId="0733E01F" w14:textId="77777777" w:rsidR="00470BE0" w:rsidRDefault="00050870">
            <w:pPr>
              <w:jc w:val="left"/>
              <w:divId w:val="1"/>
            </w:pPr>
            <w:r>
              <w:rPr>
                <w:sz w:val="16"/>
              </w:rPr>
              <w:t>Argenteuil</w:t>
            </w:r>
          </w:p>
        </w:tc>
        <w:tc>
          <w:tcPr>
            <w:tcW w:w="1427" w:type="dxa"/>
            <w:tcBorders>
              <w:bottom w:val="dotted" w:sz="4" w:space="0" w:color="auto"/>
            </w:tcBorders>
            <w:vAlign w:val="center"/>
          </w:tcPr>
          <w:p w14:paraId="6C29BE48" w14:textId="77777777" w:rsidR="00470BE0" w:rsidRDefault="00050870">
            <w:pPr>
              <w:jc w:val="center"/>
              <w:divId w:val="1"/>
            </w:pPr>
            <w:r>
              <w:rPr>
                <w:rFonts w:eastAsia="Arial"/>
                <w:sz w:val="16"/>
              </w:rPr>
              <w:t xml:space="preserve">3 </w:t>
            </w:r>
          </w:p>
        </w:tc>
      </w:tr>
      <w:tr w:rsidR="00470BE0" w14:paraId="45626207" w14:textId="77777777">
        <w:trPr>
          <w:trHeight w:val="320"/>
        </w:trPr>
        <w:tc>
          <w:tcPr>
            <w:tcW w:w="1427" w:type="dxa"/>
            <w:gridSpan w:val="2"/>
            <w:vMerge/>
          </w:tcPr>
          <w:p w14:paraId="7657BE2D" w14:textId="77777777" w:rsidR="00470BE0" w:rsidRDefault="00470BE0"/>
        </w:tc>
        <w:tc>
          <w:tcPr>
            <w:tcW w:w="1427" w:type="dxa"/>
            <w:gridSpan w:val="2"/>
            <w:tcBorders>
              <w:bottom w:val="dotted" w:sz="4" w:space="0" w:color="auto"/>
            </w:tcBorders>
            <w:vAlign w:val="center"/>
          </w:tcPr>
          <w:p w14:paraId="1F27AE4C" w14:textId="77777777" w:rsidR="00470BE0" w:rsidRDefault="00050870">
            <w:pPr>
              <w:jc w:val="left"/>
              <w:divId w:val="1"/>
            </w:pPr>
            <w:r>
              <w:rPr>
                <w:sz w:val="16"/>
              </w:rPr>
              <w:t>short to medium</w:t>
            </w:r>
          </w:p>
        </w:tc>
        <w:tc>
          <w:tcPr>
            <w:tcW w:w="1427" w:type="dxa"/>
            <w:gridSpan w:val="2"/>
            <w:tcBorders>
              <w:bottom w:val="dotted" w:sz="4" w:space="0" w:color="auto"/>
            </w:tcBorders>
            <w:vAlign w:val="center"/>
          </w:tcPr>
          <w:p w14:paraId="50566D74" w14:textId="77777777" w:rsidR="00470BE0" w:rsidRDefault="00470BE0"/>
        </w:tc>
        <w:tc>
          <w:tcPr>
            <w:tcW w:w="1427" w:type="dxa"/>
            <w:tcBorders>
              <w:bottom w:val="dotted" w:sz="4" w:space="0" w:color="auto"/>
            </w:tcBorders>
            <w:vAlign w:val="center"/>
          </w:tcPr>
          <w:p w14:paraId="1EB1DECC" w14:textId="77777777" w:rsidR="00470BE0" w:rsidRDefault="00470BE0"/>
        </w:tc>
        <w:tc>
          <w:tcPr>
            <w:tcW w:w="1427" w:type="dxa"/>
            <w:tcBorders>
              <w:bottom w:val="dotted" w:sz="4" w:space="0" w:color="auto"/>
            </w:tcBorders>
            <w:vAlign w:val="center"/>
          </w:tcPr>
          <w:p w14:paraId="28BD01EA" w14:textId="77777777" w:rsidR="00470BE0" w:rsidRDefault="00470BE0"/>
        </w:tc>
        <w:tc>
          <w:tcPr>
            <w:tcW w:w="1427" w:type="dxa"/>
            <w:tcBorders>
              <w:bottom w:val="dotted" w:sz="4" w:space="0" w:color="auto"/>
            </w:tcBorders>
            <w:vAlign w:val="center"/>
          </w:tcPr>
          <w:p w14:paraId="75FF449F" w14:textId="77777777" w:rsidR="00470BE0" w:rsidRDefault="00470BE0"/>
        </w:tc>
        <w:tc>
          <w:tcPr>
            <w:tcW w:w="1427" w:type="dxa"/>
            <w:tcBorders>
              <w:bottom w:val="dotted" w:sz="4" w:space="0" w:color="auto"/>
            </w:tcBorders>
            <w:vAlign w:val="center"/>
          </w:tcPr>
          <w:p w14:paraId="5CF88710" w14:textId="77777777" w:rsidR="00470BE0" w:rsidRDefault="00050870">
            <w:pPr>
              <w:jc w:val="center"/>
              <w:divId w:val="1"/>
            </w:pPr>
            <w:r>
              <w:rPr>
                <w:rFonts w:eastAsia="Arial"/>
                <w:sz w:val="16"/>
              </w:rPr>
              <w:t xml:space="preserve">4 </w:t>
            </w:r>
          </w:p>
        </w:tc>
      </w:tr>
      <w:tr w:rsidR="00470BE0" w14:paraId="5E1FB05F" w14:textId="77777777">
        <w:trPr>
          <w:trHeight w:val="320"/>
        </w:trPr>
        <w:tc>
          <w:tcPr>
            <w:tcW w:w="1427" w:type="dxa"/>
            <w:gridSpan w:val="2"/>
            <w:vMerge/>
          </w:tcPr>
          <w:p w14:paraId="6A5791FD" w14:textId="77777777" w:rsidR="00470BE0" w:rsidRDefault="00470BE0"/>
        </w:tc>
        <w:tc>
          <w:tcPr>
            <w:tcW w:w="1427" w:type="dxa"/>
            <w:gridSpan w:val="2"/>
            <w:tcBorders>
              <w:bottom w:val="dotted" w:sz="4" w:space="0" w:color="auto"/>
            </w:tcBorders>
            <w:vAlign w:val="center"/>
          </w:tcPr>
          <w:p w14:paraId="3C8882E2"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5C11E820" w14:textId="7E7052B5" w:rsidR="00470BE0" w:rsidRDefault="00470BE0">
            <w:pPr>
              <w:jc w:val="left"/>
              <w:divId w:val="1"/>
            </w:pPr>
          </w:p>
        </w:tc>
        <w:tc>
          <w:tcPr>
            <w:tcW w:w="1427" w:type="dxa"/>
            <w:tcBorders>
              <w:bottom w:val="dotted" w:sz="4" w:space="0" w:color="auto"/>
            </w:tcBorders>
            <w:vAlign w:val="center"/>
          </w:tcPr>
          <w:p w14:paraId="3602ED2A" w14:textId="6FD94D1D" w:rsidR="00470BE0" w:rsidRDefault="00470BE0">
            <w:pPr>
              <w:jc w:val="left"/>
              <w:divId w:val="1"/>
            </w:pPr>
          </w:p>
        </w:tc>
        <w:tc>
          <w:tcPr>
            <w:tcW w:w="1427" w:type="dxa"/>
            <w:tcBorders>
              <w:bottom w:val="dotted" w:sz="4" w:space="0" w:color="auto"/>
            </w:tcBorders>
            <w:vAlign w:val="center"/>
          </w:tcPr>
          <w:p w14:paraId="2951406C" w14:textId="3F926FD6" w:rsidR="00470BE0" w:rsidRDefault="00470BE0">
            <w:pPr>
              <w:jc w:val="left"/>
              <w:divId w:val="1"/>
            </w:pPr>
          </w:p>
        </w:tc>
        <w:tc>
          <w:tcPr>
            <w:tcW w:w="1427" w:type="dxa"/>
            <w:tcBorders>
              <w:bottom w:val="dotted" w:sz="4" w:space="0" w:color="auto"/>
            </w:tcBorders>
            <w:vAlign w:val="center"/>
          </w:tcPr>
          <w:p w14:paraId="2D2132BF" w14:textId="77777777" w:rsidR="00470BE0" w:rsidRDefault="00050870">
            <w:pPr>
              <w:jc w:val="left"/>
              <w:divId w:val="1"/>
            </w:pPr>
            <w:proofErr w:type="spellStart"/>
            <w:r>
              <w:rPr>
                <w:sz w:val="16"/>
              </w:rPr>
              <w:t>Avalim</w:t>
            </w:r>
            <w:proofErr w:type="spellEnd"/>
            <w:r>
              <w:rPr>
                <w:sz w:val="16"/>
              </w:rPr>
              <w:t xml:space="preserve">, </w:t>
            </w:r>
            <w:proofErr w:type="spellStart"/>
            <w:r>
              <w:rPr>
                <w:sz w:val="16"/>
              </w:rPr>
              <w:t>Gijnlim</w:t>
            </w:r>
            <w:proofErr w:type="spellEnd"/>
          </w:p>
        </w:tc>
        <w:tc>
          <w:tcPr>
            <w:tcW w:w="1427" w:type="dxa"/>
            <w:tcBorders>
              <w:bottom w:val="dotted" w:sz="4" w:space="0" w:color="auto"/>
            </w:tcBorders>
            <w:vAlign w:val="center"/>
          </w:tcPr>
          <w:p w14:paraId="6DA4961C" w14:textId="77777777" w:rsidR="00470BE0" w:rsidRDefault="00050870">
            <w:pPr>
              <w:jc w:val="center"/>
              <w:divId w:val="1"/>
            </w:pPr>
            <w:r>
              <w:rPr>
                <w:rFonts w:eastAsia="Arial"/>
                <w:sz w:val="16"/>
              </w:rPr>
              <w:t xml:space="preserve">5 </w:t>
            </w:r>
          </w:p>
        </w:tc>
      </w:tr>
      <w:tr w:rsidR="00470BE0" w14:paraId="2D912C8B" w14:textId="77777777">
        <w:trPr>
          <w:trHeight w:val="320"/>
        </w:trPr>
        <w:tc>
          <w:tcPr>
            <w:tcW w:w="1427" w:type="dxa"/>
            <w:gridSpan w:val="2"/>
            <w:vMerge/>
          </w:tcPr>
          <w:p w14:paraId="00BE24A0" w14:textId="77777777" w:rsidR="00470BE0" w:rsidRDefault="00470BE0"/>
        </w:tc>
        <w:tc>
          <w:tcPr>
            <w:tcW w:w="1427" w:type="dxa"/>
            <w:gridSpan w:val="2"/>
            <w:tcBorders>
              <w:bottom w:val="dotted" w:sz="4" w:space="0" w:color="auto"/>
            </w:tcBorders>
            <w:vAlign w:val="center"/>
          </w:tcPr>
          <w:p w14:paraId="198FC81F" w14:textId="77777777" w:rsidR="00470BE0" w:rsidRDefault="00050870">
            <w:pPr>
              <w:jc w:val="left"/>
              <w:divId w:val="1"/>
            </w:pPr>
            <w:r>
              <w:rPr>
                <w:sz w:val="16"/>
              </w:rPr>
              <w:t>medium to long</w:t>
            </w:r>
          </w:p>
        </w:tc>
        <w:tc>
          <w:tcPr>
            <w:tcW w:w="1427" w:type="dxa"/>
            <w:gridSpan w:val="2"/>
            <w:tcBorders>
              <w:bottom w:val="dotted" w:sz="4" w:space="0" w:color="auto"/>
            </w:tcBorders>
            <w:vAlign w:val="center"/>
          </w:tcPr>
          <w:p w14:paraId="3BFD175E" w14:textId="77777777" w:rsidR="00470BE0" w:rsidRDefault="00470BE0"/>
        </w:tc>
        <w:tc>
          <w:tcPr>
            <w:tcW w:w="1427" w:type="dxa"/>
            <w:tcBorders>
              <w:bottom w:val="dotted" w:sz="4" w:space="0" w:color="auto"/>
            </w:tcBorders>
            <w:vAlign w:val="center"/>
          </w:tcPr>
          <w:p w14:paraId="777648C6" w14:textId="77777777" w:rsidR="00470BE0" w:rsidRDefault="00470BE0"/>
        </w:tc>
        <w:tc>
          <w:tcPr>
            <w:tcW w:w="1427" w:type="dxa"/>
            <w:tcBorders>
              <w:bottom w:val="dotted" w:sz="4" w:space="0" w:color="auto"/>
            </w:tcBorders>
            <w:vAlign w:val="center"/>
          </w:tcPr>
          <w:p w14:paraId="0FD2D15D" w14:textId="77777777" w:rsidR="00470BE0" w:rsidRDefault="00470BE0"/>
        </w:tc>
        <w:tc>
          <w:tcPr>
            <w:tcW w:w="1427" w:type="dxa"/>
            <w:tcBorders>
              <w:bottom w:val="dotted" w:sz="4" w:space="0" w:color="auto"/>
            </w:tcBorders>
            <w:vAlign w:val="center"/>
          </w:tcPr>
          <w:p w14:paraId="25B692F6" w14:textId="77777777" w:rsidR="00470BE0" w:rsidRDefault="00470BE0"/>
        </w:tc>
        <w:tc>
          <w:tcPr>
            <w:tcW w:w="1427" w:type="dxa"/>
            <w:tcBorders>
              <w:bottom w:val="dotted" w:sz="4" w:space="0" w:color="auto"/>
            </w:tcBorders>
            <w:vAlign w:val="center"/>
          </w:tcPr>
          <w:p w14:paraId="6830A75B" w14:textId="77777777" w:rsidR="00470BE0" w:rsidRDefault="00050870">
            <w:pPr>
              <w:jc w:val="center"/>
              <w:divId w:val="1"/>
            </w:pPr>
            <w:r>
              <w:rPr>
                <w:rFonts w:eastAsia="Arial"/>
                <w:sz w:val="16"/>
              </w:rPr>
              <w:t xml:space="preserve">6 </w:t>
            </w:r>
          </w:p>
        </w:tc>
      </w:tr>
      <w:tr w:rsidR="00470BE0" w14:paraId="2F74938A" w14:textId="77777777">
        <w:trPr>
          <w:trHeight w:val="320"/>
        </w:trPr>
        <w:tc>
          <w:tcPr>
            <w:tcW w:w="1427" w:type="dxa"/>
            <w:gridSpan w:val="2"/>
            <w:vMerge/>
          </w:tcPr>
          <w:p w14:paraId="3566AC36" w14:textId="77777777" w:rsidR="00470BE0" w:rsidRDefault="00470BE0"/>
        </w:tc>
        <w:tc>
          <w:tcPr>
            <w:tcW w:w="1427" w:type="dxa"/>
            <w:gridSpan w:val="2"/>
            <w:tcBorders>
              <w:bottom w:val="dotted" w:sz="4" w:space="0" w:color="auto"/>
            </w:tcBorders>
            <w:vAlign w:val="center"/>
          </w:tcPr>
          <w:p w14:paraId="3EE953AE" w14:textId="77777777" w:rsidR="00470BE0" w:rsidRDefault="00050870">
            <w:pPr>
              <w:jc w:val="left"/>
              <w:divId w:val="1"/>
            </w:pPr>
            <w:r>
              <w:rPr>
                <w:sz w:val="16"/>
              </w:rPr>
              <w:t>long</w:t>
            </w:r>
          </w:p>
        </w:tc>
        <w:tc>
          <w:tcPr>
            <w:tcW w:w="1427" w:type="dxa"/>
            <w:gridSpan w:val="2"/>
            <w:tcBorders>
              <w:bottom w:val="dotted" w:sz="4" w:space="0" w:color="auto"/>
            </w:tcBorders>
            <w:vAlign w:val="center"/>
          </w:tcPr>
          <w:p w14:paraId="183C1FAB" w14:textId="77777777" w:rsidR="00470BE0" w:rsidRDefault="00470BE0"/>
        </w:tc>
        <w:tc>
          <w:tcPr>
            <w:tcW w:w="1427" w:type="dxa"/>
            <w:tcBorders>
              <w:bottom w:val="dotted" w:sz="4" w:space="0" w:color="auto"/>
            </w:tcBorders>
            <w:vAlign w:val="center"/>
          </w:tcPr>
          <w:p w14:paraId="55979459" w14:textId="77777777" w:rsidR="00470BE0" w:rsidRDefault="00470BE0"/>
        </w:tc>
        <w:tc>
          <w:tcPr>
            <w:tcW w:w="1427" w:type="dxa"/>
            <w:tcBorders>
              <w:bottom w:val="dotted" w:sz="4" w:space="0" w:color="auto"/>
            </w:tcBorders>
            <w:vAlign w:val="center"/>
          </w:tcPr>
          <w:p w14:paraId="33230122" w14:textId="77777777" w:rsidR="00470BE0" w:rsidRDefault="00470BE0"/>
        </w:tc>
        <w:tc>
          <w:tcPr>
            <w:tcW w:w="1427" w:type="dxa"/>
            <w:tcBorders>
              <w:bottom w:val="dotted" w:sz="4" w:space="0" w:color="auto"/>
            </w:tcBorders>
            <w:vAlign w:val="center"/>
          </w:tcPr>
          <w:p w14:paraId="60EF5748" w14:textId="77777777" w:rsidR="00470BE0" w:rsidRDefault="00050870">
            <w:pPr>
              <w:jc w:val="left"/>
              <w:divId w:val="1"/>
            </w:pPr>
            <w:proofErr w:type="spellStart"/>
            <w:r>
              <w:rPr>
                <w:sz w:val="16"/>
              </w:rPr>
              <w:t>Thielim</w:t>
            </w:r>
            <w:proofErr w:type="spellEnd"/>
          </w:p>
        </w:tc>
        <w:tc>
          <w:tcPr>
            <w:tcW w:w="1427" w:type="dxa"/>
            <w:tcBorders>
              <w:bottom w:val="dotted" w:sz="4" w:space="0" w:color="auto"/>
            </w:tcBorders>
            <w:vAlign w:val="center"/>
          </w:tcPr>
          <w:p w14:paraId="58F44E81" w14:textId="77777777" w:rsidR="00470BE0" w:rsidRDefault="00050870">
            <w:pPr>
              <w:jc w:val="center"/>
              <w:divId w:val="1"/>
            </w:pPr>
            <w:r>
              <w:rPr>
                <w:rFonts w:eastAsia="Arial"/>
                <w:sz w:val="16"/>
              </w:rPr>
              <w:t xml:space="preserve">7 </w:t>
            </w:r>
          </w:p>
        </w:tc>
      </w:tr>
      <w:tr w:rsidR="00470BE0" w14:paraId="69F98455" w14:textId="77777777">
        <w:trPr>
          <w:trHeight w:val="320"/>
        </w:trPr>
        <w:tc>
          <w:tcPr>
            <w:tcW w:w="1427" w:type="dxa"/>
            <w:gridSpan w:val="2"/>
            <w:vMerge/>
          </w:tcPr>
          <w:p w14:paraId="264CE575" w14:textId="77777777" w:rsidR="00470BE0" w:rsidRDefault="00470BE0"/>
        </w:tc>
        <w:tc>
          <w:tcPr>
            <w:tcW w:w="1427" w:type="dxa"/>
            <w:gridSpan w:val="2"/>
            <w:tcBorders>
              <w:bottom w:val="dotted" w:sz="4" w:space="0" w:color="auto"/>
            </w:tcBorders>
            <w:vAlign w:val="center"/>
          </w:tcPr>
          <w:p w14:paraId="6F0B888D" w14:textId="77777777" w:rsidR="00470BE0" w:rsidRDefault="00050870">
            <w:pPr>
              <w:jc w:val="left"/>
              <w:divId w:val="1"/>
            </w:pPr>
            <w:r>
              <w:rPr>
                <w:sz w:val="16"/>
              </w:rPr>
              <w:t>long to very long</w:t>
            </w:r>
          </w:p>
        </w:tc>
        <w:tc>
          <w:tcPr>
            <w:tcW w:w="1427" w:type="dxa"/>
            <w:gridSpan w:val="2"/>
            <w:tcBorders>
              <w:bottom w:val="dotted" w:sz="4" w:space="0" w:color="auto"/>
            </w:tcBorders>
            <w:vAlign w:val="center"/>
          </w:tcPr>
          <w:p w14:paraId="28827B44" w14:textId="77777777" w:rsidR="00470BE0" w:rsidRDefault="00470BE0"/>
        </w:tc>
        <w:tc>
          <w:tcPr>
            <w:tcW w:w="1427" w:type="dxa"/>
            <w:tcBorders>
              <w:bottom w:val="dotted" w:sz="4" w:space="0" w:color="auto"/>
            </w:tcBorders>
            <w:vAlign w:val="center"/>
          </w:tcPr>
          <w:p w14:paraId="30BFA4DD" w14:textId="77777777" w:rsidR="00470BE0" w:rsidRDefault="00470BE0"/>
        </w:tc>
        <w:tc>
          <w:tcPr>
            <w:tcW w:w="1427" w:type="dxa"/>
            <w:tcBorders>
              <w:bottom w:val="dotted" w:sz="4" w:space="0" w:color="auto"/>
            </w:tcBorders>
            <w:vAlign w:val="center"/>
          </w:tcPr>
          <w:p w14:paraId="43247EDD" w14:textId="77777777" w:rsidR="00470BE0" w:rsidRDefault="00470BE0"/>
        </w:tc>
        <w:tc>
          <w:tcPr>
            <w:tcW w:w="1427" w:type="dxa"/>
            <w:tcBorders>
              <w:bottom w:val="dotted" w:sz="4" w:space="0" w:color="auto"/>
            </w:tcBorders>
            <w:vAlign w:val="center"/>
          </w:tcPr>
          <w:p w14:paraId="6A23B02F" w14:textId="77777777" w:rsidR="00470BE0" w:rsidRDefault="00470BE0"/>
        </w:tc>
        <w:tc>
          <w:tcPr>
            <w:tcW w:w="1427" w:type="dxa"/>
            <w:tcBorders>
              <w:bottom w:val="dotted" w:sz="4" w:space="0" w:color="auto"/>
            </w:tcBorders>
            <w:vAlign w:val="center"/>
          </w:tcPr>
          <w:p w14:paraId="762AFB59" w14:textId="77777777" w:rsidR="00470BE0" w:rsidRDefault="00050870">
            <w:pPr>
              <w:jc w:val="center"/>
              <w:divId w:val="1"/>
            </w:pPr>
            <w:r>
              <w:rPr>
                <w:rFonts w:eastAsia="Arial"/>
                <w:sz w:val="16"/>
              </w:rPr>
              <w:t xml:space="preserve">8 </w:t>
            </w:r>
          </w:p>
        </w:tc>
      </w:tr>
      <w:tr w:rsidR="00470BE0" w14:paraId="53CC11A2" w14:textId="77777777">
        <w:trPr>
          <w:trHeight w:val="320"/>
        </w:trPr>
        <w:tc>
          <w:tcPr>
            <w:tcW w:w="1427" w:type="dxa"/>
            <w:gridSpan w:val="2"/>
            <w:vMerge/>
          </w:tcPr>
          <w:p w14:paraId="2456AC96" w14:textId="77777777" w:rsidR="00470BE0" w:rsidRDefault="00470BE0"/>
        </w:tc>
        <w:tc>
          <w:tcPr>
            <w:tcW w:w="1427" w:type="dxa"/>
            <w:gridSpan w:val="2"/>
            <w:tcBorders>
              <w:bottom w:val="dotted" w:sz="4" w:space="0" w:color="auto"/>
            </w:tcBorders>
            <w:vAlign w:val="center"/>
          </w:tcPr>
          <w:p w14:paraId="2C27CC10" w14:textId="77777777" w:rsidR="00470BE0" w:rsidRDefault="00050870">
            <w:pPr>
              <w:jc w:val="left"/>
              <w:divId w:val="1"/>
            </w:pPr>
            <w:r>
              <w:rPr>
                <w:sz w:val="16"/>
              </w:rPr>
              <w:t>very long</w:t>
            </w:r>
          </w:p>
        </w:tc>
        <w:tc>
          <w:tcPr>
            <w:tcW w:w="1427" w:type="dxa"/>
            <w:gridSpan w:val="2"/>
            <w:tcBorders>
              <w:bottom w:val="dotted" w:sz="4" w:space="0" w:color="auto"/>
            </w:tcBorders>
            <w:vAlign w:val="center"/>
          </w:tcPr>
          <w:p w14:paraId="0DCC45ED" w14:textId="77777777" w:rsidR="00470BE0" w:rsidRDefault="00470BE0"/>
        </w:tc>
        <w:tc>
          <w:tcPr>
            <w:tcW w:w="1427" w:type="dxa"/>
            <w:tcBorders>
              <w:bottom w:val="dotted" w:sz="4" w:space="0" w:color="auto"/>
            </w:tcBorders>
            <w:vAlign w:val="center"/>
          </w:tcPr>
          <w:p w14:paraId="70A34CD7" w14:textId="77777777" w:rsidR="00470BE0" w:rsidRDefault="00470BE0"/>
        </w:tc>
        <w:tc>
          <w:tcPr>
            <w:tcW w:w="1427" w:type="dxa"/>
            <w:tcBorders>
              <w:bottom w:val="dotted" w:sz="4" w:space="0" w:color="auto"/>
            </w:tcBorders>
            <w:vAlign w:val="center"/>
          </w:tcPr>
          <w:p w14:paraId="43C7D9B4" w14:textId="77777777" w:rsidR="00470BE0" w:rsidRDefault="00470BE0"/>
        </w:tc>
        <w:tc>
          <w:tcPr>
            <w:tcW w:w="1427" w:type="dxa"/>
            <w:tcBorders>
              <w:bottom w:val="dotted" w:sz="4" w:space="0" w:color="auto"/>
            </w:tcBorders>
            <w:vAlign w:val="center"/>
          </w:tcPr>
          <w:p w14:paraId="64F7A322" w14:textId="77777777" w:rsidR="00470BE0" w:rsidRDefault="00470BE0"/>
        </w:tc>
        <w:tc>
          <w:tcPr>
            <w:tcW w:w="1427" w:type="dxa"/>
            <w:tcBorders>
              <w:bottom w:val="dotted" w:sz="4" w:space="0" w:color="auto"/>
            </w:tcBorders>
            <w:vAlign w:val="center"/>
          </w:tcPr>
          <w:p w14:paraId="0B3A39E7" w14:textId="77777777" w:rsidR="00470BE0" w:rsidRDefault="00050870">
            <w:pPr>
              <w:jc w:val="center"/>
              <w:divId w:val="1"/>
            </w:pPr>
            <w:r>
              <w:rPr>
                <w:rFonts w:eastAsia="Arial"/>
                <w:sz w:val="16"/>
              </w:rPr>
              <w:t xml:space="preserve">9 </w:t>
            </w:r>
          </w:p>
        </w:tc>
      </w:tr>
      <w:tr w:rsidR="00470BE0" w14:paraId="1A182001" w14:textId="77777777">
        <w:trPr>
          <w:trHeight w:val="360"/>
        </w:trPr>
        <w:tc>
          <w:tcPr>
            <w:tcW w:w="713" w:type="dxa"/>
            <w:tcBorders>
              <w:right w:val="dotted" w:sz="4" w:space="0" w:color="auto"/>
            </w:tcBorders>
            <w:shd w:val="clear" w:color="auto" w:fill="DFDFD7"/>
            <w:vAlign w:val="center"/>
          </w:tcPr>
          <w:p w14:paraId="56CD4EF7" w14:textId="77777777" w:rsidR="00470BE0" w:rsidRDefault="00050870">
            <w:r>
              <w:rPr>
                <w:rFonts w:eastAsia="Arial"/>
                <w:b/>
                <w:sz w:val="16"/>
              </w:rPr>
              <w:t>14.</w:t>
            </w:r>
          </w:p>
        </w:tc>
        <w:tc>
          <w:tcPr>
            <w:tcW w:w="713" w:type="dxa"/>
            <w:tcBorders>
              <w:right w:val="dotted" w:sz="4" w:space="0" w:color="auto"/>
            </w:tcBorders>
            <w:shd w:val="clear" w:color="auto" w:fill="DFDFD7"/>
            <w:vAlign w:val="center"/>
          </w:tcPr>
          <w:p w14:paraId="1D5B2EC7" w14:textId="77777777" w:rsidR="00470BE0" w:rsidRDefault="00050870">
            <w:r>
              <w:rPr>
                <w:rFonts w:eastAsia="Arial"/>
                <w:b/>
                <w:sz w:val="16"/>
              </w:rPr>
              <w:t>(*)</w:t>
            </w:r>
          </w:p>
        </w:tc>
        <w:tc>
          <w:tcPr>
            <w:tcW w:w="500" w:type="dxa"/>
            <w:tcBorders>
              <w:right w:val="dotted" w:sz="4" w:space="0" w:color="auto"/>
            </w:tcBorders>
            <w:shd w:val="clear" w:color="auto" w:fill="DFDFD7"/>
            <w:vAlign w:val="center"/>
          </w:tcPr>
          <w:p w14:paraId="4E1E41FD" w14:textId="77777777" w:rsidR="00470BE0" w:rsidRDefault="00050870">
            <w:r>
              <w:rPr>
                <w:rFonts w:eastAsia="Arial"/>
                <w:b/>
                <w:sz w:val="16"/>
              </w:rPr>
              <w:t>QN</w:t>
            </w:r>
          </w:p>
        </w:tc>
        <w:tc>
          <w:tcPr>
            <w:tcW w:w="713" w:type="dxa"/>
            <w:tcBorders>
              <w:right w:val="dotted" w:sz="4" w:space="0" w:color="auto"/>
            </w:tcBorders>
            <w:shd w:val="clear" w:color="auto" w:fill="DFDFD7"/>
            <w:vAlign w:val="center"/>
          </w:tcPr>
          <w:p w14:paraId="79D65B80" w14:textId="77777777" w:rsidR="00470BE0" w:rsidRDefault="00050870">
            <w:r>
              <w:rPr>
                <w:rFonts w:eastAsia="Arial"/>
                <w:b/>
                <w:sz w:val="16"/>
              </w:rPr>
              <w:t>VG</w:t>
            </w:r>
          </w:p>
        </w:tc>
        <w:tc>
          <w:tcPr>
            <w:tcW w:w="500" w:type="dxa"/>
            <w:tcBorders>
              <w:right w:val="dotted" w:sz="4" w:space="0" w:color="auto"/>
            </w:tcBorders>
            <w:shd w:val="clear" w:color="auto" w:fill="DFDFD7"/>
            <w:vAlign w:val="center"/>
          </w:tcPr>
          <w:p w14:paraId="2F81407A" w14:textId="77777777" w:rsidR="00470BE0" w:rsidRDefault="00470BE0"/>
        </w:tc>
        <w:tc>
          <w:tcPr>
            <w:tcW w:w="713" w:type="dxa"/>
            <w:tcBorders>
              <w:right w:val="dotted" w:sz="4" w:space="0" w:color="auto"/>
            </w:tcBorders>
            <w:shd w:val="clear" w:color="auto" w:fill="DFDFD7"/>
            <w:vAlign w:val="center"/>
          </w:tcPr>
          <w:p w14:paraId="0C934F48" w14:textId="77777777" w:rsidR="00470BE0" w:rsidRDefault="00050870">
            <w:r>
              <w:rPr>
                <w:rFonts w:eastAsia="Arial"/>
                <w:b/>
                <w:sz w:val="16"/>
              </w:rPr>
              <w:t>(b)</w:t>
            </w:r>
          </w:p>
        </w:tc>
        <w:tc>
          <w:tcPr>
            <w:tcW w:w="1427" w:type="dxa"/>
            <w:shd w:val="clear" w:color="auto" w:fill="DFDFD7"/>
          </w:tcPr>
          <w:p w14:paraId="0A553129" w14:textId="77777777" w:rsidR="00470BE0" w:rsidRDefault="00470BE0"/>
        </w:tc>
        <w:tc>
          <w:tcPr>
            <w:tcW w:w="1427" w:type="dxa"/>
            <w:shd w:val="clear" w:color="auto" w:fill="DFDFD7"/>
          </w:tcPr>
          <w:p w14:paraId="014BA79F" w14:textId="77777777" w:rsidR="00470BE0" w:rsidRDefault="00470BE0"/>
        </w:tc>
        <w:tc>
          <w:tcPr>
            <w:tcW w:w="1427" w:type="dxa"/>
            <w:shd w:val="clear" w:color="auto" w:fill="DFDFD7"/>
          </w:tcPr>
          <w:p w14:paraId="4E6A3B4E" w14:textId="77777777" w:rsidR="00470BE0" w:rsidRDefault="00470BE0"/>
        </w:tc>
        <w:tc>
          <w:tcPr>
            <w:tcW w:w="1427" w:type="dxa"/>
            <w:shd w:val="clear" w:color="auto" w:fill="DFDFD7"/>
          </w:tcPr>
          <w:p w14:paraId="5C71F02F" w14:textId="77777777" w:rsidR="00470BE0" w:rsidRDefault="00470BE0"/>
        </w:tc>
      </w:tr>
      <w:tr w:rsidR="00470BE0" w:rsidRPr="00E41C98" w14:paraId="5278FC84" w14:textId="77777777">
        <w:trPr>
          <w:trHeight w:val="440"/>
        </w:trPr>
        <w:tc>
          <w:tcPr>
            <w:tcW w:w="1427" w:type="dxa"/>
            <w:gridSpan w:val="2"/>
            <w:vMerge w:val="restart"/>
          </w:tcPr>
          <w:p w14:paraId="2A90938B" w14:textId="77777777" w:rsidR="00470BE0" w:rsidRDefault="00470BE0"/>
        </w:tc>
        <w:tc>
          <w:tcPr>
            <w:tcW w:w="1427" w:type="dxa"/>
            <w:gridSpan w:val="2"/>
            <w:tcBorders>
              <w:bottom w:val="dotted" w:sz="4" w:space="0" w:color="auto"/>
            </w:tcBorders>
          </w:tcPr>
          <w:p w14:paraId="0778F26C" w14:textId="77777777" w:rsidR="00470BE0" w:rsidRDefault="00470BE0">
            <w:pPr>
              <w:jc w:val="left"/>
              <w:divId w:val="1"/>
              <w:rPr>
                <w:b/>
                <w:sz w:val="16"/>
              </w:rPr>
            </w:pPr>
          </w:p>
          <w:p w14:paraId="45F8D22E" w14:textId="77777777" w:rsidR="00470BE0" w:rsidRDefault="00050870">
            <w:pPr>
              <w:jc w:val="left"/>
              <w:divId w:val="1"/>
              <w:rPr>
                <w:b/>
                <w:sz w:val="16"/>
              </w:rPr>
            </w:pPr>
            <w:r>
              <w:rPr>
                <w:b/>
                <w:sz w:val="16"/>
              </w:rPr>
              <w:t>Stem: diameter at ground level</w:t>
            </w:r>
          </w:p>
          <w:p w14:paraId="75A40A58" w14:textId="77777777" w:rsidR="00470BE0" w:rsidRDefault="00470BE0"/>
        </w:tc>
        <w:tc>
          <w:tcPr>
            <w:tcW w:w="1427" w:type="dxa"/>
            <w:gridSpan w:val="2"/>
            <w:tcBorders>
              <w:bottom w:val="dotted" w:sz="4" w:space="0" w:color="auto"/>
            </w:tcBorders>
          </w:tcPr>
          <w:p w14:paraId="4073D2F6" w14:textId="77777777" w:rsidR="00470BE0" w:rsidRPr="00E41C98" w:rsidRDefault="00470BE0">
            <w:pPr>
              <w:rPr>
                <w:lang w:val="fr-FR"/>
              </w:rPr>
            </w:pPr>
          </w:p>
        </w:tc>
        <w:tc>
          <w:tcPr>
            <w:tcW w:w="1427" w:type="dxa"/>
            <w:tcBorders>
              <w:bottom w:val="dotted" w:sz="4" w:space="0" w:color="auto"/>
            </w:tcBorders>
          </w:tcPr>
          <w:p w14:paraId="543F2076" w14:textId="77777777" w:rsidR="00470BE0" w:rsidRDefault="00470BE0"/>
        </w:tc>
        <w:tc>
          <w:tcPr>
            <w:tcW w:w="1427" w:type="dxa"/>
            <w:tcBorders>
              <w:bottom w:val="dotted" w:sz="4" w:space="0" w:color="auto"/>
            </w:tcBorders>
          </w:tcPr>
          <w:p w14:paraId="23D3BEC8" w14:textId="77777777" w:rsidR="00470BE0" w:rsidRPr="00E41C98" w:rsidRDefault="00470BE0">
            <w:pPr>
              <w:rPr>
                <w:lang w:val="es-ES"/>
              </w:rPr>
            </w:pPr>
          </w:p>
        </w:tc>
        <w:tc>
          <w:tcPr>
            <w:tcW w:w="1427" w:type="dxa"/>
            <w:tcBorders>
              <w:bottom w:val="dotted" w:sz="4" w:space="0" w:color="auto"/>
            </w:tcBorders>
          </w:tcPr>
          <w:p w14:paraId="0D4AC76A" w14:textId="77777777" w:rsidR="00470BE0" w:rsidRPr="00E41C98" w:rsidRDefault="00470BE0">
            <w:pPr>
              <w:rPr>
                <w:lang w:val="es-ES"/>
              </w:rPr>
            </w:pPr>
          </w:p>
        </w:tc>
        <w:tc>
          <w:tcPr>
            <w:tcW w:w="1427" w:type="dxa"/>
            <w:tcBorders>
              <w:bottom w:val="dotted" w:sz="4" w:space="0" w:color="auto"/>
            </w:tcBorders>
          </w:tcPr>
          <w:p w14:paraId="08D0EF4C" w14:textId="77777777" w:rsidR="00470BE0" w:rsidRPr="00E41C98" w:rsidRDefault="00470BE0">
            <w:pPr>
              <w:rPr>
                <w:lang w:val="es-ES"/>
              </w:rPr>
            </w:pPr>
          </w:p>
        </w:tc>
      </w:tr>
      <w:tr w:rsidR="00470BE0" w14:paraId="46835E87" w14:textId="77777777">
        <w:trPr>
          <w:trHeight w:val="320"/>
        </w:trPr>
        <w:tc>
          <w:tcPr>
            <w:tcW w:w="1427" w:type="dxa"/>
            <w:gridSpan w:val="2"/>
            <w:vMerge/>
          </w:tcPr>
          <w:p w14:paraId="067C3FDB" w14:textId="77777777" w:rsidR="00470BE0" w:rsidRPr="00E41C98" w:rsidRDefault="00470BE0">
            <w:pPr>
              <w:rPr>
                <w:lang w:val="es-ES"/>
              </w:rPr>
            </w:pPr>
          </w:p>
        </w:tc>
        <w:tc>
          <w:tcPr>
            <w:tcW w:w="1427" w:type="dxa"/>
            <w:gridSpan w:val="2"/>
            <w:tcBorders>
              <w:bottom w:val="dotted" w:sz="4" w:space="0" w:color="auto"/>
            </w:tcBorders>
            <w:vAlign w:val="center"/>
          </w:tcPr>
          <w:p w14:paraId="67AA5740" w14:textId="77777777" w:rsidR="00470BE0" w:rsidRDefault="00050870">
            <w:pPr>
              <w:jc w:val="left"/>
              <w:divId w:val="1"/>
            </w:pPr>
            <w:r>
              <w:rPr>
                <w:sz w:val="16"/>
              </w:rPr>
              <w:t>very small</w:t>
            </w:r>
          </w:p>
        </w:tc>
        <w:tc>
          <w:tcPr>
            <w:tcW w:w="1427" w:type="dxa"/>
            <w:gridSpan w:val="2"/>
            <w:tcBorders>
              <w:bottom w:val="dotted" w:sz="4" w:space="0" w:color="auto"/>
            </w:tcBorders>
            <w:vAlign w:val="center"/>
          </w:tcPr>
          <w:p w14:paraId="0CE20FEA" w14:textId="77777777" w:rsidR="00470BE0" w:rsidRDefault="00470BE0"/>
        </w:tc>
        <w:tc>
          <w:tcPr>
            <w:tcW w:w="1427" w:type="dxa"/>
            <w:tcBorders>
              <w:bottom w:val="dotted" w:sz="4" w:space="0" w:color="auto"/>
            </w:tcBorders>
            <w:vAlign w:val="center"/>
          </w:tcPr>
          <w:p w14:paraId="5789396E" w14:textId="77777777" w:rsidR="00470BE0" w:rsidRDefault="00470BE0"/>
        </w:tc>
        <w:tc>
          <w:tcPr>
            <w:tcW w:w="1427" w:type="dxa"/>
            <w:tcBorders>
              <w:bottom w:val="dotted" w:sz="4" w:space="0" w:color="auto"/>
            </w:tcBorders>
            <w:vAlign w:val="center"/>
          </w:tcPr>
          <w:p w14:paraId="466D1E5B" w14:textId="77777777" w:rsidR="00470BE0" w:rsidRDefault="00470BE0"/>
        </w:tc>
        <w:tc>
          <w:tcPr>
            <w:tcW w:w="1427" w:type="dxa"/>
            <w:tcBorders>
              <w:bottom w:val="dotted" w:sz="4" w:space="0" w:color="auto"/>
            </w:tcBorders>
            <w:vAlign w:val="center"/>
          </w:tcPr>
          <w:p w14:paraId="63326A63" w14:textId="77777777" w:rsidR="00470BE0" w:rsidRDefault="00470BE0"/>
        </w:tc>
        <w:tc>
          <w:tcPr>
            <w:tcW w:w="1427" w:type="dxa"/>
            <w:tcBorders>
              <w:bottom w:val="dotted" w:sz="4" w:space="0" w:color="auto"/>
            </w:tcBorders>
            <w:vAlign w:val="center"/>
          </w:tcPr>
          <w:p w14:paraId="2028564C" w14:textId="77777777" w:rsidR="00470BE0" w:rsidRDefault="00050870">
            <w:pPr>
              <w:jc w:val="center"/>
              <w:divId w:val="1"/>
            </w:pPr>
            <w:r>
              <w:rPr>
                <w:rFonts w:eastAsia="Arial"/>
                <w:sz w:val="16"/>
              </w:rPr>
              <w:t xml:space="preserve">1 </w:t>
            </w:r>
          </w:p>
        </w:tc>
      </w:tr>
      <w:tr w:rsidR="00470BE0" w14:paraId="52CCF1C9" w14:textId="77777777">
        <w:trPr>
          <w:trHeight w:val="320"/>
        </w:trPr>
        <w:tc>
          <w:tcPr>
            <w:tcW w:w="1427" w:type="dxa"/>
            <w:gridSpan w:val="2"/>
            <w:vMerge/>
          </w:tcPr>
          <w:p w14:paraId="38CE2E5F" w14:textId="77777777" w:rsidR="00470BE0" w:rsidRDefault="00470BE0"/>
        </w:tc>
        <w:tc>
          <w:tcPr>
            <w:tcW w:w="1427" w:type="dxa"/>
            <w:gridSpan w:val="2"/>
            <w:tcBorders>
              <w:bottom w:val="dotted" w:sz="4" w:space="0" w:color="auto"/>
            </w:tcBorders>
            <w:vAlign w:val="center"/>
          </w:tcPr>
          <w:p w14:paraId="58D5B75F" w14:textId="77777777" w:rsidR="00470BE0" w:rsidRDefault="00050870">
            <w:pPr>
              <w:jc w:val="left"/>
              <w:divId w:val="1"/>
            </w:pPr>
            <w:r>
              <w:rPr>
                <w:sz w:val="16"/>
              </w:rPr>
              <w:t>very small to small</w:t>
            </w:r>
          </w:p>
        </w:tc>
        <w:tc>
          <w:tcPr>
            <w:tcW w:w="1427" w:type="dxa"/>
            <w:gridSpan w:val="2"/>
            <w:tcBorders>
              <w:bottom w:val="dotted" w:sz="4" w:space="0" w:color="auto"/>
            </w:tcBorders>
            <w:vAlign w:val="center"/>
          </w:tcPr>
          <w:p w14:paraId="19E88E95" w14:textId="77777777" w:rsidR="00470BE0" w:rsidRDefault="00470BE0"/>
        </w:tc>
        <w:tc>
          <w:tcPr>
            <w:tcW w:w="1427" w:type="dxa"/>
            <w:tcBorders>
              <w:bottom w:val="dotted" w:sz="4" w:space="0" w:color="auto"/>
            </w:tcBorders>
            <w:vAlign w:val="center"/>
          </w:tcPr>
          <w:p w14:paraId="09B2A028" w14:textId="77777777" w:rsidR="00470BE0" w:rsidRDefault="00470BE0"/>
        </w:tc>
        <w:tc>
          <w:tcPr>
            <w:tcW w:w="1427" w:type="dxa"/>
            <w:tcBorders>
              <w:bottom w:val="dotted" w:sz="4" w:space="0" w:color="auto"/>
            </w:tcBorders>
            <w:vAlign w:val="center"/>
          </w:tcPr>
          <w:p w14:paraId="24B6D096" w14:textId="77777777" w:rsidR="00470BE0" w:rsidRDefault="00470BE0"/>
        </w:tc>
        <w:tc>
          <w:tcPr>
            <w:tcW w:w="1427" w:type="dxa"/>
            <w:tcBorders>
              <w:bottom w:val="dotted" w:sz="4" w:space="0" w:color="auto"/>
            </w:tcBorders>
            <w:vAlign w:val="center"/>
          </w:tcPr>
          <w:p w14:paraId="146CCADC" w14:textId="77777777" w:rsidR="00470BE0" w:rsidRDefault="00470BE0"/>
        </w:tc>
        <w:tc>
          <w:tcPr>
            <w:tcW w:w="1427" w:type="dxa"/>
            <w:tcBorders>
              <w:bottom w:val="dotted" w:sz="4" w:space="0" w:color="auto"/>
            </w:tcBorders>
            <w:vAlign w:val="center"/>
          </w:tcPr>
          <w:p w14:paraId="2CAF0E86" w14:textId="77777777" w:rsidR="00470BE0" w:rsidRDefault="00050870">
            <w:pPr>
              <w:jc w:val="center"/>
              <w:divId w:val="1"/>
            </w:pPr>
            <w:r>
              <w:rPr>
                <w:rFonts w:eastAsia="Arial"/>
                <w:sz w:val="16"/>
              </w:rPr>
              <w:t xml:space="preserve">2 </w:t>
            </w:r>
          </w:p>
        </w:tc>
      </w:tr>
      <w:tr w:rsidR="00470BE0" w14:paraId="6C911959" w14:textId="77777777">
        <w:trPr>
          <w:trHeight w:val="320"/>
        </w:trPr>
        <w:tc>
          <w:tcPr>
            <w:tcW w:w="1427" w:type="dxa"/>
            <w:gridSpan w:val="2"/>
            <w:vMerge/>
          </w:tcPr>
          <w:p w14:paraId="1B649453" w14:textId="77777777" w:rsidR="00470BE0" w:rsidRDefault="00470BE0"/>
        </w:tc>
        <w:tc>
          <w:tcPr>
            <w:tcW w:w="1427" w:type="dxa"/>
            <w:gridSpan w:val="2"/>
            <w:tcBorders>
              <w:bottom w:val="dotted" w:sz="4" w:space="0" w:color="auto"/>
            </w:tcBorders>
            <w:vAlign w:val="center"/>
          </w:tcPr>
          <w:p w14:paraId="7C9AE1A1" w14:textId="77777777" w:rsidR="00470BE0" w:rsidRDefault="00050870">
            <w:pPr>
              <w:jc w:val="left"/>
              <w:divId w:val="1"/>
            </w:pPr>
            <w:r>
              <w:rPr>
                <w:sz w:val="16"/>
              </w:rPr>
              <w:t>small</w:t>
            </w:r>
          </w:p>
        </w:tc>
        <w:tc>
          <w:tcPr>
            <w:tcW w:w="1427" w:type="dxa"/>
            <w:gridSpan w:val="2"/>
            <w:tcBorders>
              <w:bottom w:val="dotted" w:sz="4" w:space="0" w:color="auto"/>
            </w:tcBorders>
            <w:vAlign w:val="center"/>
          </w:tcPr>
          <w:p w14:paraId="5CCEE781" w14:textId="22E1F342" w:rsidR="00470BE0" w:rsidRDefault="00470BE0">
            <w:pPr>
              <w:jc w:val="left"/>
              <w:divId w:val="1"/>
            </w:pPr>
          </w:p>
        </w:tc>
        <w:tc>
          <w:tcPr>
            <w:tcW w:w="1427" w:type="dxa"/>
            <w:tcBorders>
              <w:bottom w:val="dotted" w:sz="4" w:space="0" w:color="auto"/>
            </w:tcBorders>
            <w:vAlign w:val="center"/>
          </w:tcPr>
          <w:p w14:paraId="0894302F" w14:textId="176BEFF9" w:rsidR="00470BE0" w:rsidRDefault="00470BE0">
            <w:pPr>
              <w:jc w:val="left"/>
              <w:divId w:val="1"/>
            </w:pPr>
          </w:p>
        </w:tc>
        <w:tc>
          <w:tcPr>
            <w:tcW w:w="1427" w:type="dxa"/>
            <w:tcBorders>
              <w:bottom w:val="dotted" w:sz="4" w:space="0" w:color="auto"/>
            </w:tcBorders>
            <w:vAlign w:val="center"/>
          </w:tcPr>
          <w:p w14:paraId="38093944" w14:textId="27E50134" w:rsidR="00470BE0" w:rsidRDefault="00470BE0">
            <w:pPr>
              <w:jc w:val="left"/>
              <w:divId w:val="1"/>
            </w:pPr>
          </w:p>
        </w:tc>
        <w:tc>
          <w:tcPr>
            <w:tcW w:w="1427" w:type="dxa"/>
            <w:tcBorders>
              <w:bottom w:val="dotted" w:sz="4" w:space="0" w:color="auto"/>
            </w:tcBorders>
            <w:vAlign w:val="center"/>
          </w:tcPr>
          <w:p w14:paraId="54E6B666" w14:textId="77777777" w:rsidR="00470BE0" w:rsidRDefault="00050870">
            <w:pPr>
              <w:jc w:val="left"/>
              <w:divId w:val="1"/>
            </w:pPr>
            <w:proofErr w:type="spellStart"/>
            <w:r>
              <w:rPr>
                <w:sz w:val="16"/>
              </w:rPr>
              <w:t>Primaverde</w:t>
            </w:r>
            <w:proofErr w:type="spellEnd"/>
          </w:p>
        </w:tc>
        <w:tc>
          <w:tcPr>
            <w:tcW w:w="1427" w:type="dxa"/>
            <w:tcBorders>
              <w:bottom w:val="dotted" w:sz="4" w:space="0" w:color="auto"/>
            </w:tcBorders>
            <w:vAlign w:val="center"/>
          </w:tcPr>
          <w:p w14:paraId="31F058F2" w14:textId="77777777" w:rsidR="00470BE0" w:rsidRDefault="00050870">
            <w:pPr>
              <w:jc w:val="center"/>
              <w:divId w:val="1"/>
            </w:pPr>
            <w:r>
              <w:rPr>
                <w:rFonts w:eastAsia="Arial"/>
                <w:sz w:val="16"/>
              </w:rPr>
              <w:t xml:space="preserve">3 </w:t>
            </w:r>
          </w:p>
        </w:tc>
      </w:tr>
      <w:tr w:rsidR="00470BE0" w14:paraId="1651E169" w14:textId="77777777">
        <w:trPr>
          <w:trHeight w:val="320"/>
        </w:trPr>
        <w:tc>
          <w:tcPr>
            <w:tcW w:w="1427" w:type="dxa"/>
            <w:gridSpan w:val="2"/>
            <w:vMerge/>
          </w:tcPr>
          <w:p w14:paraId="15865895" w14:textId="77777777" w:rsidR="00470BE0" w:rsidRDefault="00470BE0"/>
        </w:tc>
        <w:tc>
          <w:tcPr>
            <w:tcW w:w="1427" w:type="dxa"/>
            <w:gridSpan w:val="2"/>
            <w:tcBorders>
              <w:bottom w:val="dotted" w:sz="4" w:space="0" w:color="auto"/>
            </w:tcBorders>
            <w:vAlign w:val="center"/>
          </w:tcPr>
          <w:p w14:paraId="5E00F94F" w14:textId="77777777" w:rsidR="00470BE0" w:rsidRDefault="00050870">
            <w:pPr>
              <w:jc w:val="left"/>
              <w:divId w:val="1"/>
            </w:pPr>
            <w:r>
              <w:rPr>
                <w:sz w:val="16"/>
              </w:rPr>
              <w:t>small to medium</w:t>
            </w:r>
          </w:p>
        </w:tc>
        <w:tc>
          <w:tcPr>
            <w:tcW w:w="1427" w:type="dxa"/>
            <w:gridSpan w:val="2"/>
            <w:tcBorders>
              <w:bottom w:val="dotted" w:sz="4" w:space="0" w:color="auto"/>
            </w:tcBorders>
            <w:vAlign w:val="center"/>
          </w:tcPr>
          <w:p w14:paraId="666939D7" w14:textId="77777777" w:rsidR="00470BE0" w:rsidRDefault="00470BE0"/>
        </w:tc>
        <w:tc>
          <w:tcPr>
            <w:tcW w:w="1427" w:type="dxa"/>
            <w:tcBorders>
              <w:bottom w:val="dotted" w:sz="4" w:space="0" w:color="auto"/>
            </w:tcBorders>
            <w:vAlign w:val="center"/>
          </w:tcPr>
          <w:p w14:paraId="6DDCEDC1" w14:textId="77777777" w:rsidR="00470BE0" w:rsidRDefault="00470BE0"/>
        </w:tc>
        <w:tc>
          <w:tcPr>
            <w:tcW w:w="1427" w:type="dxa"/>
            <w:tcBorders>
              <w:bottom w:val="dotted" w:sz="4" w:space="0" w:color="auto"/>
            </w:tcBorders>
            <w:vAlign w:val="center"/>
          </w:tcPr>
          <w:p w14:paraId="4F9A0098" w14:textId="77777777" w:rsidR="00470BE0" w:rsidRDefault="00470BE0"/>
        </w:tc>
        <w:tc>
          <w:tcPr>
            <w:tcW w:w="1427" w:type="dxa"/>
            <w:tcBorders>
              <w:bottom w:val="dotted" w:sz="4" w:space="0" w:color="auto"/>
            </w:tcBorders>
            <w:vAlign w:val="center"/>
          </w:tcPr>
          <w:p w14:paraId="6215AE3E" w14:textId="77777777" w:rsidR="00470BE0" w:rsidRDefault="00470BE0"/>
        </w:tc>
        <w:tc>
          <w:tcPr>
            <w:tcW w:w="1427" w:type="dxa"/>
            <w:tcBorders>
              <w:bottom w:val="dotted" w:sz="4" w:space="0" w:color="auto"/>
            </w:tcBorders>
            <w:vAlign w:val="center"/>
          </w:tcPr>
          <w:p w14:paraId="74CA775B" w14:textId="77777777" w:rsidR="00470BE0" w:rsidRDefault="00050870">
            <w:pPr>
              <w:jc w:val="center"/>
              <w:divId w:val="1"/>
            </w:pPr>
            <w:r>
              <w:rPr>
                <w:rFonts w:eastAsia="Arial"/>
                <w:sz w:val="16"/>
              </w:rPr>
              <w:t xml:space="preserve">4 </w:t>
            </w:r>
          </w:p>
        </w:tc>
      </w:tr>
      <w:tr w:rsidR="00470BE0" w14:paraId="37A874FE" w14:textId="77777777">
        <w:trPr>
          <w:trHeight w:val="320"/>
        </w:trPr>
        <w:tc>
          <w:tcPr>
            <w:tcW w:w="1427" w:type="dxa"/>
            <w:gridSpan w:val="2"/>
            <w:vMerge/>
          </w:tcPr>
          <w:p w14:paraId="5E413CA7" w14:textId="77777777" w:rsidR="00470BE0" w:rsidRDefault="00470BE0"/>
        </w:tc>
        <w:tc>
          <w:tcPr>
            <w:tcW w:w="1427" w:type="dxa"/>
            <w:gridSpan w:val="2"/>
            <w:tcBorders>
              <w:bottom w:val="dotted" w:sz="4" w:space="0" w:color="auto"/>
            </w:tcBorders>
            <w:vAlign w:val="center"/>
          </w:tcPr>
          <w:p w14:paraId="07C0C5C3" w14:textId="77777777" w:rsidR="00470BE0" w:rsidRDefault="00050870">
            <w:pPr>
              <w:jc w:val="left"/>
              <w:divId w:val="1"/>
            </w:pPr>
            <w:r>
              <w:rPr>
                <w:sz w:val="16"/>
              </w:rPr>
              <w:t>medium</w:t>
            </w:r>
          </w:p>
        </w:tc>
        <w:tc>
          <w:tcPr>
            <w:tcW w:w="1427" w:type="dxa"/>
            <w:gridSpan w:val="2"/>
            <w:tcBorders>
              <w:bottom w:val="dotted" w:sz="4" w:space="0" w:color="auto"/>
            </w:tcBorders>
            <w:vAlign w:val="center"/>
          </w:tcPr>
          <w:p w14:paraId="096F7D52" w14:textId="2E2C92EA" w:rsidR="00470BE0" w:rsidRDefault="00470BE0">
            <w:pPr>
              <w:jc w:val="left"/>
              <w:divId w:val="1"/>
            </w:pPr>
          </w:p>
        </w:tc>
        <w:tc>
          <w:tcPr>
            <w:tcW w:w="1427" w:type="dxa"/>
            <w:tcBorders>
              <w:bottom w:val="dotted" w:sz="4" w:space="0" w:color="auto"/>
            </w:tcBorders>
            <w:vAlign w:val="center"/>
          </w:tcPr>
          <w:p w14:paraId="15275E1A" w14:textId="501E1C32" w:rsidR="00470BE0" w:rsidRDefault="00470BE0">
            <w:pPr>
              <w:jc w:val="left"/>
              <w:divId w:val="1"/>
            </w:pPr>
          </w:p>
        </w:tc>
        <w:tc>
          <w:tcPr>
            <w:tcW w:w="1427" w:type="dxa"/>
            <w:tcBorders>
              <w:bottom w:val="dotted" w:sz="4" w:space="0" w:color="auto"/>
            </w:tcBorders>
            <w:vAlign w:val="center"/>
          </w:tcPr>
          <w:p w14:paraId="2251BE79" w14:textId="513DEF9C" w:rsidR="00470BE0" w:rsidRDefault="00470BE0">
            <w:pPr>
              <w:jc w:val="left"/>
              <w:divId w:val="1"/>
            </w:pPr>
          </w:p>
        </w:tc>
        <w:tc>
          <w:tcPr>
            <w:tcW w:w="1427" w:type="dxa"/>
            <w:tcBorders>
              <w:bottom w:val="dotted" w:sz="4" w:space="0" w:color="auto"/>
            </w:tcBorders>
            <w:vAlign w:val="center"/>
          </w:tcPr>
          <w:p w14:paraId="3504F62F" w14:textId="77777777" w:rsidR="00470BE0" w:rsidRDefault="00050870">
            <w:pPr>
              <w:jc w:val="left"/>
              <w:divId w:val="1"/>
            </w:pPr>
            <w:proofErr w:type="spellStart"/>
            <w:r>
              <w:rPr>
                <w:sz w:val="16"/>
              </w:rPr>
              <w:t>Gijnlim</w:t>
            </w:r>
            <w:proofErr w:type="spellEnd"/>
          </w:p>
        </w:tc>
        <w:tc>
          <w:tcPr>
            <w:tcW w:w="1427" w:type="dxa"/>
            <w:tcBorders>
              <w:bottom w:val="dotted" w:sz="4" w:space="0" w:color="auto"/>
            </w:tcBorders>
            <w:vAlign w:val="center"/>
          </w:tcPr>
          <w:p w14:paraId="1A6534D4" w14:textId="77777777" w:rsidR="00470BE0" w:rsidRDefault="00050870">
            <w:pPr>
              <w:jc w:val="center"/>
              <w:divId w:val="1"/>
            </w:pPr>
            <w:r>
              <w:rPr>
                <w:rFonts w:eastAsia="Arial"/>
                <w:sz w:val="16"/>
              </w:rPr>
              <w:t xml:space="preserve">5 </w:t>
            </w:r>
          </w:p>
        </w:tc>
      </w:tr>
      <w:tr w:rsidR="00470BE0" w14:paraId="056EC78F" w14:textId="77777777">
        <w:trPr>
          <w:trHeight w:val="320"/>
        </w:trPr>
        <w:tc>
          <w:tcPr>
            <w:tcW w:w="1427" w:type="dxa"/>
            <w:gridSpan w:val="2"/>
            <w:vMerge/>
          </w:tcPr>
          <w:p w14:paraId="549D1528" w14:textId="77777777" w:rsidR="00470BE0" w:rsidRDefault="00470BE0"/>
        </w:tc>
        <w:tc>
          <w:tcPr>
            <w:tcW w:w="1427" w:type="dxa"/>
            <w:gridSpan w:val="2"/>
            <w:tcBorders>
              <w:bottom w:val="dotted" w:sz="4" w:space="0" w:color="auto"/>
            </w:tcBorders>
            <w:vAlign w:val="center"/>
          </w:tcPr>
          <w:p w14:paraId="2941740D" w14:textId="77777777" w:rsidR="00470BE0" w:rsidRDefault="00050870">
            <w:pPr>
              <w:jc w:val="left"/>
              <w:divId w:val="1"/>
            </w:pPr>
            <w:r>
              <w:rPr>
                <w:sz w:val="16"/>
              </w:rPr>
              <w:t>medium to large</w:t>
            </w:r>
          </w:p>
        </w:tc>
        <w:tc>
          <w:tcPr>
            <w:tcW w:w="1427" w:type="dxa"/>
            <w:gridSpan w:val="2"/>
            <w:tcBorders>
              <w:bottom w:val="dotted" w:sz="4" w:space="0" w:color="auto"/>
            </w:tcBorders>
            <w:vAlign w:val="center"/>
          </w:tcPr>
          <w:p w14:paraId="4F0DEC5D" w14:textId="77777777" w:rsidR="00470BE0" w:rsidRDefault="00470BE0"/>
        </w:tc>
        <w:tc>
          <w:tcPr>
            <w:tcW w:w="1427" w:type="dxa"/>
            <w:tcBorders>
              <w:bottom w:val="dotted" w:sz="4" w:space="0" w:color="auto"/>
            </w:tcBorders>
            <w:vAlign w:val="center"/>
          </w:tcPr>
          <w:p w14:paraId="64319D3A" w14:textId="77777777" w:rsidR="00470BE0" w:rsidRDefault="00470BE0"/>
        </w:tc>
        <w:tc>
          <w:tcPr>
            <w:tcW w:w="1427" w:type="dxa"/>
            <w:tcBorders>
              <w:bottom w:val="dotted" w:sz="4" w:space="0" w:color="auto"/>
            </w:tcBorders>
            <w:vAlign w:val="center"/>
          </w:tcPr>
          <w:p w14:paraId="5E69940F" w14:textId="77777777" w:rsidR="00470BE0" w:rsidRDefault="00470BE0"/>
        </w:tc>
        <w:tc>
          <w:tcPr>
            <w:tcW w:w="1427" w:type="dxa"/>
            <w:tcBorders>
              <w:bottom w:val="dotted" w:sz="4" w:space="0" w:color="auto"/>
            </w:tcBorders>
            <w:vAlign w:val="center"/>
          </w:tcPr>
          <w:p w14:paraId="1361E310" w14:textId="77777777" w:rsidR="00470BE0" w:rsidRDefault="00470BE0"/>
        </w:tc>
        <w:tc>
          <w:tcPr>
            <w:tcW w:w="1427" w:type="dxa"/>
            <w:tcBorders>
              <w:bottom w:val="dotted" w:sz="4" w:space="0" w:color="auto"/>
            </w:tcBorders>
            <w:vAlign w:val="center"/>
          </w:tcPr>
          <w:p w14:paraId="2D508799" w14:textId="77777777" w:rsidR="00470BE0" w:rsidRDefault="00050870">
            <w:pPr>
              <w:jc w:val="center"/>
              <w:divId w:val="1"/>
            </w:pPr>
            <w:r>
              <w:rPr>
                <w:rFonts w:eastAsia="Arial"/>
                <w:sz w:val="16"/>
              </w:rPr>
              <w:t xml:space="preserve">6 </w:t>
            </w:r>
          </w:p>
        </w:tc>
      </w:tr>
      <w:tr w:rsidR="00470BE0" w14:paraId="493611A9" w14:textId="77777777">
        <w:trPr>
          <w:trHeight w:val="320"/>
        </w:trPr>
        <w:tc>
          <w:tcPr>
            <w:tcW w:w="1427" w:type="dxa"/>
            <w:gridSpan w:val="2"/>
            <w:vMerge/>
          </w:tcPr>
          <w:p w14:paraId="05EA7DAA" w14:textId="77777777" w:rsidR="00470BE0" w:rsidRDefault="00470BE0"/>
        </w:tc>
        <w:tc>
          <w:tcPr>
            <w:tcW w:w="1427" w:type="dxa"/>
            <w:gridSpan w:val="2"/>
            <w:tcBorders>
              <w:bottom w:val="dotted" w:sz="4" w:space="0" w:color="auto"/>
            </w:tcBorders>
            <w:vAlign w:val="center"/>
          </w:tcPr>
          <w:p w14:paraId="0FE38587" w14:textId="77777777" w:rsidR="00470BE0" w:rsidRDefault="00050870">
            <w:pPr>
              <w:jc w:val="left"/>
              <w:divId w:val="1"/>
            </w:pPr>
            <w:r>
              <w:rPr>
                <w:sz w:val="16"/>
              </w:rPr>
              <w:t>large</w:t>
            </w:r>
          </w:p>
        </w:tc>
        <w:tc>
          <w:tcPr>
            <w:tcW w:w="1427" w:type="dxa"/>
            <w:gridSpan w:val="2"/>
            <w:tcBorders>
              <w:bottom w:val="dotted" w:sz="4" w:space="0" w:color="auto"/>
            </w:tcBorders>
            <w:vAlign w:val="center"/>
          </w:tcPr>
          <w:p w14:paraId="26864A4F" w14:textId="6D51EFF8" w:rsidR="00470BE0" w:rsidRDefault="00470BE0">
            <w:pPr>
              <w:jc w:val="left"/>
              <w:divId w:val="1"/>
            </w:pPr>
          </w:p>
        </w:tc>
        <w:tc>
          <w:tcPr>
            <w:tcW w:w="1427" w:type="dxa"/>
            <w:tcBorders>
              <w:bottom w:val="dotted" w:sz="4" w:space="0" w:color="auto"/>
            </w:tcBorders>
            <w:vAlign w:val="center"/>
          </w:tcPr>
          <w:p w14:paraId="08DD905E" w14:textId="2EB83EE7" w:rsidR="00470BE0" w:rsidRDefault="00470BE0">
            <w:pPr>
              <w:jc w:val="left"/>
              <w:divId w:val="1"/>
            </w:pPr>
          </w:p>
        </w:tc>
        <w:tc>
          <w:tcPr>
            <w:tcW w:w="1427" w:type="dxa"/>
            <w:tcBorders>
              <w:bottom w:val="dotted" w:sz="4" w:space="0" w:color="auto"/>
            </w:tcBorders>
            <w:vAlign w:val="center"/>
          </w:tcPr>
          <w:p w14:paraId="36F82D8E" w14:textId="7F0CF24C" w:rsidR="00470BE0" w:rsidRDefault="00470BE0">
            <w:pPr>
              <w:jc w:val="left"/>
              <w:divId w:val="1"/>
            </w:pPr>
          </w:p>
        </w:tc>
        <w:tc>
          <w:tcPr>
            <w:tcW w:w="1427" w:type="dxa"/>
            <w:tcBorders>
              <w:bottom w:val="dotted" w:sz="4" w:space="0" w:color="auto"/>
            </w:tcBorders>
            <w:vAlign w:val="center"/>
          </w:tcPr>
          <w:p w14:paraId="69F87E65" w14:textId="77777777" w:rsidR="00470BE0" w:rsidRDefault="00050870">
            <w:pPr>
              <w:jc w:val="left"/>
              <w:divId w:val="1"/>
            </w:pPr>
            <w:proofErr w:type="spellStart"/>
            <w:r>
              <w:rPr>
                <w:sz w:val="16"/>
              </w:rPr>
              <w:t>Darbella</w:t>
            </w:r>
            <w:proofErr w:type="spellEnd"/>
            <w:r>
              <w:rPr>
                <w:sz w:val="16"/>
              </w:rPr>
              <w:t xml:space="preserve">, </w:t>
            </w:r>
            <w:proofErr w:type="spellStart"/>
            <w:r>
              <w:rPr>
                <w:sz w:val="16"/>
              </w:rPr>
              <w:t>Grolim</w:t>
            </w:r>
            <w:proofErr w:type="spellEnd"/>
          </w:p>
        </w:tc>
        <w:tc>
          <w:tcPr>
            <w:tcW w:w="1427" w:type="dxa"/>
            <w:tcBorders>
              <w:bottom w:val="dotted" w:sz="4" w:space="0" w:color="auto"/>
            </w:tcBorders>
            <w:vAlign w:val="center"/>
          </w:tcPr>
          <w:p w14:paraId="7D15D269" w14:textId="77777777" w:rsidR="00470BE0" w:rsidRDefault="00050870">
            <w:pPr>
              <w:jc w:val="center"/>
              <w:divId w:val="1"/>
            </w:pPr>
            <w:r>
              <w:rPr>
                <w:rFonts w:eastAsia="Arial"/>
                <w:sz w:val="16"/>
              </w:rPr>
              <w:t xml:space="preserve">7 </w:t>
            </w:r>
          </w:p>
        </w:tc>
      </w:tr>
      <w:tr w:rsidR="00470BE0" w14:paraId="7F417F74" w14:textId="77777777">
        <w:trPr>
          <w:trHeight w:val="320"/>
        </w:trPr>
        <w:tc>
          <w:tcPr>
            <w:tcW w:w="1427" w:type="dxa"/>
            <w:gridSpan w:val="2"/>
            <w:vMerge/>
          </w:tcPr>
          <w:p w14:paraId="3A5062A0" w14:textId="77777777" w:rsidR="00470BE0" w:rsidRDefault="00470BE0"/>
        </w:tc>
        <w:tc>
          <w:tcPr>
            <w:tcW w:w="1427" w:type="dxa"/>
            <w:gridSpan w:val="2"/>
            <w:tcBorders>
              <w:bottom w:val="dotted" w:sz="4" w:space="0" w:color="auto"/>
            </w:tcBorders>
            <w:vAlign w:val="center"/>
          </w:tcPr>
          <w:p w14:paraId="38E472FC" w14:textId="77777777" w:rsidR="00470BE0" w:rsidRDefault="00050870">
            <w:pPr>
              <w:jc w:val="left"/>
              <w:divId w:val="1"/>
            </w:pPr>
            <w:r>
              <w:rPr>
                <w:sz w:val="16"/>
              </w:rPr>
              <w:t>large to very large</w:t>
            </w:r>
          </w:p>
        </w:tc>
        <w:tc>
          <w:tcPr>
            <w:tcW w:w="1427" w:type="dxa"/>
            <w:gridSpan w:val="2"/>
            <w:tcBorders>
              <w:bottom w:val="dotted" w:sz="4" w:space="0" w:color="auto"/>
            </w:tcBorders>
            <w:vAlign w:val="center"/>
          </w:tcPr>
          <w:p w14:paraId="2F1C05BD" w14:textId="77777777" w:rsidR="00470BE0" w:rsidRDefault="00470BE0"/>
        </w:tc>
        <w:tc>
          <w:tcPr>
            <w:tcW w:w="1427" w:type="dxa"/>
            <w:tcBorders>
              <w:bottom w:val="dotted" w:sz="4" w:space="0" w:color="auto"/>
            </w:tcBorders>
            <w:vAlign w:val="center"/>
          </w:tcPr>
          <w:p w14:paraId="6114F57B" w14:textId="77777777" w:rsidR="00470BE0" w:rsidRDefault="00470BE0"/>
        </w:tc>
        <w:tc>
          <w:tcPr>
            <w:tcW w:w="1427" w:type="dxa"/>
            <w:tcBorders>
              <w:bottom w:val="dotted" w:sz="4" w:space="0" w:color="auto"/>
            </w:tcBorders>
            <w:vAlign w:val="center"/>
          </w:tcPr>
          <w:p w14:paraId="7C1A5702" w14:textId="77777777" w:rsidR="00470BE0" w:rsidRDefault="00470BE0"/>
        </w:tc>
        <w:tc>
          <w:tcPr>
            <w:tcW w:w="1427" w:type="dxa"/>
            <w:tcBorders>
              <w:bottom w:val="dotted" w:sz="4" w:space="0" w:color="auto"/>
            </w:tcBorders>
            <w:vAlign w:val="center"/>
          </w:tcPr>
          <w:p w14:paraId="1988D413" w14:textId="77777777" w:rsidR="00470BE0" w:rsidRDefault="00470BE0"/>
        </w:tc>
        <w:tc>
          <w:tcPr>
            <w:tcW w:w="1427" w:type="dxa"/>
            <w:tcBorders>
              <w:bottom w:val="dotted" w:sz="4" w:space="0" w:color="auto"/>
            </w:tcBorders>
            <w:vAlign w:val="center"/>
          </w:tcPr>
          <w:p w14:paraId="313CA98E" w14:textId="77777777" w:rsidR="00470BE0" w:rsidRDefault="00050870">
            <w:pPr>
              <w:jc w:val="center"/>
              <w:divId w:val="1"/>
            </w:pPr>
            <w:r>
              <w:rPr>
                <w:rFonts w:eastAsia="Arial"/>
                <w:sz w:val="16"/>
              </w:rPr>
              <w:t xml:space="preserve">8 </w:t>
            </w:r>
          </w:p>
        </w:tc>
      </w:tr>
      <w:tr w:rsidR="00470BE0" w14:paraId="4FE68BEE" w14:textId="77777777">
        <w:trPr>
          <w:trHeight w:val="320"/>
        </w:trPr>
        <w:tc>
          <w:tcPr>
            <w:tcW w:w="1427" w:type="dxa"/>
            <w:gridSpan w:val="2"/>
            <w:vMerge/>
          </w:tcPr>
          <w:p w14:paraId="0EC3814D" w14:textId="77777777" w:rsidR="00470BE0" w:rsidRDefault="00470BE0"/>
        </w:tc>
        <w:tc>
          <w:tcPr>
            <w:tcW w:w="1427" w:type="dxa"/>
            <w:gridSpan w:val="2"/>
            <w:tcBorders>
              <w:bottom w:val="dotted" w:sz="4" w:space="0" w:color="auto"/>
            </w:tcBorders>
            <w:vAlign w:val="center"/>
          </w:tcPr>
          <w:p w14:paraId="7D4419B2" w14:textId="77777777" w:rsidR="00470BE0" w:rsidRDefault="00050870">
            <w:pPr>
              <w:jc w:val="left"/>
              <w:divId w:val="1"/>
            </w:pPr>
            <w:r>
              <w:rPr>
                <w:sz w:val="16"/>
              </w:rPr>
              <w:t>very large</w:t>
            </w:r>
          </w:p>
        </w:tc>
        <w:tc>
          <w:tcPr>
            <w:tcW w:w="1427" w:type="dxa"/>
            <w:gridSpan w:val="2"/>
            <w:tcBorders>
              <w:bottom w:val="dotted" w:sz="4" w:space="0" w:color="auto"/>
            </w:tcBorders>
            <w:vAlign w:val="center"/>
          </w:tcPr>
          <w:p w14:paraId="389AC0BE" w14:textId="77777777" w:rsidR="00470BE0" w:rsidRDefault="00470BE0"/>
        </w:tc>
        <w:tc>
          <w:tcPr>
            <w:tcW w:w="1427" w:type="dxa"/>
            <w:tcBorders>
              <w:bottom w:val="dotted" w:sz="4" w:space="0" w:color="auto"/>
            </w:tcBorders>
            <w:vAlign w:val="center"/>
          </w:tcPr>
          <w:p w14:paraId="23E11543" w14:textId="77777777" w:rsidR="00470BE0" w:rsidRDefault="00470BE0"/>
        </w:tc>
        <w:tc>
          <w:tcPr>
            <w:tcW w:w="1427" w:type="dxa"/>
            <w:tcBorders>
              <w:bottom w:val="dotted" w:sz="4" w:space="0" w:color="auto"/>
            </w:tcBorders>
            <w:vAlign w:val="center"/>
          </w:tcPr>
          <w:p w14:paraId="0CF975D2" w14:textId="77777777" w:rsidR="00470BE0" w:rsidRDefault="00470BE0"/>
        </w:tc>
        <w:tc>
          <w:tcPr>
            <w:tcW w:w="1427" w:type="dxa"/>
            <w:tcBorders>
              <w:bottom w:val="dotted" w:sz="4" w:space="0" w:color="auto"/>
            </w:tcBorders>
            <w:vAlign w:val="center"/>
          </w:tcPr>
          <w:p w14:paraId="5929C1E5" w14:textId="77777777" w:rsidR="00470BE0" w:rsidRDefault="00470BE0"/>
        </w:tc>
        <w:tc>
          <w:tcPr>
            <w:tcW w:w="1427" w:type="dxa"/>
            <w:tcBorders>
              <w:bottom w:val="dotted" w:sz="4" w:space="0" w:color="auto"/>
            </w:tcBorders>
            <w:vAlign w:val="center"/>
          </w:tcPr>
          <w:p w14:paraId="32004868" w14:textId="77777777" w:rsidR="00470BE0" w:rsidRDefault="00050870">
            <w:pPr>
              <w:jc w:val="center"/>
              <w:divId w:val="1"/>
            </w:pPr>
            <w:r>
              <w:rPr>
                <w:rFonts w:eastAsia="Arial"/>
                <w:sz w:val="16"/>
              </w:rPr>
              <w:t xml:space="preserve">9 </w:t>
            </w:r>
          </w:p>
        </w:tc>
      </w:tr>
      <w:tr w:rsidR="00470BE0" w14:paraId="77757BBA" w14:textId="77777777">
        <w:trPr>
          <w:trHeight w:val="360"/>
        </w:trPr>
        <w:tc>
          <w:tcPr>
            <w:tcW w:w="713" w:type="dxa"/>
            <w:tcBorders>
              <w:right w:val="dotted" w:sz="4" w:space="0" w:color="auto"/>
            </w:tcBorders>
            <w:shd w:val="clear" w:color="auto" w:fill="DFDFD7"/>
            <w:vAlign w:val="center"/>
          </w:tcPr>
          <w:p w14:paraId="5A93149B" w14:textId="77777777" w:rsidR="00470BE0" w:rsidRDefault="00050870" w:rsidP="00E41C98">
            <w:pPr>
              <w:keepNext/>
            </w:pPr>
            <w:r>
              <w:rPr>
                <w:rFonts w:eastAsia="Arial"/>
                <w:b/>
                <w:sz w:val="16"/>
              </w:rPr>
              <w:lastRenderedPageBreak/>
              <w:t>15.</w:t>
            </w:r>
          </w:p>
        </w:tc>
        <w:tc>
          <w:tcPr>
            <w:tcW w:w="713" w:type="dxa"/>
            <w:tcBorders>
              <w:right w:val="dotted" w:sz="4" w:space="0" w:color="auto"/>
            </w:tcBorders>
            <w:shd w:val="clear" w:color="auto" w:fill="DFDFD7"/>
            <w:vAlign w:val="center"/>
          </w:tcPr>
          <w:p w14:paraId="578A74C5" w14:textId="77777777" w:rsidR="00470BE0" w:rsidRDefault="00050870" w:rsidP="00E41C98">
            <w:pPr>
              <w:keepNext/>
            </w:pPr>
            <w:r>
              <w:rPr>
                <w:rFonts w:eastAsia="Arial"/>
                <w:b/>
                <w:sz w:val="16"/>
              </w:rPr>
              <w:t>(*)</w:t>
            </w:r>
          </w:p>
        </w:tc>
        <w:tc>
          <w:tcPr>
            <w:tcW w:w="500" w:type="dxa"/>
            <w:tcBorders>
              <w:right w:val="dotted" w:sz="4" w:space="0" w:color="auto"/>
            </w:tcBorders>
            <w:shd w:val="clear" w:color="auto" w:fill="DFDFD7"/>
            <w:vAlign w:val="center"/>
          </w:tcPr>
          <w:p w14:paraId="75AE8A12" w14:textId="77777777" w:rsidR="00470BE0" w:rsidRDefault="00050870" w:rsidP="00E41C98">
            <w:pPr>
              <w:keepNext/>
            </w:pPr>
            <w:r>
              <w:rPr>
                <w:rFonts w:eastAsia="Arial"/>
                <w:b/>
                <w:sz w:val="16"/>
              </w:rPr>
              <w:t>QL</w:t>
            </w:r>
          </w:p>
        </w:tc>
        <w:tc>
          <w:tcPr>
            <w:tcW w:w="713" w:type="dxa"/>
            <w:tcBorders>
              <w:right w:val="dotted" w:sz="4" w:space="0" w:color="auto"/>
            </w:tcBorders>
            <w:shd w:val="clear" w:color="auto" w:fill="DFDFD7"/>
            <w:vAlign w:val="center"/>
          </w:tcPr>
          <w:p w14:paraId="43F3D2F1" w14:textId="77777777" w:rsidR="00470BE0" w:rsidRDefault="00050870" w:rsidP="00E41C98">
            <w:pPr>
              <w:keepNext/>
            </w:pPr>
            <w:r>
              <w:rPr>
                <w:rFonts w:eastAsia="Arial"/>
                <w:b/>
                <w:sz w:val="16"/>
              </w:rPr>
              <w:t>VG</w:t>
            </w:r>
          </w:p>
        </w:tc>
        <w:tc>
          <w:tcPr>
            <w:tcW w:w="500" w:type="dxa"/>
            <w:tcBorders>
              <w:right w:val="dotted" w:sz="4" w:space="0" w:color="auto"/>
            </w:tcBorders>
            <w:shd w:val="clear" w:color="auto" w:fill="DFDFD7"/>
            <w:vAlign w:val="center"/>
          </w:tcPr>
          <w:p w14:paraId="7BF051DF" w14:textId="77777777" w:rsidR="00470BE0" w:rsidRDefault="00050870" w:rsidP="00E41C98">
            <w:pPr>
              <w:keepNext/>
            </w:pPr>
            <w:r>
              <w:rPr>
                <w:rFonts w:eastAsia="Arial"/>
                <w:b/>
                <w:sz w:val="16"/>
              </w:rPr>
              <w:t>(+)</w:t>
            </w:r>
          </w:p>
        </w:tc>
        <w:tc>
          <w:tcPr>
            <w:tcW w:w="713" w:type="dxa"/>
            <w:tcBorders>
              <w:right w:val="dotted" w:sz="4" w:space="0" w:color="auto"/>
            </w:tcBorders>
            <w:shd w:val="clear" w:color="auto" w:fill="DFDFD7"/>
            <w:vAlign w:val="center"/>
          </w:tcPr>
          <w:p w14:paraId="4D81CE8C" w14:textId="77777777" w:rsidR="00470BE0" w:rsidRDefault="00470BE0" w:rsidP="00E41C98">
            <w:pPr>
              <w:keepNext/>
            </w:pPr>
          </w:p>
        </w:tc>
        <w:tc>
          <w:tcPr>
            <w:tcW w:w="1427" w:type="dxa"/>
            <w:shd w:val="clear" w:color="auto" w:fill="DFDFD7"/>
          </w:tcPr>
          <w:p w14:paraId="07DDB87D" w14:textId="77777777" w:rsidR="00470BE0" w:rsidRDefault="00470BE0" w:rsidP="00E41C98">
            <w:pPr>
              <w:keepNext/>
            </w:pPr>
          </w:p>
        </w:tc>
        <w:tc>
          <w:tcPr>
            <w:tcW w:w="1427" w:type="dxa"/>
            <w:shd w:val="clear" w:color="auto" w:fill="DFDFD7"/>
          </w:tcPr>
          <w:p w14:paraId="5FFB4EE7" w14:textId="77777777" w:rsidR="00470BE0" w:rsidRDefault="00470BE0" w:rsidP="00E41C98">
            <w:pPr>
              <w:keepNext/>
            </w:pPr>
          </w:p>
        </w:tc>
        <w:tc>
          <w:tcPr>
            <w:tcW w:w="1427" w:type="dxa"/>
            <w:shd w:val="clear" w:color="auto" w:fill="DFDFD7"/>
          </w:tcPr>
          <w:p w14:paraId="470ED64C" w14:textId="77777777" w:rsidR="00470BE0" w:rsidRDefault="00470BE0" w:rsidP="00E41C98">
            <w:pPr>
              <w:keepNext/>
            </w:pPr>
          </w:p>
        </w:tc>
        <w:tc>
          <w:tcPr>
            <w:tcW w:w="1427" w:type="dxa"/>
            <w:shd w:val="clear" w:color="auto" w:fill="DFDFD7"/>
          </w:tcPr>
          <w:p w14:paraId="1F400E68" w14:textId="77777777" w:rsidR="00470BE0" w:rsidRDefault="00470BE0" w:rsidP="00E41C98">
            <w:pPr>
              <w:keepNext/>
            </w:pPr>
          </w:p>
        </w:tc>
      </w:tr>
      <w:tr w:rsidR="00470BE0" w14:paraId="32979129" w14:textId="77777777">
        <w:trPr>
          <w:trHeight w:val="440"/>
        </w:trPr>
        <w:tc>
          <w:tcPr>
            <w:tcW w:w="1427" w:type="dxa"/>
            <w:gridSpan w:val="2"/>
            <w:vMerge w:val="restart"/>
          </w:tcPr>
          <w:p w14:paraId="71188780" w14:textId="77777777" w:rsidR="00470BE0" w:rsidRDefault="00470BE0" w:rsidP="00E41C98">
            <w:pPr>
              <w:keepNext/>
            </w:pPr>
          </w:p>
        </w:tc>
        <w:tc>
          <w:tcPr>
            <w:tcW w:w="1427" w:type="dxa"/>
            <w:gridSpan w:val="2"/>
            <w:tcBorders>
              <w:bottom w:val="dotted" w:sz="4" w:space="0" w:color="auto"/>
            </w:tcBorders>
          </w:tcPr>
          <w:p w14:paraId="5513404C" w14:textId="77777777" w:rsidR="00470BE0" w:rsidRDefault="00470BE0" w:rsidP="00E41C98">
            <w:pPr>
              <w:keepNext/>
              <w:jc w:val="left"/>
              <w:divId w:val="1"/>
              <w:rPr>
                <w:b/>
                <w:sz w:val="16"/>
              </w:rPr>
            </w:pPr>
          </w:p>
          <w:p w14:paraId="5E9674C1" w14:textId="77777777" w:rsidR="00470BE0" w:rsidRDefault="00050870" w:rsidP="00E41C98">
            <w:pPr>
              <w:keepNext/>
              <w:jc w:val="left"/>
              <w:divId w:val="1"/>
              <w:rPr>
                <w:b/>
                <w:sz w:val="16"/>
              </w:rPr>
            </w:pPr>
            <w:r>
              <w:rPr>
                <w:b/>
                <w:sz w:val="16"/>
              </w:rPr>
              <w:t>Type of flowering</w:t>
            </w:r>
          </w:p>
          <w:p w14:paraId="4D0A0573" w14:textId="77777777" w:rsidR="00470BE0" w:rsidRDefault="00470BE0" w:rsidP="00E41C98">
            <w:pPr>
              <w:keepNext/>
            </w:pPr>
          </w:p>
        </w:tc>
        <w:tc>
          <w:tcPr>
            <w:tcW w:w="1427" w:type="dxa"/>
            <w:gridSpan w:val="2"/>
            <w:tcBorders>
              <w:bottom w:val="dotted" w:sz="4" w:space="0" w:color="auto"/>
            </w:tcBorders>
          </w:tcPr>
          <w:p w14:paraId="14A867C9" w14:textId="77777777" w:rsidR="00470BE0" w:rsidRDefault="00470BE0" w:rsidP="00E41C98">
            <w:pPr>
              <w:keepNext/>
            </w:pPr>
          </w:p>
        </w:tc>
        <w:tc>
          <w:tcPr>
            <w:tcW w:w="1427" w:type="dxa"/>
            <w:tcBorders>
              <w:bottom w:val="dotted" w:sz="4" w:space="0" w:color="auto"/>
            </w:tcBorders>
          </w:tcPr>
          <w:p w14:paraId="2E6499C3" w14:textId="77777777" w:rsidR="00470BE0" w:rsidRDefault="00470BE0" w:rsidP="00E41C98">
            <w:pPr>
              <w:keepNext/>
            </w:pPr>
          </w:p>
        </w:tc>
        <w:tc>
          <w:tcPr>
            <w:tcW w:w="1427" w:type="dxa"/>
            <w:tcBorders>
              <w:bottom w:val="dotted" w:sz="4" w:space="0" w:color="auto"/>
            </w:tcBorders>
          </w:tcPr>
          <w:p w14:paraId="6F74934A" w14:textId="77777777" w:rsidR="00470BE0" w:rsidRDefault="00470BE0" w:rsidP="00E41C98">
            <w:pPr>
              <w:keepNext/>
            </w:pPr>
          </w:p>
        </w:tc>
        <w:tc>
          <w:tcPr>
            <w:tcW w:w="1427" w:type="dxa"/>
            <w:tcBorders>
              <w:bottom w:val="dotted" w:sz="4" w:space="0" w:color="auto"/>
            </w:tcBorders>
          </w:tcPr>
          <w:p w14:paraId="6643752B" w14:textId="77777777" w:rsidR="00470BE0" w:rsidRDefault="00470BE0" w:rsidP="00E41C98">
            <w:pPr>
              <w:keepNext/>
            </w:pPr>
          </w:p>
        </w:tc>
        <w:tc>
          <w:tcPr>
            <w:tcW w:w="1427" w:type="dxa"/>
            <w:tcBorders>
              <w:bottom w:val="dotted" w:sz="4" w:space="0" w:color="auto"/>
            </w:tcBorders>
          </w:tcPr>
          <w:p w14:paraId="44F2D30E" w14:textId="77777777" w:rsidR="00470BE0" w:rsidRDefault="00470BE0" w:rsidP="00E41C98">
            <w:pPr>
              <w:keepNext/>
            </w:pPr>
          </w:p>
        </w:tc>
      </w:tr>
      <w:tr w:rsidR="00470BE0" w14:paraId="3D328421" w14:textId="77777777">
        <w:trPr>
          <w:trHeight w:val="320"/>
        </w:trPr>
        <w:tc>
          <w:tcPr>
            <w:tcW w:w="1427" w:type="dxa"/>
            <w:gridSpan w:val="2"/>
            <w:vMerge/>
          </w:tcPr>
          <w:p w14:paraId="7BA899E6" w14:textId="77777777" w:rsidR="00470BE0" w:rsidRDefault="00470BE0"/>
        </w:tc>
        <w:tc>
          <w:tcPr>
            <w:tcW w:w="1427" w:type="dxa"/>
            <w:gridSpan w:val="2"/>
            <w:tcBorders>
              <w:bottom w:val="dotted" w:sz="4" w:space="0" w:color="auto"/>
            </w:tcBorders>
            <w:vAlign w:val="center"/>
          </w:tcPr>
          <w:p w14:paraId="0E24FBC0" w14:textId="77777777" w:rsidR="00470BE0" w:rsidRDefault="00050870">
            <w:pPr>
              <w:jc w:val="left"/>
              <w:divId w:val="1"/>
            </w:pPr>
            <w:r>
              <w:rPr>
                <w:sz w:val="16"/>
              </w:rPr>
              <w:t>only plants with male flowers without style rudiments</w:t>
            </w:r>
          </w:p>
        </w:tc>
        <w:tc>
          <w:tcPr>
            <w:tcW w:w="1427" w:type="dxa"/>
            <w:gridSpan w:val="2"/>
            <w:tcBorders>
              <w:bottom w:val="dotted" w:sz="4" w:space="0" w:color="auto"/>
            </w:tcBorders>
            <w:vAlign w:val="center"/>
          </w:tcPr>
          <w:p w14:paraId="3BDABD82" w14:textId="77777777" w:rsidR="00470BE0" w:rsidRDefault="00470BE0"/>
        </w:tc>
        <w:tc>
          <w:tcPr>
            <w:tcW w:w="1427" w:type="dxa"/>
            <w:tcBorders>
              <w:bottom w:val="dotted" w:sz="4" w:space="0" w:color="auto"/>
            </w:tcBorders>
            <w:vAlign w:val="center"/>
          </w:tcPr>
          <w:p w14:paraId="51A4E603" w14:textId="77777777" w:rsidR="00470BE0" w:rsidRDefault="00470BE0"/>
        </w:tc>
        <w:tc>
          <w:tcPr>
            <w:tcW w:w="1427" w:type="dxa"/>
            <w:tcBorders>
              <w:bottom w:val="dotted" w:sz="4" w:space="0" w:color="auto"/>
            </w:tcBorders>
            <w:vAlign w:val="center"/>
          </w:tcPr>
          <w:p w14:paraId="3E18ED5D" w14:textId="77777777" w:rsidR="00470BE0" w:rsidRDefault="00470BE0"/>
        </w:tc>
        <w:tc>
          <w:tcPr>
            <w:tcW w:w="1427" w:type="dxa"/>
            <w:tcBorders>
              <w:bottom w:val="dotted" w:sz="4" w:space="0" w:color="auto"/>
            </w:tcBorders>
            <w:vAlign w:val="center"/>
          </w:tcPr>
          <w:p w14:paraId="5D56CE51" w14:textId="77777777" w:rsidR="00470BE0" w:rsidRDefault="00050870">
            <w:pPr>
              <w:jc w:val="left"/>
              <w:divId w:val="1"/>
            </w:pPr>
            <w:r>
              <w:rPr>
                <w:sz w:val="16"/>
              </w:rPr>
              <w:t>Cumulus</w:t>
            </w:r>
          </w:p>
        </w:tc>
        <w:tc>
          <w:tcPr>
            <w:tcW w:w="1427" w:type="dxa"/>
            <w:tcBorders>
              <w:bottom w:val="dotted" w:sz="4" w:space="0" w:color="auto"/>
            </w:tcBorders>
            <w:vAlign w:val="center"/>
          </w:tcPr>
          <w:p w14:paraId="6635E8D8" w14:textId="77777777" w:rsidR="00470BE0" w:rsidRDefault="00050870">
            <w:pPr>
              <w:jc w:val="center"/>
              <w:divId w:val="1"/>
            </w:pPr>
            <w:r>
              <w:rPr>
                <w:rFonts w:eastAsia="Arial"/>
                <w:sz w:val="16"/>
              </w:rPr>
              <w:t xml:space="preserve">1 </w:t>
            </w:r>
          </w:p>
        </w:tc>
      </w:tr>
      <w:tr w:rsidR="00470BE0" w14:paraId="0E08E5CD" w14:textId="77777777">
        <w:trPr>
          <w:trHeight w:val="320"/>
        </w:trPr>
        <w:tc>
          <w:tcPr>
            <w:tcW w:w="1427" w:type="dxa"/>
            <w:gridSpan w:val="2"/>
            <w:vMerge/>
          </w:tcPr>
          <w:p w14:paraId="5603C1C6" w14:textId="77777777" w:rsidR="00470BE0" w:rsidRDefault="00470BE0"/>
        </w:tc>
        <w:tc>
          <w:tcPr>
            <w:tcW w:w="1427" w:type="dxa"/>
            <w:gridSpan w:val="2"/>
            <w:tcBorders>
              <w:bottom w:val="dotted" w:sz="4" w:space="0" w:color="auto"/>
            </w:tcBorders>
            <w:vAlign w:val="center"/>
          </w:tcPr>
          <w:p w14:paraId="692DB653" w14:textId="77777777" w:rsidR="00470BE0" w:rsidRDefault="00050870">
            <w:pPr>
              <w:jc w:val="left"/>
              <w:divId w:val="1"/>
            </w:pPr>
            <w:r>
              <w:rPr>
                <w:sz w:val="16"/>
              </w:rPr>
              <w:t>plants with male flowers and plants with female flowers</w:t>
            </w:r>
          </w:p>
        </w:tc>
        <w:tc>
          <w:tcPr>
            <w:tcW w:w="1427" w:type="dxa"/>
            <w:gridSpan w:val="2"/>
            <w:tcBorders>
              <w:bottom w:val="dotted" w:sz="4" w:space="0" w:color="auto"/>
            </w:tcBorders>
            <w:vAlign w:val="center"/>
          </w:tcPr>
          <w:p w14:paraId="19B86F7D" w14:textId="77777777" w:rsidR="00470BE0" w:rsidRDefault="00470BE0"/>
        </w:tc>
        <w:tc>
          <w:tcPr>
            <w:tcW w:w="1427" w:type="dxa"/>
            <w:tcBorders>
              <w:bottom w:val="dotted" w:sz="4" w:space="0" w:color="auto"/>
            </w:tcBorders>
            <w:vAlign w:val="center"/>
          </w:tcPr>
          <w:p w14:paraId="5399C003" w14:textId="77777777" w:rsidR="00470BE0" w:rsidRDefault="00470BE0"/>
        </w:tc>
        <w:tc>
          <w:tcPr>
            <w:tcW w:w="1427" w:type="dxa"/>
            <w:tcBorders>
              <w:bottom w:val="dotted" w:sz="4" w:space="0" w:color="auto"/>
            </w:tcBorders>
            <w:vAlign w:val="center"/>
          </w:tcPr>
          <w:p w14:paraId="4C68165F" w14:textId="77777777" w:rsidR="00470BE0" w:rsidRDefault="00470BE0"/>
        </w:tc>
        <w:tc>
          <w:tcPr>
            <w:tcW w:w="1427" w:type="dxa"/>
            <w:tcBorders>
              <w:bottom w:val="dotted" w:sz="4" w:space="0" w:color="auto"/>
            </w:tcBorders>
            <w:vAlign w:val="center"/>
          </w:tcPr>
          <w:p w14:paraId="502F07D6" w14:textId="77777777" w:rsidR="00470BE0" w:rsidRDefault="00050870">
            <w:pPr>
              <w:jc w:val="left"/>
              <w:divId w:val="1"/>
            </w:pPr>
            <w:r>
              <w:rPr>
                <w:sz w:val="16"/>
              </w:rPr>
              <w:t>Argenteuil</w:t>
            </w:r>
          </w:p>
        </w:tc>
        <w:tc>
          <w:tcPr>
            <w:tcW w:w="1427" w:type="dxa"/>
            <w:tcBorders>
              <w:bottom w:val="dotted" w:sz="4" w:space="0" w:color="auto"/>
            </w:tcBorders>
            <w:vAlign w:val="center"/>
          </w:tcPr>
          <w:p w14:paraId="374C87F7" w14:textId="77777777" w:rsidR="00470BE0" w:rsidRDefault="00050870">
            <w:pPr>
              <w:jc w:val="center"/>
              <w:divId w:val="1"/>
            </w:pPr>
            <w:r>
              <w:rPr>
                <w:rFonts w:eastAsia="Arial"/>
                <w:sz w:val="16"/>
              </w:rPr>
              <w:t xml:space="preserve">2 </w:t>
            </w:r>
          </w:p>
        </w:tc>
      </w:tr>
      <w:tr w:rsidR="00470BE0" w14:paraId="493501BA" w14:textId="77777777">
        <w:trPr>
          <w:trHeight w:val="320"/>
        </w:trPr>
        <w:tc>
          <w:tcPr>
            <w:tcW w:w="1427" w:type="dxa"/>
            <w:gridSpan w:val="2"/>
            <w:vMerge/>
          </w:tcPr>
          <w:p w14:paraId="06649F80" w14:textId="77777777" w:rsidR="00470BE0" w:rsidRDefault="00470BE0"/>
        </w:tc>
        <w:tc>
          <w:tcPr>
            <w:tcW w:w="1427" w:type="dxa"/>
            <w:gridSpan w:val="2"/>
            <w:tcBorders>
              <w:bottom w:val="dotted" w:sz="4" w:space="0" w:color="auto"/>
            </w:tcBorders>
            <w:vAlign w:val="center"/>
          </w:tcPr>
          <w:p w14:paraId="5D47A38D" w14:textId="77777777" w:rsidR="00470BE0" w:rsidRDefault="00050870">
            <w:pPr>
              <w:jc w:val="left"/>
              <w:divId w:val="1"/>
            </w:pPr>
            <w:r>
              <w:rPr>
                <w:sz w:val="16"/>
              </w:rPr>
              <w:t>plants with male flowers with style rudiments</w:t>
            </w:r>
          </w:p>
        </w:tc>
        <w:tc>
          <w:tcPr>
            <w:tcW w:w="1427" w:type="dxa"/>
            <w:gridSpan w:val="2"/>
            <w:tcBorders>
              <w:bottom w:val="dotted" w:sz="4" w:space="0" w:color="auto"/>
            </w:tcBorders>
            <w:vAlign w:val="center"/>
          </w:tcPr>
          <w:p w14:paraId="205A3EF4" w14:textId="77777777" w:rsidR="00470BE0" w:rsidRDefault="00470BE0"/>
        </w:tc>
        <w:tc>
          <w:tcPr>
            <w:tcW w:w="1427" w:type="dxa"/>
            <w:tcBorders>
              <w:bottom w:val="dotted" w:sz="4" w:space="0" w:color="auto"/>
            </w:tcBorders>
            <w:vAlign w:val="center"/>
          </w:tcPr>
          <w:p w14:paraId="412DCB3E" w14:textId="77777777" w:rsidR="00470BE0" w:rsidRDefault="00470BE0"/>
        </w:tc>
        <w:tc>
          <w:tcPr>
            <w:tcW w:w="1427" w:type="dxa"/>
            <w:tcBorders>
              <w:bottom w:val="dotted" w:sz="4" w:space="0" w:color="auto"/>
            </w:tcBorders>
            <w:vAlign w:val="center"/>
          </w:tcPr>
          <w:p w14:paraId="14DAD0A2" w14:textId="77777777" w:rsidR="00470BE0" w:rsidRDefault="00470BE0"/>
        </w:tc>
        <w:tc>
          <w:tcPr>
            <w:tcW w:w="1427" w:type="dxa"/>
            <w:tcBorders>
              <w:bottom w:val="dotted" w:sz="4" w:space="0" w:color="auto"/>
            </w:tcBorders>
            <w:vAlign w:val="center"/>
          </w:tcPr>
          <w:p w14:paraId="298298CA" w14:textId="77777777" w:rsidR="00470BE0" w:rsidRDefault="00050870">
            <w:pPr>
              <w:jc w:val="left"/>
              <w:divId w:val="1"/>
            </w:pPr>
            <w:proofErr w:type="spellStart"/>
            <w:r>
              <w:rPr>
                <w:sz w:val="16"/>
              </w:rPr>
              <w:t>Backlim</w:t>
            </w:r>
            <w:proofErr w:type="spellEnd"/>
            <w:r>
              <w:rPr>
                <w:sz w:val="16"/>
              </w:rPr>
              <w:t xml:space="preserve">, </w:t>
            </w:r>
            <w:proofErr w:type="spellStart"/>
            <w:r>
              <w:rPr>
                <w:sz w:val="16"/>
              </w:rPr>
              <w:t>Gijnlim</w:t>
            </w:r>
            <w:proofErr w:type="spellEnd"/>
          </w:p>
        </w:tc>
        <w:tc>
          <w:tcPr>
            <w:tcW w:w="1427" w:type="dxa"/>
            <w:tcBorders>
              <w:bottom w:val="dotted" w:sz="4" w:space="0" w:color="auto"/>
            </w:tcBorders>
            <w:vAlign w:val="center"/>
          </w:tcPr>
          <w:p w14:paraId="122C513B" w14:textId="77777777" w:rsidR="00470BE0" w:rsidRDefault="00050870">
            <w:pPr>
              <w:jc w:val="center"/>
              <w:divId w:val="1"/>
            </w:pPr>
            <w:r>
              <w:rPr>
                <w:rFonts w:eastAsia="Arial"/>
                <w:sz w:val="16"/>
              </w:rPr>
              <w:t xml:space="preserve">3 </w:t>
            </w:r>
          </w:p>
        </w:tc>
      </w:tr>
      <w:tr w:rsidR="00470BE0" w14:paraId="0811DD7B" w14:textId="77777777">
        <w:trPr>
          <w:trHeight w:val="320"/>
        </w:trPr>
        <w:tc>
          <w:tcPr>
            <w:tcW w:w="1427" w:type="dxa"/>
            <w:gridSpan w:val="2"/>
            <w:vMerge/>
          </w:tcPr>
          <w:p w14:paraId="11900661" w14:textId="77777777" w:rsidR="00470BE0" w:rsidRDefault="00470BE0"/>
        </w:tc>
        <w:tc>
          <w:tcPr>
            <w:tcW w:w="1427" w:type="dxa"/>
            <w:gridSpan w:val="2"/>
            <w:tcBorders>
              <w:bottom w:val="dotted" w:sz="4" w:space="0" w:color="auto"/>
            </w:tcBorders>
            <w:vAlign w:val="center"/>
          </w:tcPr>
          <w:p w14:paraId="5D51677E" w14:textId="77777777" w:rsidR="00470BE0" w:rsidRDefault="00050870">
            <w:pPr>
              <w:jc w:val="left"/>
              <w:divId w:val="1"/>
            </w:pPr>
            <w:r>
              <w:rPr>
                <w:sz w:val="16"/>
              </w:rPr>
              <w:t>only plants with female flowers</w:t>
            </w:r>
          </w:p>
        </w:tc>
        <w:tc>
          <w:tcPr>
            <w:tcW w:w="1427" w:type="dxa"/>
            <w:gridSpan w:val="2"/>
            <w:tcBorders>
              <w:bottom w:val="dotted" w:sz="4" w:space="0" w:color="auto"/>
            </w:tcBorders>
            <w:vAlign w:val="center"/>
          </w:tcPr>
          <w:p w14:paraId="16FC25B7" w14:textId="77777777" w:rsidR="00470BE0" w:rsidRDefault="00470BE0"/>
        </w:tc>
        <w:tc>
          <w:tcPr>
            <w:tcW w:w="1427" w:type="dxa"/>
            <w:tcBorders>
              <w:bottom w:val="dotted" w:sz="4" w:space="0" w:color="auto"/>
            </w:tcBorders>
            <w:vAlign w:val="center"/>
          </w:tcPr>
          <w:p w14:paraId="623FA842" w14:textId="77777777" w:rsidR="00470BE0" w:rsidRDefault="00470BE0"/>
        </w:tc>
        <w:tc>
          <w:tcPr>
            <w:tcW w:w="1427" w:type="dxa"/>
            <w:tcBorders>
              <w:bottom w:val="dotted" w:sz="4" w:space="0" w:color="auto"/>
            </w:tcBorders>
            <w:vAlign w:val="center"/>
          </w:tcPr>
          <w:p w14:paraId="3F26D075" w14:textId="77777777" w:rsidR="00470BE0" w:rsidRDefault="00470BE0"/>
        </w:tc>
        <w:tc>
          <w:tcPr>
            <w:tcW w:w="1427" w:type="dxa"/>
            <w:tcBorders>
              <w:bottom w:val="dotted" w:sz="4" w:space="0" w:color="auto"/>
            </w:tcBorders>
            <w:vAlign w:val="center"/>
          </w:tcPr>
          <w:p w14:paraId="4F17E23C" w14:textId="77777777" w:rsidR="00470BE0" w:rsidRDefault="00050870">
            <w:pPr>
              <w:jc w:val="left"/>
              <w:divId w:val="1"/>
            </w:pPr>
            <w:r>
              <w:rPr>
                <w:sz w:val="16"/>
              </w:rPr>
              <w:t>L324</w:t>
            </w:r>
          </w:p>
        </w:tc>
        <w:tc>
          <w:tcPr>
            <w:tcW w:w="1427" w:type="dxa"/>
            <w:tcBorders>
              <w:bottom w:val="dotted" w:sz="4" w:space="0" w:color="auto"/>
            </w:tcBorders>
            <w:vAlign w:val="center"/>
          </w:tcPr>
          <w:p w14:paraId="624EE772" w14:textId="77777777" w:rsidR="00470BE0" w:rsidRDefault="00050870">
            <w:pPr>
              <w:jc w:val="center"/>
              <w:divId w:val="1"/>
            </w:pPr>
            <w:r>
              <w:rPr>
                <w:rFonts w:eastAsia="Arial"/>
                <w:sz w:val="16"/>
              </w:rPr>
              <w:t xml:space="preserve">4 </w:t>
            </w:r>
          </w:p>
        </w:tc>
      </w:tr>
    </w:tbl>
    <w:p w14:paraId="306A5BBA" w14:textId="77777777" w:rsidR="00470BE0" w:rsidRDefault="00470BE0">
      <w:pPr>
        <w:sectPr w:rsidR="00470BE0" w:rsidSect="00E41C98">
          <w:headerReference w:type="even" r:id="rId17"/>
          <w:headerReference w:type="default" r:id="rId18"/>
          <w:footerReference w:type="even" r:id="rId19"/>
          <w:footerReference w:type="default" r:id="rId20"/>
          <w:headerReference w:type="first" r:id="rId21"/>
          <w:footerReference w:type="first" r:id="rId22"/>
          <w:pgSz w:w="11906" w:h="16838"/>
          <w:pgMar w:top="504" w:right="960" w:bottom="504" w:left="960" w:header="440" w:footer="720" w:gutter="0"/>
          <w:cols w:space="720"/>
        </w:sectPr>
      </w:pPr>
    </w:p>
    <w:p w14:paraId="7B4DB034" w14:textId="77777777" w:rsidR="00470BE0" w:rsidRDefault="00050870">
      <w:pPr>
        <w:pStyle w:val="Heading1"/>
      </w:pPr>
      <w:bookmarkStart w:id="24" w:name="_Toc_1_3_0000000021"/>
      <w:r>
        <w:lastRenderedPageBreak/>
        <w:t>Explanations on the Table of Characteristics</w:t>
      </w:r>
      <w:bookmarkEnd w:id="24"/>
    </w:p>
    <w:p w14:paraId="6E6DBF96" w14:textId="77777777" w:rsidR="00470BE0" w:rsidRDefault="00470BE0"/>
    <w:p w14:paraId="035BD1B6" w14:textId="77777777" w:rsidR="00470BE0" w:rsidRDefault="00050870">
      <w:pPr>
        <w:pStyle w:val="Heading2"/>
      </w:pPr>
      <w:bookmarkStart w:id="25" w:name="_Toc_1_3_0000000022"/>
      <w:proofErr w:type="gramStart"/>
      <w:r>
        <w:t>8.1  Explanations</w:t>
      </w:r>
      <w:proofErr w:type="gramEnd"/>
      <w:r>
        <w:t xml:space="preserve"> covering several characteristics</w:t>
      </w:r>
      <w:bookmarkEnd w:id="25"/>
    </w:p>
    <w:p w14:paraId="7488DC1A" w14:textId="77777777" w:rsidR="00470BE0" w:rsidRDefault="00470BE0"/>
    <w:p w14:paraId="4170B8FF" w14:textId="77777777" w:rsidR="00470BE0" w:rsidRDefault="00050870">
      <w:r>
        <w:tab/>
        <w:t>Characteristics containing the following key in the Table of Characteristics should be examined as indicated below:</w:t>
      </w:r>
    </w:p>
    <w:p w14:paraId="1C75E9AD" w14:textId="77777777" w:rsidR="00470BE0" w:rsidRDefault="00470BE0"/>
    <w:p w14:paraId="7476C4E9" w14:textId="0C93524A" w:rsidR="00470BE0" w:rsidRDefault="00050870">
      <w:r>
        <w:t>(a)</w:t>
      </w:r>
      <w:r>
        <w:tab/>
        <w:t> to be observed at emergence of spears</w:t>
      </w:r>
      <w:r>
        <w:br/>
      </w:r>
    </w:p>
    <w:p w14:paraId="0B6D194E" w14:textId="77777777" w:rsidR="00470BE0" w:rsidRDefault="00050870">
      <w:r>
        <w:t>(b)</w:t>
      </w:r>
      <w:r>
        <w:tab/>
        <w:t xml:space="preserve"> to be observed on </w:t>
      </w:r>
      <w:proofErr w:type="spellStart"/>
      <w:r>
        <w:t>non harvested</w:t>
      </w:r>
      <w:proofErr w:type="spellEnd"/>
      <w:r>
        <w:t xml:space="preserve"> plants at the end of the growing season, when the plants and </w:t>
      </w:r>
      <w:proofErr w:type="spellStart"/>
      <w:r>
        <w:t>phylloclades</w:t>
      </w:r>
      <w:proofErr w:type="spellEnd"/>
      <w:r>
        <w:t xml:space="preserve"> are fully developed. </w:t>
      </w:r>
    </w:p>
    <w:p w14:paraId="73708625" w14:textId="77777777" w:rsidR="00470BE0" w:rsidRDefault="00470BE0"/>
    <w:p w14:paraId="3ED73E37" w14:textId="77777777" w:rsidR="00470BE0" w:rsidRDefault="00050870">
      <w:pPr>
        <w:pStyle w:val="Heading2"/>
      </w:pPr>
      <w:bookmarkStart w:id="26" w:name="_Toc_1_3_0000000023"/>
      <w:proofErr w:type="gramStart"/>
      <w:r>
        <w:t>8.2  Explanations</w:t>
      </w:r>
      <w:proofErr w:type="gramEnd"/>
      <w:r>
        <w:t xml:space="preserve"> for individual characteristics</w:t>
      </w:r>
      <w:bookmarkEnd w:id="26"/>
    </w:p>
    <w:p w14:paraId="627A98B9" w14:textId="77777777" w:rsidR="00470BE0" w:rsidRDefault="00050870">
      <w:pPr>
        <w:spacing w:beforeAutospacing="1" w:afterAutospacing="1"/>
        <w:rPr>
          <w:u w:val="single"/>
        </w:rPr>
      </w:pPr>
      <w:r>
        <w:rPr>
          <w:u w:val="single"/>
        </w:rPr>
        <w:t>Ad. 1: Time of emergence of spears</w:t>
      </w:r>
    </w:p>
    <w:p w14:paraId="1441DBC2" w14:textId="06DA3155" w:rsidR="00470BE0" w:rsidRDefault="00050870">
      <w:pPr>
        <w:pStyle w:val="BodyText"/>
        <w:jc w:val="left"/>
        <w:divId w:val="1"/>
      </w:pPr>
      <w:r>
        <w:t>The time of emergence of spears is when at least 30% of the plants have at least 1 spear emerged.</w:t>
      </w:r>
      <w:r w:rsidR="007D5B8A">
        <w:br/>
      </w:r>
      <w:r>
        <w:t> </w:t>
      </w:r>
    </w:p>
    <w:p w14:paraId="3D986031" w14:textId="77777777" w:rsidR="00470BE0" w:rsidRDefault="00050870">
      <w:pPr>
        <w:spacing w:beforeAutospacing="1" w:afterAutospacing="1"/>
        <w:rPr>
          <w:u w:val="single"/>
        </w:rPr>
      </w:pPr>
      <w:r>
        <w:rPr>
          <w:u w:val="single"/>
        </w:rPr>
        <w:t>Ad. 2: Spear: anthocyanin coloration of apex</w:t>
      </w:r>
    </w:p>
    <w:p w14:paraId="19AF12EB" w14:textId="77777777" w:rsidR="00470BE0" w:rsidRDefault="00F6179D">
      <w:pPr>
        <w:pStyle w:val="BodyText"/>
        <w:jc w:val="left"/>
        <w:divId w:val="1"/>
      </w:pPr>
      <w:r>
        <w:pict w14:anchorId="40441F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3pt;height:228.9pt" o:bordertopcolor="this" o:borderleftcolor="this" o:borderbottomcolor="this" o:borderrightcolor="this">
            <v:imagedata r:id="rId23" o:title=""/>
          </v:shape>
        </w:pict>
      </w:r>
      <w:r w:rsidR="00050870">
        <w:br/>
      </w:r>
    </w:p>
    <w:p w14:paraId="43529CC1" w14:textId="77777777" w:rsidR="007D5B8A" w:rsidRDefault="007D5B8A">
      <w:pPr>
        <w:jc w:val="left"/>
        <w:rPr>
          <w:u w:val="single"/>
        </w:rPr>
      </w:pPr>
      <w:r>
        <w:rPr>
          <w:u w:val="single"/>
        </w:rPr>
        <w:br w:type="page"/>
      </w:r>
    </w:p>
    <w:p w14:paraId="52E255B2" w14:textId="77777777" w:rsidR="007D5B8A" w:rsidRDefault="00050870" w:rsidP="007D5B8A">
      <w:pPr>
        <w:spacing w:beforeAutospacing="1" w:afterAutospacing="1"/>
        <w:divId w:val="1"/>
        <w:rPr>
          <w:u w:val="single"/>
        </w:rPr>
      </w:pPr>
      <w:r>
        <w:rPr>
          <w:u w:val="single"/>
        </w:rPr>
        <w:lastRenderedPageBreak/>
        <w:t>Ad. 3: Only varieties with Spear: anthocyanin coloration of apex present Spear: intensity of anthocyanin coloration of apex </w:t>
      </w:r>
    </w:p>
    <w:p w14:paraId="705882C7" w14:textId="75B8F029" w:rsidR="00470BE0" w:rsidRDefault="00F6179D" w:rsidP="007D5B8A">
      <w:pPr>
        <w:spacing w:beforeAutospacing="1" w:afterAutospacing="1"/>
        <w:divId w:val="1"/>
      </w:pPr>
      <w:r>
        <w:pict w14:anchorId="107A1978">
          <v:shape id="_x0000_i1026" type="#_x0000_t75" style="width:468.7pt;height:212.6pt" o:bordertopcolor="this" o:borderleftcolor="this" o:borderbottomcolor="this" o:borderrightcolor="this" o:allowoverlap="f">
            <v:imagedata r:id="rId24" o:title=""/>
          </v:shape>
        </w:pict>
      </w:r>
    </w:p>
    <w:p w14:paraId="0E9E0767" w14:textId="77777777" w:rsidR="00470BE0" w:rsidRDefault="00050870">
      <w:pPr>
        <w:spacing w:beforeAutospacing="1" w:afterAutospacing="1"/>
        <w:rPr>
          <w:u w:val="single"/>
        </w:rPr>
      </w:pPr>
      <w:r>
        <w:rPr>
          <w:u w:val="single"/>
        </w:rPr>
        <w:t>Ad. 4: Spear: shape of apex</w:t>
      </w:r>
    </w:p>
    <w:p w14:paraId="5F8EBEAD" w14:textId="77777777" w:rsidR="00470BE0" w:rsidRDefault="00050870">
      <w:pPr>
        <w:pStyle w:val="BodyText"/>
        <w:jc w:val="left"/>
        <w:divId w:val="1"/>
      </w:pPr>
      <w:r>
        <w:t>          </w:t>
      </w:r>
      <w:r w:rsidR="00F6179D">
        <w:pict w14:anchorId="372FD681">
          <v:shape id="_x0000_i1027" type="#_x0000_t75" style="width:63.15pt;height:97.15pt" o:bordertopcolor="this" o:borderleftcolor="this" o:borderbottomcolor="this" o:borderrightcolor="this">
            <v:imagedata r:id="rId25" o:title=""/>
          </v:shape>
        </w:pict>
      </w:r>
      <w:r>
        <w:t>                </w:t>
      </w:r>
      <w:r w:rsidR="00F6179D">
        <w:pict w14:anchorId="4144D866">
          <v:shape id="_x0000_i1028" type="#_x0000_t75" style="width:1in;height:85.6pt" o:bordertopcolor="this" o:borderleftcolor="this" o:borderbottomcolor="this" o:borderrightcolor="this">
            <v:imagedata r:id="rId26" o:title=""/>
          </v:shape>
        </w:pict>
      </w:r>
      <w:r>
        <w:t>                       </w:t>
      </w:r>
      <w:r w:rsidR="00F6179D">
        <w:pict w14:anchorId="092E8A1D">
          <v:shape id="_x0000_i1029" type="#_x0000_t75" style="width:64.55pt;height:92.4pt" o:bordertopcolor="this" o:borderleftcolor="this" o:borderbottomcolor="this" o:borderrightcolor="this">
            <v:imagedata r:id="rId27" o:title=""/>
          </v:shape>
        </w:pict>
      </w:r>
      <w:r>
        <w:br/>
      </w:r>
    </w:p>
    <w:tbl>
      <w:tblPr>
        <w:tblW w:w="7005" w:type="dxa"/>
        <w:tblCellSpacing w:w="15" w:type="dxa"/>
        <w:tblCellMar>
          <w:top w:w="15" w:type="dxa"/>
          <w:left w:w="15" w:type="dxa"/>
          <w:bottom w:w="15" w:type="dxa"/>
          <w:right w:w="15" w:type="dxa"/>
        </w:tblCellMar>
        <w:tblLook w:val="0600" w:firstRow="0" w:lastRow="0" w:firstColumn="0" w:lastColumn="0" w:noHBand="1" w:noVBand="1"/>
      </w:tblPr>
      <w:tblGrid>
        <w:gridCol w:w="2112"/>
        <w:gridCol w:w="2538"/>
        <w:gridCol w:w="2355"/>
      </w:tblGrid>
      <w:tr w:rsidR="00470BE0" w14:paraId="7FA3F34F" w14:textId="77777777" w:rsidTr="00D740DA">
        <w:trPr>
          <w:divId w:val="1"/>
          <w:tblCellSpacing w:w="15" w:type="dxa"/>
        </w:trPr>
        <w:tc>
          <w:tcPr>
            <w:tcW w:w="0" w:type="auto"/>
            <w:shd w:val="clear" w:color="auto" w:fill="auto"/>
            <w:vAlign w:val="center"/>
          </w:tcPr>
          <w:p w14:paraId="0235DEE6" w14:textId="77777777" w:rsidR="00470BE0" w:rsidRDefault="00050870">
            <w:pPr>
              <w:jc w:val="center"/>
            </w:pPr>
            <w:r>
              <w:t>1 </w:t>
            </w:r>
          </w:p>
        </w:tc>
        <w:tc>
          <w:tcPr>
            <w:tcW w:w="0" w:type="auto"/>
            <w:shd w:val="clear" w:color="auto" w:fill="auto"/>
            <w:vAlign w:val="center"/>
          </w:tcPr>
          <w:p w14:paraId="67B4CE2E" w14:textId="77777777" w:rsidR="00470BE0" w:rsidRDefault="00050870">
            <w:pPr>
              <w:jc w:val="center"/>
            </w:pPr>
            <w:r>
              <w:t>2</w:t>
            </w:r>
          </w:p>
        </w:tc>
        <w:tc>
          <w:tcPr>
            <w:tcW w:w="2310" w:type="dxa"/>
            <w:shd w:val="clear" w:color="auto" w:fill="auto"/>
            <w:vAlign w:val="center"/>
          </w:tcPr>
          <w:p w14:paraId="1E56B67F" w14:textId="77777777" w:rsidR="00470BE0" w:rsidRDefault="00050870">
            <w:pPr>
              <w:jc w:val="center"/>
            </w:pPr>
            <w:r>
              <w:t>3</w:t>
            </w:r>
          </w:p>
        </w:tc>
      </w:tr>
      <w:tr w:rsidR="00470BE0" w14:paraId="4B8E1C54" w14:textId="77777777" w:rsidTr="00D740DA">
        <w:trPr>
          <w:divId w:val="1"/>
          <w:tblCellSpacing w:w="15" w:type="dxa"/>
        </w:trPr>
        <w:tc>
          <w:tcPr>
            <w:tcW w:w="0" w:type="auto"/>
            <w:shd w:val="clear" w:color="auto" w:fill="auto"/>
            <w:vAlign w:val="center"/>
          </w:tcPr>
          <w:p w14:paraId="4FBA2159" w14:textId="77777777" w:rsidR="00470BE0" w:rsidRDefault="00050870">
            <w:pPr>
              <w:jc w:val="center"/>
            </w:pPr>
            <w:r>
              <w:t>acute</w:t>
            </w:r>
          </w:p>
        </w:tc>
        <w:tc>
          <w:tcPr>
            <w:tcW w:w="0" w:type="auto"/>
            <w:shd w:val="clear" w:color="auto" w:fill="auto"/>
            <w:vAlign w:val="center"/>
          </w:tcPr>
          <w:p w14:paraId="329E32B8" w14:textId="77777777" w:rsidR="00470BE0" w:rsidRDefault="00050870">
            <w:pPr>
              <w:jc w:val="center"/>
            </w:pPr>
            <w:r>
              <w:t>obtuse</w:t>
            </w:r>
          </w:p>
        </w:tc>
        <w:tc>
          <w:tcPr>
            <w:tcW w:w="2310" w:type="dxa"/>
            <w:shd w:val="clear" w:color="auto" w:fill="auto"/>
            <w:vAlign w:val="center"/>
          </w:tcPr>
          <w:p w14:paraId="7A0C7915" w14:textId="77777777" w:rsidR="00470BE0" w:rsidRDefault="00050870">
            <w:pPr>
              <w:jc w:val="center"/>
            </w:pPr>
            <w:r>
              <w:t>rounded</w:t>
            </w:r>
          </w:p>
        </w:tc>
      </w:tr>
    </w:tbl>
    <w:p w14:paraId="25E1AC8B" w14:textId="77777777" w:rsidR="00470BE0" w:rsidRDefault="00050870">
      <w:pPr>
        <w:jc w:val="left"/>
        <w:divId w:val="1"/>
      </w:pPr>
      <w:r>
        <w:br/>
      </w:r>
    </w:p>
    <w:p w14:paraId="6F3A017F" w14:textId="77777777" w:rsidR="007D5B8A" w:rsidRDefault="007D5B8A">
      <w:pPr>
        <w:jc w:val="left"/>
        <w:rPr>
          <w:u w:val="single"/>
        </w:rPr>
      </w:pPr>
      <w:r>
        <w:rPr>
          <w:u w:val="single"/>
        </w:rPr>
        <w:br w:type="page"/>
      </w:r>
    </w:p>
    <w:p w14:paraId="5DA504CB" w14:textId="4FFE70CB" w:rsidR="00470BE0" w:rsidRDefault="00050870">
      <w:pPr>
        <w:spacing w:beforeAutospacing="1" w:afterAutospacing="1"/>
        <w:rPr>
          <w:u w:val="single"/>
        </w:rPr>
      </w:pPr>
      <w:r>
        <w:rPr>
          <w:u w:val="single"/>
        </w:rPr>
        <w:lastRenderedPageBreak/>
        <w:t>Ad. 5: Spear: opening of bracts</w:t>
      </w:r>
    </w:p>
    <w:p w14:paraId="1B4BE257" w14:textId="77777777" w:rsidR="007D5B8A" w:rsidRDefault="00F6179D">
      <w:pPr>
        <w:pStyle w:val="BodyText"/>
        <w:jc w:val="left"/>
        <w:divId w:val="1"/>
      </w:pPr>
      <w:r>
        <w:pict w14:anchorId="597531D5">
          <v:shape id="_x0000_i1030" type="#_x0000_t75" style="width:429.3pt;height:224.85pt" o:bordertopcolor="this" o:borderleftcolor="this" o:borderbottomcolor="this" o:borderrightcolor="this">
            <v:imagedata r:id="rId28" o:title=""/>
          </v:shape>
        </w:pict>
      </w:r>
    </w:p>
    <w:p w14:paraId="1EB5D7B5" w14:textId="1F58589B" w:rsidR="00470BE0" w:rsidRDefault="00050870">
      <w:pPr>
        <w:pStyle w:val="BodyText"/>
        <w:jc w:val="left"/>
        <w:divId w:val="1"/>
      </w:pPr>
      <w:r>
        <w:t>To be observed when the spear is 5-10 cm above soil surface.</w:t>
      </w:r>
    </w:p>
    <w:p w14:paraId="5A6155B8" w14:textId="77777777" w:rsidR="007D5B8A" w:rsidRDefault="007D5B8A">
      <w:pPr>
        <w:pStyle w:val="BodyText"/>
        <w:jc w:val="left"/>
        <w:divId w:val="1"/>
      </w:pPr>
    </w:p>
    <w:p w14:paraId="41210D2D" w14:textId="77777777" w:rsidR="00470BE0" w:rsidRDefault="00050870">
      <w:pPr>
        <w:spacing w:beforeAutospacing="1" w:afterAutospacing="1"/>
        <w:rPr>
          <w:u w:val="single"/>
        </w:rPr>
      </w:pPr>
      <w:r>
        <w:rPr>
          <w:u w:val="single"/>
        </w:rPr>
        <w:t>Ad. 7: Spear: anthocyanin coloration of stem (excluding bracts)</w:t>
      </w:r>
    </w:p>
    <w:p w14:paraId="2C0349B2" w14:textId="77777777" w:rsidR="00470BE0" w:rsidRDefault="00050870">
      <w:pPr>
        <w:pStyle w:val="BodyText"/>
        <w:jc w:val="left"/>
        <w:divId w:val="1"/>
      </w:pPr>
      <w:r>
        <w:t> </w:t>
      </w:r>
      <w:r w:rsidR="00F6179D">
        <w:pict w14:anchorId="0005942C">
          <v:shape id="_x0000_i1031" type="#_x0000_t75" style="width:84.25pt;height:207.15pt" o:bordertopcolor="this" o:borderleftcolor="this" o:borderbottomcolor="this" o:borderrightcolor="this">
            <v:imagedata r:id="rId29" o:title=""/>
          </v:shape>
        </w:pict>
      </w:r>
      <w:r>
        <w:t>    </w:t>
      </w:r>
      <w:r w:rsidR="00F6179D">
        <w:pict w14:anchorId="7111FCA7">
          <v:shape id="_x0000_i1032" type="#_x0000_t75" style="width:84.25pt;height:203.75pt" o:bordertopcolor="this" o:borderleftcolor="this" o:borderbottomcolor="this" o:borderrightcolor="this">
            <v:imagedata r:id="rId30" o:title=""/>
          </v:shape>
        </w:pict>
      </w:r>
    </w:p>
    <w:tbl>
      <w:tblPr>
        <w:tblW w:w="3840" w:type="dxa"/>
        <w:tblCellSpacing w:w="15" w:type="dxa"/>
        <w:tblCellMar>
          <w:top w:w="15" w:type="dxa"/>
          <w:left w:w="15" w:type="dxa"/>
          <w:bottom w:w="15" w:type="dxa"/>
          <w:right w:w="15" w:type="dxa"/>
        </w:tblCellMar>
        <w:tblLook w:val="0600" w:firstRow="0" w:lastRow="0" w:firstColumn="0" w:lastColumn="0" w:noHBand="1" w:noVBand="1"/>
      </w:tblPr>
      <w:tblGrid>
        <w:gridCol w:w="1859"/>
        <w:gridCol w:w="1981"/>
      </w:tblGrid>
      <w:tr w:rsidR="00470BE0" w14:paraId="2A6BFD43" w14:textId="77777777" w:rsidTr="00D740DA">
        <w:trPr>
          <w:divId w:val="1"/>
          <w:tblCellSpacing w:w="15" w:type="dxa"/>
        </w:trPr>
        <w:tc>
          <w:tcPr>
            <w:tcW w:w="1770" w:type="dxa"/>
            <w:shd w:val="clear" w:color="auto" w:fill="auto"/>
            <w:vAlign w:val="center"/>
          </w:tcPr>
          <w:p w14:paraId="152EFD0B" w14:textId="77777777" w:rsidR="00470BE0" w:rsidRDefault="00050870">
            <w:pPr>
              <w:jc w:val="center"/>
            </w:pPr>
            <w:r>
              <w:t>1</w:t>
            </w:r>
          </w:p>
        </w:tc>
        <w:tc>
          <w:tcPr>
            <w:tcW w:w="1890" w:type="dxa"/>
            <w:shd w:val="clear" w:color="auto" w:fill="auto"/>
            <w:vAlign w:val="center"/>
          </w:tcPr>
          <w:p w14:paraId="46AE5E7F" w14:textId="77777777" w:rsidR="00470BE0" w:rsidRDefault="00050870">
            <w:pPr>
              <w:jc w:val="center"/>
            </w:pPr>
            <w:r>
              <w:t>9</w:t>
            </w:r>
          </w:p>
        </w:tc>
      </w:tr>
      <w:tr w:rsidR="00470BE0" w14:paraId="03F1E67E" w14:textId="77777777" w:rsidTr="00D740DA">
        <w:trPr>
          <w:divId w:val="1"/>
          <w:tblCellSpacing w:w="15" w:type="dxa"/>
        </w:trPr>
        <w:tc>
          <w:tcPr>
            <w:tcW w:w="1770" w:type="dxa"/>
            <w:shd w:val="clear" w:color="auto" w:fill="auto"/>
            <w:vAlign w:val="center"/>
          </w:tcPr>
          <w:p w14:paraId="0BDFC5FD" w14:textId="77777777" w:rsidR="00470BE0" w:rsidRDefault="00050870">
            <w:pPr>
              <w:jc w:val="center"/>
            </w:pPr>
            <w:r>
              <w:t>absent</w:t>
            </w:r>
          </w:p>
        </w:tc>
        <w:tc>
          <w:tcPr>
            <w:tcW w:w="1890" w:type="dxa"/>
            <w:shd w:val="clear" w:color="auto" w:fill="auto"/>
            <w:vAlign w:val="center"/>
          </w:tcPr>
          <w:p w14:paraId="22BB3BCD" w14:textId="77777777" w:rsidR="00470BE0" w:rsidRDefault="00050870">
            <w:pPr>
              <w:jc w:val="center"/>
            </w:pPr>
            <w:r>
              <w:t>present</w:t>
            </w:r>
          </w:p>
        </w:tc>
      </w:tr>
    </w:tbl>
    <w:p w14:paraId="6E078FD4" w14:textId="63225732" w:rsidR="00470BE0" w:rsidRDefault="00050870" w:rsidP="007D5B8A">
      <w:pPr>
        <w:jc w:val="left"/>
        <w:rPr>
          <w:u w:val="single"/>
        </w:rPr>
      </w:pPr>
      <w:r>
        <w:br/>
        <w:t>The assessment of this characteristic should be based on the area and intensity of anthocyanin coloration of the stem from the ground to the apex, excluding the bracts, when spears have reached their harvest length.</w:t>
      </w:r>
      <w:r>
        <w:br/>
      </w:r>
      <w:r>
        <w:br/>
      </w:r>
      <w:r>
        <w:br/>
      </w:r>
      <w:r>
        <w:rPr>
          <w:u w:val="single"/>
        </w:rPr>
        <w:t xml:space="preserve">Ad. 10: Plant: density of </w:t>
      </w:r>
      <w:proofErr w:type="spellStart"/>
      <w:r>
        <w:rPr>
          <w:u w:val="single"/>
        </w:rPr>
        <w:t>phylloclades</w:t>
      </w:r>
      <w:proofErr w:type="spellEnd"/>
    </w:p>
    <w:p w14:paraId="27659323" w14:textId="77777777" w:rsidR="00142C47" w:rsidRDefault="00142C47" w:rsidP="007D5B8A">
      <w:pPr>
        <w:jc w:val="left"/>
        <w:rPr>
          <w:u w:val="single"/>
        </w:rPr>
      </w:pPr>
    </w:p>
    <w:p w14:paraId="332599A6" w14:textId="77777777" w:rsidR="00470BE0" w:rsidRDefault="00050870">
      <w:pPr>
        <w:pStyle w:val="BodyText"/>
        <w:jc w:val="left"/>
        <w:divId w:val="1"/>
      </w:pPr>
      <w:r>
        <w:t xml:space="preserve">The density of </w:t>
      </w:r>
      <w:proofErr w:type="spellStart"/>
      <w:r>
        <w:t>phylloclades</w:t>
      </w:r>
      <w:proofErr w:type="spellEnd"/>
      <w:r>
        <w:t xml:space="preserve"> should be observed on the middle third of the plant. </w:t>
      </w:r>
      <w:r>
        <w:br/>
      </w:r>
    </w:p>
    <w:p w14:paraId="149D4665" w14:textId="77777777" w:rsidR="007D5B8A" w:rsidRDefault="007D5B8A">
      <w:pPr>
        <w:spacing w:beforeAutospacing="1" w:afterAutospacing="1"/>
        <w:rPr>
          <w:u w:val="single"/>
        </w:rPr>
      </w:pPr>
    </w:p>
    <w:p w14:paraId="1BC1FB6F" w14:textId="77777777" w:rsidR="007D5B8A" w:rsidRDefault="007D5B8A">
      <w:pPr>
        <w:spacing w:beforeAutospacing="1" w:afterAutospacing="1"/>
        <w:rPr>
          <w:u w:val="single"/>
        </w:rPr>
      </w:pPr>
    </w:p>
    <w:p w14:paraId="448442DB" w14:textId="70A241C4" w:rsidR="00470BE0" w:rsidRDefault="00050870">
      <w:pPr>
        <w:spacing w:beforeAutospacing="1" w:afterAutospacing="1"/>
        <w:rPr>
          <w:u w:val="single"/>
        </w:rPr>
      </w:pPr>
      <w:r>
        <w:rPr>
          <w:u w:val="single"/>
        </w:rPr>
        <w:lastRenderedPageBreak/>
        <w:t>Ad. 12: Stem: length</w:t>
      </w:r>
    </w:p>
    <w:p w14:paraId="2105A553" w14:textId="77C5F735" w:rsidR="00470BE0" w:rsidRDefault="007D5B8A">
      <w:pPr>
        <w:pStyle w:val="BodyText"/>
        <w:jc w:val="left"/>
        <w:divId w:val="1"/>
      </w:pPr>
      <w:r>
        <w:t>See Ad. 13</w:t>
      </w:r>
      <w:r w:rsidR="00050870">
        <w:t>.</w:t>
      </w:r>
    </w:p>
    <w:p w14:paraId="06D9E6CF" w14:textId="77777777" w:rsidR="007D5B8A" w:rsidRDefault="007D5B8A">
      <w:pPr>
        <w:pStyle w:val="BodyText"/>
        <w:jc w:val="left"/>
        <w:divId w:val="1"/>
      </w:pPr>
    </w:p>
    <w:p w14:paraId="70A42BDA" w14:textId="77777777" w:rsidR="00470BE0" w:rsidRDefault="00050870">
      <w:pPr>
        <w:spacing w:beforeAutospacing="1" w:afterAutospacing="1"/>
        <w:rPr>
          <w:u w:val="single"/>
        </w:rPr>
      </w:pPr>
      <w:r>
        <w:rPr>
          <w:u w:val="single"/>
        </w:rPr>
        <w:t>Ad. 13: Stem: length up to first ramification</w:t>
      </w:r>
    </w:p>
    <w:p w14:paraId="65334E11" w14:textId="77777777" w:rsidR="00470BE0" w:rsidRDefault="00F6179D">
      <w:pPr>
        <w:pStyle w:val="BodyText"/>
        <w:jc w:val="left"/>
        <w:divId w:val="1"/>
      </w:pPr>
      <w:r>
        <w:pict w14:anchorId="5A167400">
          <v:shape id="_x0000_i1033" type="#_x0000_t75" style="width:432.7pt;height:275.75pt" o:bordertopcolor="this" o:borderleftcolor="this" o:borderbottomcolor="this" o:borderrightcolor="this">
            <v:imagedata r:id="rId31" o:title=""/>
          </v:shape>
        </w:pict>
      </w:r>
    </w:p>
    <w:p w14:paraId="793C3E67" w14:textId="77777777" w:rsidR="007D5B8A" w:rsidRDefault="007D5B8A">
      <w:pPr>
        <w:jc w:val="left"/>
        <w:rPr>
          <w:u w:val="single"/>
        </w:rPr>
      </w:pPr>
      <w:r>
        <w:rPr>
          <w:u w:val="single"/>
        </w:rPr>
        <w:br w:type="page"/>
      </w:r>
    </w:p>
    <w:p w14:paraId="7C46D663" w14:textId="346DF427" w:rsidR="00470BE0" w:rsidRDefault="00050870">
      <w:pPr>
        <w:spacing w:beforeAutospacing="1" w:afterAutospacing="1"/>
        <w:rPr>
          <w:u w:val="single"/>
        </w:rPr>
      </w:pPr>
      <w:r>
        <w:rPr>
          <w:u w:val="single"/>
        </w:rPr>
        <w:lastRenderedPageBreak/>
        <w:t>Ad. 15: Type of flowering</w:t>
      </w:r>
    </w:p>
    <w:p w14:paraId="449B899A" w14:textId="77777777" w:rsidR="00470BE0" w:rsidRDefault="00050870">
      <w:pPr>
        <w:pStyle w:val="BodyText"/>
        <w:jc w:val="left"/>
        <w:divId w:val="1"/>
      </w:pPr>
      <w:r>
        <w:t>    </w:t>
      </w:r>
      <w:r w:rsidR="00F6179D">
        <w:pict w14:anchorId="2A6D09D4">
          <v:shape id="_x0000_i1034" type="#_x0000_t75" style="width:453.75pt;height:180.7pt" o:bordertopcolor="this" o:borderleftcolor="this" o:borderbottomcolor="this" o:borderrightcolor="this">
            <v:imagedata r:id="rId32" o:title=""/>
          </v:shape>
        </w:pict>
      </w:r>
      <w:r>
        <w:br/>
      </w:r>
    </w:p>
    <w:tbl>
      <w:tblPr>
        <w:tblW w:w="8985" w:type="dxa"/>
        <w:tblCellSpacing w:w="15" w:type="dxa"/>
        <w:tblCellMar>
          <w:top w:w="15" w:type="dxa"/>
          <w:left w:w="15" w:type="dxa"/>
          <w:bottom w:w="15" w:type="dxa"/>
          <w:right w:w="15" w:type="dxa"/>
        </w:tblCellMar>
        <w:tblLook w:val="0600" w:firstRow="0" w:lastRow="0" w:firstColumn="0" w:lastColumn="0" w:noHBand="1" w:noVBand="1"/>
      </w:tblPr>
      <w:tblGrid>
        <w:gridCol w:w="2888"/>
        <w:gridCol w:w="3333"/>
        <w:gridCol w:w="2764"/>
      </w:tblGrid>
      <w:tr w:rsidR="00470BE0" w14:paraId="3ED7942E" w14:textId="77777777" w:rsidTr="00D740DA">
        <w:trPr>
          <w:divId w:val="1"/>
          <w:tblCellSpacing w:w="15" w:type="dxa"/>
        </w:trPr>
        <w:tc>
          <w:tcPr>
            <w:tcW w:w="2775" w:type="dxa"/>
            <w:shd w:val="clear" w:color="auto" w:fill="auto"/>
            <w:vAlign w:val="center"/>
          </w:tcPr>
          <w:p w14:paraId="1DFAB9AE" w14:textId="77777777" w:rsidR="00470BE0" w:rsidRDefault="00050870">
            <w:pPr>
              <w:jc w:val="center"/>
            </w:pPr>
            <w:r>
              <w:t>male flower </w:t>
            </w:r>
          </w:p>
        </w:tc>
        <w:tc>
          <w:tcPr>
            <w:tcW w:w="3225" w:type="dxa"/>
            <w:shd w:val="clear" w:color="auto" w:fill="auto"/>
            <w:vAlign w:val="center"/>
          </w:tcPr>
          <w:p w14:paraId="36B20ECB" w14:textId="77777777" w:rsidR="00470BE0" w:rsidRDefault="00050870">
            <w:pPr>
              <w:jc w:val="center"/>
            </w:pPr>
            <w:r>
              <w:t>male flower </w:t>
            </w:r>
          </w:p>
        </w:tc>
        <w:tc>
          <w:tcPr>
            <w:tcW w:w="2655" w:type="dxa"/>
            <w:shd w:val="clear" w:color="auto" w:fill="auto"/>
            <w:vAlign w:val="center"/>
          </w:tcPr>
          <w:p w14:paraId="67EE5FA1" w14:textId="77777777" w:rsidR="00470BE0" w:rsidRDefault="00050870">
            <w:pPr>
              <w:jc w:val="center"/>
            </w:pPr>
            <w:r>
              <w:t>female flower </w:t>
            </w:r>
          </w:p>
        </w:tc>
      </w:tr>
      <w:tr w:rsidR="00470BE0" w14:paraId="3BD4C390" w14:textId="77777777" w:rsidTr="00D740DA">
        <w:trPr>
          <w:divId w:val="1"/>
          <w:tblCellSpacing w:w="15" w:type="dxa"/>
        </w:trPr>
        <w:tc>
          <w:tcPr>
            <w:tcW w:w="2775" w:type="dxa"/>
            <w:shd w:val="clear" w:color="auto" w:fill="auto"/>
            <w:vAlign w:val="center"/>
          </w:tcPr>
          <w:p w14:paraId="6F5C89BE" w14:textId="77777777" w:rsidR="00470BE0" w:rsidRDefault="00050870">
            <w:pPr>
              <w:jc w:val="center"/>
            </w:pPr>
            <w:r>
              <w:t>(without style rudiment)</w:t>
            </w:r>
          </w:p>
        </w:tc>
        <w:tc>
          <w:tcPr>
            <w:tcW w:w="3225" w:type="dxa"/>
            <w:shd w:val="clear" w:color="auto" w:fill="auto"/>
            <w:vAlign w:val="center"/>
          </w:tcPr>
          <w:p w14:paraId="4C1D207B" w14:textId="77777777" w:rsidR="00470BE0" w:rsidRDefault="00050870">
            <w:pPr>
              <w:jc w:val="center"/>
            </w:pPr>
            <w:r>
              <w:t xml:space="preserve">(with style rudiment including </w:t>
            </w:r>
            <w:proofErr w:type="spellStart"/>
            <w:r>
              <w:t>androhermaphrodite</w:t>
            </w:r>
            <w:proofErr w:type="spellEnd"/>
            <w:r>
              <w:t>)</w:t>
            </w:r>
          </w:p>
        </w:tc>
        <w:tc>
          <w:tcPr>
            <w:tcW w:w="2655" w:type="dxa"/>
            <w:shd w:val="clear" w:color="auto" w:fill="auto"/>
            <w:vAlign w:val="center"/>
          </w:tcPr>
          <w:p w14:paraId="1473DC3D" w14:textId="77777777" w:rsidR="00470BE0" w:rsidRDefault="00050870">
            <w:r>
              <w:t> </w:t>
            </w:r>
          </w:p>
        </w:tc>
      </w:tr>
    </w:tbl>
    <w:p w14:paraId="6C5F3603" w14:textId="62355E42" w:rsidR="00470BE0" w:rsidRDefault="00050870" w:rsidP="00D740DA">
      <w:pPr>
        <w:divId w:val="1"/>
        <w:sectPr w:rsidR="00470BE0">
          <w:headerReference w:type="even" r:id="rId33"/>
          <w:headerReference w:type="default" r:id="rId34"/>
          <w:footerReference w:type="even" r:id="rId35"/>
          <w:footerReference w:type="default" r:id="rId36"/>
          <w:headerReference w:type="first" r:id="rId37"/>
          <w:footerReference w:type="first" r:id="rId38"/>
          <w:pgSz w:w="11906" w:h="16838"/>
          <w:pgMar w:top="504" w:right="960" w:bottom="504" w:left="960" w:header="720" w:footer="720" w:gutter="0"/>
          <w:cols w:space="720"/>
        </w:sectPr>
      </w:pPr>
      <w:r>
        <w:br/>
      </w:r>
      <w:r>
        <w:br/>
      </w:r>
      <w:r>
        <w:br/>
      </w:r>
      <w:r>
        <w:br/>
      </w:r>
      <w:r>
        <w:br/>
      </w:r>
      <w:r>
        <w:br/>
      </w:r>
      <w:r>
        <w:rPr>
          <w:u w:val="single"/>
        </w:rPr>
        <w:t>Type of male flowers </w:t>
      </w:r>
      <w:r>
        <w:rPr>
          <w:u w:val="single"/>
        </w:rPr>
        <w:br/>
      </w:r>
      <w:r>
        <w:rPr>
          <w:u w:val="single"/>
        </w:rPr>
        <w:br/>
      </w:r>
      <w:r w:rsidR="00F6179D">
        <w:pict w14:anchorId="341EDE16">
          <v:shape id="_x0000_i1035" type="#_x0000_t75" style="width:468.7pt;height:167.1pt" o:bordertopcolor="this" o:borderleftcolor="this" o:borderbottomcolor="this" o:borderrightcolor="this">
            <v:imagedata r:id="rId39" o:title=""/>
          </v:shape>
        </w:pict>
      </w:r>
      <w:r>
        <w:br/>
        <w:t xml:space="preserve">Type of male flowers: the flowers always have fully developed anthers; the style can be from absent to fully developed (Type I to IV), but the stigmas are always rudimentary or absent. Even when two of the three stigmas are present, the flower is </w:t>
      </w:r>
      <w:proofErr w:type="gramStart"/>
      <w:r>
        <w:t>consider</w:t>
      </w:r>
      <w:proofErr w:type="gramEnd"/>
      <w:r>
        <w:t xml:space="preserve"> to be male. The male flower will not produce seeds.</w:t>
      </w:r>
      <w:r>
        <w:br/>
      </w:r>
      <w:r>
        <w:br/>
        <w:t xml:space="preserve">The </w:t>
      </w:r>
      <w:proofErr w:type="spellStart"/>
      <w:r>
        <w:t>androhermaphrodite</w:t>
      </w:r>
      <w:proofErr w:type="spellEnd"/>
      <w:r>
        <w:t xml:space="preserve"> flower (Type IV) has three stigmas and anthers which produce pollen. The flower has the possibility, when self-pollinated, to produce a berry with some seeds. These berries are always smaller and with less seeds than on female plants and in much smaller quantities.</w:t>
      </w:r>
      <w:r>
        <w:br/>
      </w:r>
      <w:r>
        <w:br/>
        <w:t xml:space="preserve">Varieties with note 3 (plants with male flower with style rudiments) can also have plants with </w:t>
      </w:r>
      <w:proofErr w:type="spellStart"/>
      <w:r>
        <w:t>androhermaphrodite</w:t>
      </w:r>
      <w:proofErr w:type="spellEnd"/>
      <w:r>
        <w:t xml:space="preserve"> flowers. Within these varieties the ratio between male flowers with style rudiments (type II and III) and </w:t>
      </w:r>
      <w:proofErr w:type="spellStart"/>
      <w:r>
        <w:t>androhermaphrodite</w:t>
      </w:r>
      <w:proofErr w:type="spellEnd"/>
      <w:r>
        <w:t xml:space="preserve"> flowers (type IV) can vary, leading to a smaller or larger percentage of male plants with small berries. </w:t>
      </w:r>
      <w:r>
        <w:br/>
      </w:r>
      <w:r>
        <w:br/>
      </w:r>
      <w:r>
        <w:br/>
      </w:r>
      <w:r>
        <w:br/>
      </w:r>
    </w:p>
    <w:p w14:paraId="1BA814F7" w14:textId="77777777" w:rsidR="00470BE0" w:rsidRDefault="00470BE0"/>
    <w:p w14:paraId="1A391595" w14:textId="77777777" w:rsidR="00470BE0" w:rsidRDefault="00050870">
      <w:pPr>
        <w:pStyle w:val="Heading1"/>
      </w:pPr>
      <w:bookmarkStart w:id="27" w:name="_Toc_1_3_0000000024"/>
      <w:r>
        <w:rPr>
          <w:position w:val="2"/>
        </w:rPr>
        <w:t>Literature</w:t>
      </w:r>
      <w:bookmarkEnd w:id="27"/>
    </w:p>
    <w:p w14:paraId="1AFDC468" w14:textId="77777777" w:rsidR="00470BE0" w:rsidRDefault="00470BE0"/>
    <w:p w14:paraId="14648401" w14:textId="77777777" w:rsidR="00470BE0" w:rsidRPr="007729A6" w:rsidRDefault="00050870">
      <w:pPr>
        <w:jc w:val="left"/>
        <w:rPr>
          <w:lang w:val="fr-FR"/>
        </w:rPr>
        <w:sectPr w:rsidR="00470BE0" w:rsidRPr="007729A6">
          <w:pgSz w:w="11906" w:h="16838"/>
          <w:pgMar w:top="504" w:right="960" w:bottom="504" w:left="960" w:header="720" w:footer="720" w:gutter="0"/>
          <w:cols w:space="720"/>
        </w:sectPr>
      </w:pPr>
      <w:proofErr w:type="spellStart"/>
      <w:r w:rsidRPr="00E41C98">
        <w:rPr>
          <w:lang w:val="fr-FR"/>
        </w:rPr>
        <w:t>Darbonne</w:t>
      </w:r>
      <w:proofErr w:type="spellEnd"/>
      <w:r w:rsidRPr="00E41C98">
        <w:rPr>
          <w:lang w:val="fr-FR"/>
        </w:rPr>
        <w:t>, 1982-</w:t>
      </w:r>
      <w:proofErr w:type="gramStart"/>
      <w:r w:rsidRPr="00E41C98">
        <w:rPr>
          <w:lang w:val="fr-FR"/>
        </w:rPr>
        <w:t>1987:</w:t>
      </w:r>
      <w:proofErr w:type="gramEnd"/>
      <w:r w:rsidRPr="00E41C98">
        <w:rPr>
          <w:lang w:val="fr-FR"/>
        </w:rPr>
        <w:t xml:space="preserve"> Information technique d’asperges, Soc. </w:t>
      </w:r>
      <w:proofErr w:type="spellStart"/>
      <w:r w:rsidRPr="00E41C98">
        <w:rPr>
          <w:lang w:val="de-DE"/>
        </w:rPr>
        <w:t>Darbonne</w:t>
      </w:r>
      <w:proofErr w:type="spellEnd"/>
      <w:r w:rsidRPr="00E41C98">
        <w:rPr>
          <w:lang w:val="de-DE"/>
        </w:rPr>
        <w:t>, FR.</w:t>
      </w:r>
      <w:r w:rsidRPr="00E41C98">
        <w:rPr>
          <w:lang w:val="de-DE"/>
        </w:rPr>
        <w:br/>
      </w:r>
      <w:r w:rsidRPr="00E41C98">
        <w:rPr>
          <w:lang w:val="de-DE"/>
        </w:rPr>
        <w:br/>
        <w:t xml:space="preserve">Franken, A.A., 1969 : </w:t>
      </w:r>
      <w:proofErr w:type="spellStart"/>
      <w:r w:rsidRPr="00E41C98">
        <w:rPr>
          <w:lang w:val="de-DE"/>
        </w:rPr>
        <w:t>Geslachtskenmerken</w:t>
      </w:r>
      <w:proofErr w:type="spellEnd"/>
      <w:r w:rsidRPr="00E41C98">
        <w:rPr>
          <w:lang w:val="de-DE"/>
        </w:rPr>
        <w:t xml:space="preserve"> en </w:t>
      </w:r>
      <w:proofErr w:type="spellStart"/>
      <w:r w:rsidRPr="00E41C98">
        <w:rPr>
          <w:lang w:val="de-DE"/>
        </w:rPr>
        <w:t>geslachtsovererving</w:t>
      </w:r>
      <w:proofErr w:type="spellEnd"/>
      <w:r w:rsidRPr="00E41C98">
        <w:rPr>
          <w:lang w:val="de-DE"/>
        </w:rPr>
        <w:t xml:space="preserve"> </w:t>
      </w:r>
      <w:proofErr w:type="spellStart"/>
      <w:r w:rsidRPr="00E41C98">
        <w:rPr>
          <w:lang w:val="de-DE"/>
        </w:rPr>
        <w:t>bij</w:t>
      </w:r>
      <w:proofErr w:type="spellEnd"/>
      <w:r w:rsidRPr="00E41C98">
        <w:rPr>
          <w:lang w:val="de-DE"/>
        </w:rPr>
        <w:t xml:space="preserve"> </w:t>
      </w:r>
      <w:proofErr w:type="spellStart"/>
      <w:r w:rsidRPr="00E41C98">
        <w:rPr>
          <w:lang w:val="de-DE"/>
        </w:rPr>
        <w:t>asperges</w:t>
      </w:r>
      <w:proofErr w:type="spellEnd"/>
      <w:r w:rsidRPr="00E41C98">
        <w:rPr>
          <w:lang w:val="de-DE"/>
        </w:rPr>
        <w:t xml:space="preserve">, Thesis, Wageningen, Verslagen van </w:t>
      </w:r>
      <w:proofErr w:type="spellStart"/>
      <w:r w:rsidRPr="00E41C98">
        <w:rPr>
          <w:lang w:val="de-DE"/>
        </w:rPr>
        <w:t>Landbouwkundige</w:t>
      </w:r>
      <w:proofErr w:type="spellEnd"/>
      <w:r w:rsidRPr="00E41C98">
        <w:rPr>
          <w:lang w:val="de-DE"/>
        </w:rPr>
        <w:t xml:space="preserve"> </w:t>
      </w:r>
      <w:proofErr w:type="spellStart"/>
      <w:r w:rsidRPr="00E41C98">
        <w:rPr>
          <w:lang w:val="de-DE"/>
        </w:rPr>
        <w:t>Onderzoekingen</w:t>
      </w:r>
      <w:proofErr w:type="spellEnd"/>
      <w:r w:rsidRPr="00E41C98">
        <w:rPr>
          <w:lang w:val="de-DE"/>
        </w:rPr>
        <w:t>, 728, 107 pp.</w:t>
      </w:r>
      <w:r w:rsidRPr="00E41C98">
        <w:rPr>
          <w:lang w:val="de-DE"/>
        </w:rPr>
        <w:br/>
      </w:r>
      <w:r w:rsidRPr="00E41C98">
        <w:rPr>
          <w:lang w:val="de-DE"/>
        </w:rPr>
        <w:br/>
        <w:t xml:space="preserve">Hartmann, H.D., 1989: Spargel, </w:t>
      </w:r>
      <w:proofErr w:type="spellStart"/>
      <w:r w:rsidRPr="00E41C98">
        <w:rPr>
          <w:lang w:val="de-DE"/>
        </w:rPr>
        <w:t>Geisenheim</w:t>
      </w:r>
      <w:proofErr w:type="spellEnd"/>
      <w:r w:rsidRPr="00E41C98">
        <w:rPr>
          <w:lang w:val="de-DE"/>
        </w:rPr>
        <w:t>, Ulmer Fachbuch Gemüsebau (ISBN 3-80001-5277-0).</w:t>
      </w:r>
      <w:r w:rsidRPr="00E41C98">
        <w:rPr>
          <w:lang w:val="de-DE"/>
        </w:rPr>
        <w:br/>
      </w:r>
      <w:r w:rsidRPr="00E41C98">
        <w:rPr>
          <w:lang w:val="de-DE"/>
        </w:rPr>
        <w:br/>
        <w:t>Hegi, G., 1906-1931: Illustrierte Flora von Mittel Europa, II BND, pp. 260-265.</w:t>
      </w:r>
      <w:r w:rsidRPr="00E41C98">
        <w:rPr>
          <w:lang w:val="de-DE"/>
        </w:rPr>
        <w:br/>
      </w:r>
      <w:r w:rsidRPr="00E41C98">
        <w:rPr>
          <w:lang w:val="de-DE"/>
        </w:rPr>
        <w:br/>
      </w:r>
      <w:proofErr w:type="spellStart"/>
      <w:r w:rsidRPr="00E41C98">
        <w:rPr>
          <w:lang w:val="de-DE"/>
        </w:rPr>
        <w:t>Huyskens</w:t>
      </w:r>
      <w:proofErr w:type="spellEnd"/>
      <w:r w:rsidRPr="00E41C98">
        <w:rPr>
          <w:lang w:val="de-DE"/>
        </w:rPr>
        <w:t xml:space="preserve">, J.A. &amp; </w:t>
      </w:r>
      <w:proofErr w:type="spellStart"/>
      <w:r w:rsidRPr="00E41C98">
        <w:rPr>
          <w:lang w:val="de-DE"/>
        </w:rPr>
        <w:t>Sneep</w:t>
      </w:r>
      <w:proofErr w:type="spellEnd"/>
      <w:r w:rsidRPr="00E41C98">
        <w:rPr>
          <w:lang w:val="de-DE"/>
        </w:rPr>
        <w:t>, J., 1960: Handbuch der Pflanzenzüchtung, Band VI, Spargel, pp. 131-148.</w:t>
      </w:r>
      <w:r w:rsidRPr="00E41C98">
        <w:rPr>
          <w:lang w:val="de-DE"/>
        </w:rPr>
        <w:br/>
      </w:r>
      <w:r w:rsidRPr="00E41C98">
        <w:rPr>
          <w:lang w:val="de-DE"/>
        </w:rPr>
        <w:br/>
      </w:r>
      <w:r w:rsidRPr="00E41C98">
        <w:rPr>
          <w:lang w:val="fr-FR"/>
        </w:rPr>
        <w:t>Roux, L. &amp; Roux, Y., 1981: Identification biochimique de clones et de lignées d’asperge (</w:t>
      </w:r>
      <w:r w:rsidRPr="00E41C98">
        <w:rPr>
          <w:i/>
          <w:lang w:val="fr-FR"/>
        </w:rPr>
        <w:t xml:space="preserve">Asparagus </w:t>
      </w:r>
      <w:proofErr w:type="spellStart"/>
      <w:r w:rsidRPr="00E41C98">
        <w:rPr>
          <w:i/>
          <w:lang w:val="fr-FR"/>
        </w:rPr>
        <w:t>officinalis</w:t>
      </w:r>
      <w:proofErr w:type="spellEnd"/>
      <w:r w:rsidRPr="00E41C98">
        <w:rPr>
          <w:lang w:val="fr-FR"/>
        </w:rPr>
        <w:t xml:space="preserve"> L., </w:t>
      </w:r>
      <w:proofErr w:type="spellStart"/>
      <w:r w:rsidRPr="00E41C98">
        <w:rPr>
          <w:i/>
          <w:lang w:val="fr-FR"/>
        </w:rPr>
        <w:t>Liliacees</w:t>
      </w:r>
      <w:proofErr w:type="spellEnd"/>
      <w:r w:rsidRPr="00E41C98">
        <w:rPr>
          <w:lang w:val="fr-FR"/>
        </w:rPr>
        <w:t>), Agronomie 1, pp. 541-548.</w:t>
      </w:r>
      <w:r w:rsidRPr="00E41C98">
        <w:rPr>
          <w:lang w:val="fr-FR"/>
        </w:rPr>
        <w:br/>
      </w:r>
      <w:r w:rsidRPr="00E41C98">
        <w:rPr>
          <w:lang w:val="fr-FR"/>
        </w:rPr>
        <w:br/>
        <w:t>Roux, L. &amp; Roux, Y., 1983: Identification biochimique de clones et de lignées d’asperge II. Caractères particuliers liés à l’état homozygote ou hétérozygote, Agronomie 3, pp. 57-66.</w:t>
      </w:r>
      <w:r w:rsidRPr="00E41C98">
        <w:rPr>
          <w:lang w:val="fr-FR"/>
        </w:rPr>
        <w:br/>
      </w:r>
      <w:r w:rsidRPr="00E41C98">
        <w:rPr>
          <w:lang w:val="fr-FR"/>
        </w:rPr>
        <w:br/>
        <w:t>Roux, L. &amp; Roux, Y., 1983: Identification biochimique de clones et de lignées d’asperge II. Caractérisation  des hybrides de clones hétérozygotes, Agronomie 3, pp. 67-74.</w:t>
      </w:r>
      <w:r w:rsidRPr="00E41C98">
        <w:rPr>
          <w:lang w:val="fr-FR"/>
        </w:rPr>
        <w:br/>
      </w:r>
      <w:r w:rsidRPr="00E41C98">
        <w:rPr>
          <w:lang w:val="fr-FR"/>
        </w:rPr>
        <w:br/>
        <w:t>Thévenin, L., 1967 : Les problèmes d’</w:t>
      </w:r>
      <w:proofErr w:type="spellStart"/>
      <w:r w:rsidRPr="00E41C98">
        <w:rPr>
          <w:lang w:val="fr-FR"/>
        </w:rPr>
        <w:t>ámèlioration</w:t>
      </w:r>
      <w:proofErr w:type="spellEnd"/>
      <w:r w:rsidRPr="00E41C98">
        <w:rPr>
          <w:lang w:val="fr-FR"/>
        </w:rPr>
        <w:t xml:space="preserve"> chez </w:t>
      </w:r>
      <w:r w:rsidRPr="00E41C98">
        <w:rPr>
          <w:i/>
          <w:lang w:val="fr-FR"/>
        </w:rPr>
        <w:t xml:space="preserve">Asparagus </w:t>
      </w:r>
      <w:proofErr w:type="spellStart"/>
      <w:r w:rsidRPr="00E41C98">
        <w:rPr>
          <w:i/>
          <w:lang w:val="fr-FR"/>
        </w:rPr>
        <w:t>officinalis</w:t>
      </w:r>
      <w:proofErr w:type="spellEnd"/>
      <w:r w:rsidRPr="00E41C98">
        <w:rPr>
          <w:lang w:val="fr-FR"/>
        </w:rPr>
        <w:t xml:space="preserve"> L., I. Biologie et Amélioration, Ann. </w:t>
      </w:r>
      <w:proofErr w:type="spellStart"/>
      <w:r w:rsidRPr="00E41C98">
        <w:rPr>
          <w:lang w:val="fr-FR"/>
        </w:rPr>
        <w:t>Amelior</w:t>
      </w:r>
      <w:proofErr w:type="spellEnd"/>
      <w:r w:rsidRPr="00E41C98">
        <w:rPr>
          <w:lang w:val="fr-FR"/>
        </w:rPr>
        <w:t>. Plantes 17, pp. 33-66.</w:t>
      </w:r>
      <w:r w:rsidRPr="00E41C98">
        <w:rPr>
          <w:lang w:val="fr-FR"/>
        </w:rPr>
        <w:br/>
      </w:r>
      <w:r w:rsidRPr="00E41C98">
        <w:rPr>
          <w:lang w:val="fr-FR"/>
        </w:rPr>
        <w:br/>
        <w:t>Thévenin, L., 1968 : Les problèmes d’</w:t>
      </w:r>
      <w:proofErr w:type="spellStart"/>
      <w:r w:rsidRPr="00E41C98">
        <w:rPr>
          <w:lang w:val="fr-FR"/>
        </w:rPr>
        <w:t>ámèlioration</w:t>
      </w:r>
      <w:proofErr w:type="spellEnd"/>
      <w:r w:rsidRPr="00E41C98">
        <w:rPr>
          <w:lang w:val="fr-FR"/>
        </w:rPr>
        <w:t xml:space="preserve"> chez </w:t>
      </w:r>
      <w:r w:rsidRPr="00E41C98">
        <w:rPr>
          <w:i/>
          <w:lang w:val="fr-FR"/>
        </w:rPr>
        <w:t xml:space="preserve">Asparagus </w:t>
      </w:r>
      <w:proofErr w:type="spellStart"/>
      <w:r w:rsidRPr="00E41C98">
        <w:rPr>
          <w:i/>
          <w:lang w:val="fr-FR"/>
        </w:rPr>
        <w:t>officinalis</w:t>
      </w:r>
      <w:proofErr w:type="spellEnd"/>
      <w:r w:rsidRPr="00E41C98">
        <w:rPr>
          <w:lang w:val="fr-FR"/>
        </w:rPr>
        <w:t xml:space="preserve"> L., II. </w:t>
      </w:r>
      <w:proofErr w:type="spellStart"/>
      <w:r w:rsidRPr="00E41C98">
        <w:rPr>
          <w:lang w:val="fr-FR"/>
        </w:rPr>
        <w:t>Haploidie</w:t>
      </w:r>
      <w:proofErr w:type="spellEnd"/>
      <w:r w:rsidRPr="00E41C98">
        <w:rPr>
          <w:lang w:val="fr-FR"/>
        </w:rPr>
        <w:t xml:space="preserve"> et Amélioration, Ann. </w:t>
      </w:r>
      <w:proofErr w:type="spellStart"/>
      <w:r w:rsidRPr="00E41C98">
        <w:rPr>
          <w:lang w:val="fr-FR"/>
        </w:rPr>
        <w:t>Amelior</w:t>
      </w:r>
      <w:proofErr w:type="spellEnd"/>
      <w:r w:rsidRPr="00E41C98">
        <w:rPr>
          <w:lang w:val="fr-FR"/>
        </w:rPr>
        <w:t>. Plantes 18, pp. 327-365.</w:t>
      </w:r>
      <w:r w:rsidRPr="00E41C98">
        <w:rPr>
          <w:lang w:val="fr-FR"/>
        </w:rPr>
        <w:br/>
      </w:r>
      <w:r w:rsidRPr="00E41C98">
        <w:rPr>
          <w:lang w:val="fr-FR"/>
        </w:rPr>
        <w:br/>
        <w:t>Thévenin, L. &amp; Dore, C., 1976 : L’</w:t>
      </w:r>
      <w:proofErr w:type="spellStart"/>
      <w:r w:rsidRPr="00E41C98">
        <w:rPr>
          <w:lang w:val="fr-FR"/>
        </w:rPr>
        <w:t>ámèlioration</w:t>
      </w:r>
      <w:proofErr w:type="spellEnd"/>
      <w:r w:rsidRPr="00E41C98">
        <w:rPr>
          <w:lang w:val="fr-FR"/>
        </w:rPr>
        <w:t xml:space="preserve"> d’asperge (Asparagus </w:t>
      </w:r>
      <w:proofErr w:type="spellStart"/>
      <w:r w:rsidRPr="00E41C98">
        <w:rPr>
          <w:lang w:val="fr-FR"/>
        </w:rPr>
        <w:t>officinalis</w:t>
      </w:r>
      <w:proofErr w:type="spellEnd"/>
      <w:r w:rsidRPr="00E41C98">
        <w:rPr>
          <w:lang w:val="fr-FR"/>
        </w:rPr>
        <w:t xml:space="preserve"> L.) et son atout majeur, la culture </w:t>
      </w:r>
      <w:proofErr w:type="spellStart"/>
      <w:r w:rsidRPr="00E41C98">
        <w:rPr>
          <w:lang w:val="fr-FR"/>
        </w:rPr>
        <w:t>invitro</w:t>
      </w:r>
      <w:proofErr w:type="spellEnd"/>
      <w:r w:rsidRPr="00E41C98">
        <w:rPr>
          <w:lang w:val="fr-FR"/>
        </w:rPr>
        <w:t xml:space="preserve">, Ann. </w:t>
      </w:r>
      <w:r w:rsidRPr="007729A6">
        <w:rPr>
          <w:lang w:val="fr-FR"/>
        </w:rPr>
        <w:t>Amelior. Plantes 26, pp. 655-674.</w:t>
      </w:r>
      <w:r w:rsidRPr="007729A6">
        <w:rPr>
          <w:lang w:val="fr-FR"/>
        </w:rPr>
        <w:br/>
      </w:r>
      <w:r w:rsidRPr="007729A6">
        <w:rPr>
          <w:lang w:val="fr-FR"/>
        </w:rPr>
        <w:br/>
      </w:r>
      <w:r w:rsidRPr="007729A6">
        <w:rPr>
          <w:lang w:val="fr-FR"/>
        </w:rPr>
        <w:br/>
      </w:r>
    </w:p>
    <w:p w14:paraId="6F28D302" w14:textId="77777777" w:rsidR="00470BE0" w:rsidRDefault="00050870">
      <w:pPr>
        <w:pStyle w:val="Heading1"/>
        <w:jc w:val="left"/>
      </w:pPr>
      <w:bookmarkStart w:id="28" w:name="_Toc_1_3_0000000025"/>
      <w:r>
        <w:lastRenderedPageBreak/>
        <w:t>Technical Questionnaire</w:t>
      </w:r>
      <w:bookmarkEnd w:id="28"/>
    </w:p>
    <w:p w14:paraId="0C33D9DB" w14:textId="77777777" w:rsidR="00470BE0" w:rsidRDefault="00470B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470BE0" w14:paraId="434AC1CC" w14:textId="77777777">
        <w:trPr>
          <w:trHeight w:val="400"/>
        </w:trPr>
        <w:tc>
          <w:tcPr>
            <w:tcW w:w="1750" w:type="pct"/>
            <w:vAlign w:val="bottom"/>
          </w:tcPr>
          <w:p w14:paraId="3C397037" w14:textId="77777777" w:rsidR="00470BE0" w:rsidRDefault="00050870">
            <w:r>
              <w:t>TECHNICAL QUESTIONNAIRE</w:t>
            </w:r>
          </w:p>
        </w:tc>
        <w:tc>
          <w:tcPr>
            <w:tcW w:w="1500" w:type="pct"/>
            <w:vAlign w:val="bottom"/>
          </w:tcPr>
          <w:p w14:paraId="0292B6AA" w14:textId="77777777" w:rsidR="00470BE0" w:rsidRDefault="00050870">
            <w:r>
              <w:t>Page {x} of {y}</w:t>
            </w:r>
          </w:p>
        </w:tc>
        <w:tc>
          <w:tcPr>
            <w:tcW w:w="1750" w:type="pct"/>
            <w:gridSpan w:val="2"/>
            <w:shd w:val="clear" w:color="auto" w:fill="DFDFD7"/>
            <w:vAlign w:val="bottom"/>
          </w:tcPr>
          <w:p w14:paraId="51765293" w14:textId="77777777" w:rsidR="00470BE0" w:rsidRDefault="00050870">
            <w:r>
              <w:t>Reference Number:</w:t>
            </w:r>
          </w:p>
        </w:tc>
      </w:tr>
      <w:tr w:rsidR="00470BE0" w14:paraId="319176A2" w14:textId="77777777">
        <w:tc>
          <w:tcPr>
            <w:tcW w:w="3329" w:type="dxa"/>
            <w:tcBorders>
              <w:left w:val="nil"/>
              <w:right w:val="nil"/>
            </w:tcBorders>
          </w:tcPr>
          <w:p w14:paraId="25F98B46" w14:textId="77777777" w:rsidR="00470BE0" w:rsidRDefault="00470BE0"/>
        </w:tc>
        <w:tc>
          <w:tcPr>
            <w:tcW w:w="3329" w:type="dxa"/>
            <w:tcBorders>
              <w:left w:val="nil"/>
              <w:right w:val="nil"/>
            </w:tcBorders>
          </w:tcPr>
          <w:p w14:paraId="7160BFF0" w14:textId="77777777" w:rsidR="00470BE0" w:rsidRDefault="00470BE0"/>
        </w:tc>
        <w:tc>
          <w:tcPr>
            <w:tcW w:w="3329" w:type="dxa"/>
            <w:gridSpan w:val="2"/>
            <w:tcBorders>
              <w:left w:val="nil"/>
              <w:right w:val="nil"/>
            </w:tcBorders>
          </w:tcPr>
          <w:p w14:paraId="27B04D47" w14:textId="77777777" w:rsidR="00470BE0" w:rsidRDefault="00470BE0"/>
        </w:tc>
      </w:tr>
      <w:tr w:rsidR="00470BE0" w14:paraId="6D953E37" w14:textId="77777777">
        <w:trPr>
          <w:trHeight w:val="600"/>
        </w:trPr>
        <w:tc>
          <w:tcPr>
            <w:tcW w:w="1750" w:type="pct"/>
            <w:tcBorders>
              <w:right w:val="nil"/>
            </w:tcBorders>
          </w:tcPr>
          <w:p w14:paraId="3480F686" w14:textId="77777777" w:rsidR="00470BE0" w:rsidRDefault="00470BE0"/>
        </w:tc>
        <w:tc>
          <w:tcPr>
            <w:tcW w:w="1500" w:type="pct"/>
            <w:tcBorders>
              <w:left w:val="nil"/>
            </w:tcBorders>
          </w:tcPr>
          <w:p w14:paraId="527E4C11" w14:textId="77777777" w:rsidR="00470BE0" w:rsidRDefault="00470BE0"/>
        </w:tc>
        <w:tc>
          <w:tcPr>
            <w:tcW w:w="1750" w:type="pct"/>
            <w:gridSpan w:val="2"/>
            <w:shd w:val="clear" w:color="auto" w:fill="DFDFD7"/>
          </w:tcPr>
          <w:p w14:paraId="52391CC3" w14:textId="77777777" w:rsidR="00470BE0" w:rsidRDefault="00470BE0"/>
          <w:p w14:paraId="741156F4" w14:textId="77777777" w:rsidR="00470BE0" w:rsidRDefault="00050870">
            <w:r>
              <w:t>Application date:</w:t>
            </w:r>
          </w:p>
          <w:p w14:paraId="5841C0FB" w14:textId="77777777" w:rsidR="00470BE0" w:rsidRDefault="00050870">
            <w:r>
              <w:t>(not to be filled in by the applicant)</w:t>
            </w:r>
          </w:p>
        </w:tc>
      </w:tr>
      <w:tr w:rsidR="00470BE0" w14:paraId="6CE73BCC" w14:textId="77777777">
        <w:trPr>
          <w:trHeight w:val="600"/>
        </w:trPr>
        <w:tc>
          <w:tcPr>
            <w:tcW w:w="0" w:type="auto"/>
            <w:gridSpan w:val="4"/>
          </w:tcPr>
          <w:p w14:paraId="1180A670" w14:textId="77777777" w:rsidR="00470BE0" w:rsidRDefault="00470BE0"/>
          <w:p w14:paraId="0F7DE43E" w14:textId="77777777" w:rsidR="00470BE0" w:rsidRDefault="00050870">
            <w:r>
              <w:rPr>
                <w:sz w:val="18"/>
              </w:rPr>
              <w:t xml:space="preserve">                                                                  TECHNICAL QUESTIONNAIRE</w:t>
            </w:r>
          </w:p>
          <w:p w14:paraId="6BA9D1EC" w14:textId="77777777" w:rsidR="00470BE0" w:rsidRDefault="00050870">
            <w:r>
              <w:rPr>
                <w:sz w:val="18"/>
              </w:rPr>
              <w:t xml:space="preserve">                                  to be completed in connection with an application for plant breeders' rights</w:t>
            </w:r>
          </w:p>
        </w:tc>
      </w:tr>
      <w:tr w:rsidR="00470BE0" w14:paraId="24FAB610" w14:textId="77777777">
        <w:tblPrEx>
          <w:jc w:val="center"/>
        </w:tblPrEx>
        <w:trPr>
          <w:jc w:val="center"/>
        </w:trPr>
        <w:tc>
          <w:tcPr>
            <w:tcW w:w="9986" w:type="dxa"/>
            <w:gridSpan w:val="4"/>
            <w:tcBorders>
              <w:bottom w:val="nil"/>
            </w:tcBorders>
          </w:tcPr>
          <w:p w14:paraId="7DEE050E" w14:textId="77777777" w:rsidR="00470BE0" w:rsidRDefault="00470BE0"/>
          <w:p w14:paraId="2F44E558" w14:textId="77777777" w:rsidR="00470BE0" w:rsidRDefault="00050870">
            <w:r>
              <w:rPr>
                <w:sz w:val="18"/>
              </w:rPr>
              <w:t xml:space="preserve"> 1.</w:t>
            </w:r>
            <w:r>
              <w:rPr>
                <w:sz w:val="18"/>
              </w:rPr>
              <w:tab/>
              <w:t xml:space="preserve">Subject of the Technical Questionnaire </w:t>
            </w:r>
          </w:p>
          <w:p w14:paraId="011F332B" w14:textId="77777777" w:rsidR="00470BE0" w:rsidRDefault="00470BE0"/>
        </w:tc>
      </w:tr>
      <w:tr w:rsidR="00470BE0" w14:paraId="249FD078" w14:textId="77777777">
        <w:trPr>
          <w:trHeight w:val="200"/>
        </w:trPr>
        <w:tc>
          <w:tcPr>
            <w:tcW w:w="1750" w:type="pct"/>
            <w:tcBorders>
              <w:top w:val="nil"/>
              <w:bottom w:val="nil"/>
              <w:right w:val="nil"/>
            </w:tcBorders>
            <w:vAlign w:val="center"/>
          </w:tcPr>
          <w:p w14:paraId="41275B8E" w14:textId="77777777" w:rsidR="00470BE0" w:rsidRDefault="00050870">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1DF03077" w14:textId="77777777" w:rsidR="00470BE0" w:rsidRDefault="003A522E">
            <w:r>
              <w:pict w14:anchorId="1F3AC431">
                <v:shapetype id="_x0000_t202" coordsize="21600,21600" o:spt="202" path="m,l,21600r21600,l21600,xe">
                  <v:stroke joinstyle="miter"/>
                  <v:path gradientshapeok="t" o:connecttype="rect"/>
                </v:shapetype>
                <v:shape id="_x0000_s1132" type="#_x0000_t202" style="position:absolute;left:0;text-align:left;margin-left:0;margin-top:0;width:250pt;height:18pt;z-index:251648512;mso-position-horizontal:center;mso-position-horizontal-relative:text;mso-position-vertical:center;mso-position-vertical-relative:text">
                  <v:textbox>
                    <w:txbxContent>
                      <w:p w14:paraId="15F35A85" w14:textId="77777777" w:rsidR="00470BE0" w:rsidRDefault="00050870">
                        <w:pPr>
                          <w:divId w:val="1"/>
                        </w:pPr>
                        <w:r>
                          <w:rPr>
                            <w:i/>
                            <w:sz w:val="16"/>
                          </w:rPr>
                          <w:t>Asparagus officinalis</w:t>
                        </w:r>
                        <w:r>
                          <w:rPr>
                            <w:sz w:val="16"/>
                          </w:rPr>
                          <w:t xml:space="preserve"> L.</w:t>
                        </w:r>
                      </w:p>
                    </w:txbxContent>
                  </v:textbox>
                </v:shape>
              </w:pict>
            </w:r>
          </w:p>
        </w:tc>
        <w:bookmarkStart w:id="29" w:name="Check_aaceae01_42e5_"/>
        <w:tc>
          <w:tcPr>
            <w:tcW w:w="750" w:type="pct"/>
            <w:tcBorders>
              <w:top w:val="nil"/>
              <w:left w:val="nil"/>
              <w:bottom w:val="nil"/>
            </w:tcBorders>
            <w:vAlign w:val="center"/>
          </w:tcPr>
          <w:p w14:paraId="2280072B" w14:textId="77777777" w:rsidR="00470BE0" w:rsidRDefault="00050870">
            <w:r>
              <w:fldChar w:fldCharType="begin">
                <w:ffData>
                  <w:name w:val="Check_aaceae01_42e5_"/>
                  <w:enabled/>
                  <w:calcOnExit w:val="0"/>
                  <w:checkBox>
                    <w:sizeAuto/>
                    <w:default w:val="0"/>
                  </w:checkBox>
                </w:ffData>
              </w:fldChar>
            </w:r>
            <w:r>
              <w:instrText>FORMCHECKBOX</w:instrText>
            </w:r>
            <w:r>
              <w:fldChar w:fldCharType="separate"/>
            </w:r>
            <w:r>
              <w:fldChar w:fldCharType="end"/>
            </w:r>
            <w:bookmarkEnd w:id="29"/>
          </w:p>
        </w:tc>
      </w:tr>
      <w:tr w:rsidR="00470BE0" w14:paraId="5D989183" w14:textId="77777777">
        <w:trPr>
          <w:trHeight w:val="200"/>
        </w:trPr>
        <w:tc>
          <w:tcPr>
            <w:tcW w:w="1750" w:type="pct"/>
            <w:tcBorders>
              <w:top w:val="nil"/>
              <w:bottom w:val="nil"/>
              <w:right w:val="nil"/>
            </w:tcBorders>
            <w:vAlign w:val="center"/>
          </w:tcPr>
          <w:p w14:paraId="220D48E3" w14:textId="77777777" w:rsidR="00470BE0" w:rsidRDefault="00470BE0"/>
        </w:tc>
        <w:tc>
          <w:tcPr>
            <w:tcW w:w="2500" w:type="pct"/>
            <w:gridSpan w:val="2"/>
            <w:tcBorders>
              <w:top w:val="nil"/>
              <w:left w:val="nil"/>
              <w:bottom w:val="nil"/>
              <w:right w:val="nil"/>
            </w:tcBorders>
            <w:vAlign w:val="center"/>
          </w:tcPr>
          <w:p w14:paraId="72B1F644" w14:textId="77777777" w:rsidR="00470BE0" w:rsidRDefault="00470BE0"/>
        </w:tc>
        <w:tc>
          <w:tcPr>
            <w:tcW w:w="750" w:type="pct"/>
            <w:tcBorders>
              <w:top w:val="nil"/>
              <w:left w:val="nil"/>
              <w:bottom w:val="nil"/>
            </w:tcBorders>
            <w:vAlign w:val="center"/>
          </w:tcPr>
          <w:p w14:paraId="30418BAF" w14:textId="77777777" w:rsidR="00470BE0" w:rsidRDefault="00470BE0"/>
        </w:tc>
      </w:tr>
      <w:tr w:rsidR="00470BE0" w14:paraId="0F8264D0" w14:textId="77777777">
        <w:trPr>
          <w:trHeight w:val="600"/>
        </w:trPr>
        <w:tc>
          <w:tcPr>
            <w:tcW w:w="1750" w:type="pct"/>
            <w:tcBorders>
              <w:top w:val="nil"/>
              <w:bottom w:val="nil"/>
              <w:right w:val="nil"/>
            </w:tcBorders>
            <w:vAlign w:val="center"/>
          </w:tcPr>
          <w:p w14:paraId="41133FBB" w14:textId="77777777" w:rsidR="00470BE0" w:rsidRDefault="00050870">
            <w:r>
              <w:rPr>
                <w:sz w:val="18"/>
              </w:rPr>
              <w:tab/>
              <w:t>1.1.2</w:t>
            </w:r>
            <w:r>
              <w:rPr>
                <w:sz w:val="18"/>
              </w:rPr>
              <w:tab/>
              <w:t>Common name</w:t>
            </w:r>
          </w:p>
        </w:tc>
        <w:tc>
          <w:tcPr>
            <w:tcW w:w="2500" w:type="pct"/>
            <w:gridSpan w:val="2"/>
            <w:tcBorders>
              <w:top w:val="nil"/>
              <w:left w:val="nil"/>
              <w:bottom w:val="nil"/>
              <w:right w:val="nil"/>
            </w:tcBorders>
            <w:vAlign w:val="center"/>
          </w:tcPr>
          <w:p w14:paraId="1A80CD6A" w14:textId="77777777" w:rsidR="00470BE0" w:rsidRDefault="003A522E">
            <w:r>
              <w:pict w14:anchorId="2C85493E">
                <v:shape id="_x0000_s1133" type="#_x0000_t202" style="position:absolute;left:0;text-align:left;margin-left:0;margin-top:0;width:250pt;height:18pt;z-index:251649536;mso-position-horizontal:center;mso-position-horizontal-relative:text;mso-position-vertical:center;mso-position-vertical-relative:text">
                  <v:textbox>
                    <w:txbxContent>
                      <w:p w14:paraId="5A8637DF" w14:textId="77777777" w:rsidR="00470BE0" w:rsidRDefault="00050870">
                        <w:pPr>
                          <w:divId w:val="1"/>
                        </w:pPr>
                        <w:r>
                          <w:rPr>
                            <w:sz w:val="16"/>
                          </w:rPr>
                          <w:t>Asparagus</w:t>
                        </w:r>
                      </w:p>
                    </w:txbxContent>
                  </v:textbox>
                </v:shape>
              </w:pict>
            </w:r>
          </w:p>
        </w:tc>
        <w:tc>
          <w:tcPr>
            <w:tcW w:w="750" w:type="pct"/>
            <w:tcBorders>
              <w:top w:val="nil"/>
              <w:left w:val="nil"/>
              <w:bottom w:val="nil"/>
            </w:tcBorders>
            <w:vAlign w:val="center"/>
          </w:tcPr>
          <w:p w14:paraId="5A55253C" w14:textId="77777777" w:rsidR="00470BE0" w:rsidRDefault="00470BE0"/>
        </w:tc>
      </w:tr>
      <w:tr w:rsidR="00470BE0" w14:paraId="1F078384" w14:textId="77777777">
        <w:tc>
          <w:tcPr>
            <w:tcW w:w="9986" w:type="dxa"/>
            <w:gridSpan w:val="4"/>
            <w:tcBorders>
              <w:bottom w:val="nil"/>
            </w:tcBorders>
          </w:tcPr>
          <w:p w14:paraId="18623643" w14:textId="77777777" w:rsidR="00470BE0" w:rsidRDefault="00470BE0"/>
          <w:p w14:paraId="0AC872BF" w14:textId="77777777" w:rsidR="00470BE0" w:rsidRDefault="00050870">
            <w:r>
              <w:rPr>
                <w:sz w:val="18"/>
              </w:rPr>
              <w:t>2.</w:t>
            </w:r>
            <w:r>
              <w:rPr>
                <w:sz w:val="18"/>
              </w:rPr>
              <w:tab/>
              <w:t xml:space="preserve">Applicant </w:t>
            </w:r>
          </w:p>
          <w:p w14:paraId="46E6CB06" w14:textId="77777777" w:rsidR="00470BE0" w:rsidRDefault="00470BE0"/>
        </w:tc>
      </w:tr>
      <w:tr w:rsidR="00470BE0" w14:paraId="62635EDD" w14:textId="77777777">
        <w:trPr>
          <w:trHeight w:val="200"/>
        </w:trPr>
        <w:tc>
          <w:tcPr>
            <w:tcW w:w="1750" w:type="pct"/>
            <w:tcBorders>
              <w:top w:val="nil"/>
              <w:bottom w:val="nil"/>
              <w:right w:val="nil"/>
            </w:tcBorders>
          </w:tcPr>
          <w:p w14:paraId="7E4D2CBA" w14:textId="77777777" w:rsidR="00470BE0" w:rsidRDefault="00050870">
            <w:r>
              <w:rPr>
                <w:sz w:val="18"/>
              </w:rPr>
              <w:tab/>
              <w:t>Name</w:t>
            </w:r>
          </w:p>
        </w:tc>
        <w:tc>
          <w:tcPr>
            <w:tcW w:w="2500" w:type="pct"/>
            <w:gridSpan w:val="2"/>
            <w:tcBorders>
              <w:top w:val="nil"/>
              <w:left w:val="nil"/>
              <w:bottom w:val="nil"/>
              <w:right w:val="nil"/>
            </w:tcBorders>
          </w:tcPr>
          <w:p w14:paraId="71B9CA3D" w14:textId="77777777" w:rsidR="00470BE0" w:rsidRDefault="003A522E">
            <w:r>
              <w:pict w14:anchorId="1057A745">
                <v:shape id="_x0000_s1134" type="#_x0000_t202" style="position:absolute;left:0;text-align:left;margin-left:0;margin-top:0;width:250pt;height:20pt;z-index:251650560;mso-position-horizontal:center;mso-position-horizontal-relative:text;mso-position-vertical:center;mso-position-vertical-relative:text">
                  <v:textbox>
                    <w:txbxContent>
                      <w:p w14:paraId="0F54DA3D" w14:textId="77777777" w:rsidR="00470BE0" w:rsidRDefault="00470BE0"/>
                    </w:txbxContent>
                  </v:textbox>
                </v:shape>
              </w:pict>
            </w:r>
          </w:p>
        </w:tc>
        <w:tc>
          <w:tcPr>
            <w:tcW w:w="750" w:type="pct"/>
            <w:tcBorders>
              <w:top w:val="nil"/>
              <w:left w:val="nil"/>
              <w:bottom w:val="nil"/>
            </w:tcBorders>
          </w:tcPr>
          <w:p w14:paraId="7F906AEF" w14:textId="77777777" w:rsidR="00470BE0" w:rsidRDefault="00470BE0"/>
        </w:tc>
      </w:tr>
      <w:tr w:rsidR="00470BE0" w14:paraId="10C424EC" w14:textId="77777777">
        <w:trPr>
          <w:trHeight w:val="400"/>
        </w:trPr>
        <w:tc>
          <w:tcPr>
            <w:tcW w:w="1750" w:type="pct"/>
            <w:tcBorders>
              <w:top w:val="nil"/>
              <w:bottom w:val="nil"/>
              <w:right w:val="nil"/>
            </w:tcBorders>
          </w:tcPr>
          <w:p w14:paraId="193B30DC" w14:textId="77777777" w:rsidR="00470BE0" w:rsidRDefault="00470BE0"/>
        </w:tc>
        <w:tc>
          <w:tcPr>
            <w:tcW w:w="2500" w:type="pct"/>
            <w:gridSpan w:val="2"/>
            <w:tcBorders>
              <w:top w:val="nil"/>
              <w:left w:val="nil"/>
              <w:bottom w:val="nil"/>
              <w:right w:val="nil"/>
            </w:tcBorders>
          </w:tcPr>
          <w:p w14:paraId="0ECE22F8" w14:textId="77777777" w:rsidR="00470BE0" w:rsidRDefault="00470BE0"/>
        </w:tc>
        <w:tc>
          <w:tcPr>
            <w:tcW w:w="750" w:type="pct"/>
            <w:tcBorders>
              <w:top w:val="nil"/>
              <w:left w:val="nil"/>
              <w:bottom w:val="nil"/>
            </w:tcBorders>
          </w:tcPr>
          <w:p w14:paraId="15203CAB" w14:textId="77777777" w:rsidR="00470BE0" w:rsidRDefault="00470BE0"/>
        </w:tc>
      </w:tr>
      <w:tr w:rsidR="00470BE0" w14:paraId="276464E2" w14:textId="77777777">
        <w:trPr>
          <w:trHeight w:val="400"/>
        </w:trPr>
        <w:tc>
          <w:tcPr>
            <w:tcW w:w="1750" w:type="pct"/>
            <w:tcBorders>
              <w:top w:val="nil"/>
              <w:bottom w:val="nil"/>
              <w:right w:val="nil"/>
            </w:tcBorders>
          </w:tcPr>
          <w:p w14:paraId="4FC91912" w14:textId="77777777" w:rsidR="00470BE0" w:rsidRDefault="00050870">
            <w:r>
              <w:rPr>
                <w:sz w:val="18"/>
              </w:rPr>
              <w:tab/>
              <w:t>Address</w:t>
            </w:r>
          </w:p>
        </w:tc>
        <w:tc>
          <w:tcPr>
            <w:tcW w:w="2500" w:type="pct"/>
            <w:gridSpan w:val="2"/>
            <w:tcBorders>
              <w:top w:val="nil"/>
              <w:left w:val="nil"/>
              <w:bottom w:val="nil"/>
              <w:right w:val="nil"/>
            </w:tcBorders>
          </w:tcPr>
          <w:p w14:paraId="70D3AF3D" w14:textId="77777777" w:rsidR="00470BE0" w:rsidRDefault="003A522E">
            <w:r>
              <w:pict w14:anchorId="0DB8AA15">
                <v:shape id="_x0000_s1135" type="#_x0000_t202" style="position:absolute;left:0;text-align:left;margin-left:0;margin-top:0;width:250pt;height:36pt;z-index:251651584;mso-position-horizontal:center;mso-position-horizontal-relative:text;mso-position-vertical:center;mso-position-vertical-relative:text">
                  <v:textbox>
                    <w:txbxContent>
                      <w:p w14:paraId="02FFF5DE" w14:textId="77777777" w:rsidR="00470BE0" w:rsidRDefault="00470BE0"/>
                    </w:txbxContent>
                  </v:textbox>
                </v:shape>
              </w:pict>
            </w:r>
          </w:p>
        </w:tc>
        <w:tc>
          <w:tcPr>
            <w:tcW w:w="750" w:type="pct"/>
            <w:tcBorders>
              <w:top w:val="nil"/>
              <w:left w:val="nil"/>
              <w:bottom w:val="nil"/>
            </w:tcBorders>
          </w:tcPr>
          <w:p w14:paraId="03F69FFD" w14:textId="77777777" w:rsidR="00470BE0" w:rsidRDefault="00470BE0"/>
        </w:tc>
      </w:tr>
      <w:tr w:rsidR="00470BE0" w14:paraId="3FA14EAA" w14:textId="77777777">
        <w:trPr>
          <w:trHeight w:val="560"/>
        </w:trPr>
        <w:tc>
          <w:tcPr>
            <w:tcW w:w="1750" w:type="pct"/>
            <w:tcBorders>
              <w:top w:val="nil"/>
              <w:bottom w:val="nil"/>
              <w:right w:val="nil"/>
            </w:tcBorders>
          </w:tcPr>
          <w:p w14:paraId="517EFFE0" w14:textId="77777777" w:rsidR="00470BE0" w:rsidRDefault="00470BE0"/>
        </w:tc>
        <w:tc>
          <w:tcPr>
            <w:tcW w:w="2500" w:type="pct"/>
            <w:gridSpan w:val="2"/>
            <w:tcBorders>
              <w:top w:val="nil"/>
              <w:left w:val="nil"/>
              <w:bottom w:val="nil"/>
              <w:right w:val="nil"/>
            </w:tcBorders>
          </w:tcPr>
          <w:p w14:paraId="102B230C" w14:textId="77777777" w:rsidR="00470BE0" w:rsidRDefault="00470BE0"/>
        </w:tc>
        <w:tc>
          <w:tcPr>
            <w:tcW w:w="750" w:type="pct"/>
            <w:tcBorders>
              <w:top w:val="nil"/>
              <w:left w:val="nil"/>
              <w:bottom w:val="nil"/>
            </w:tcBorders>
          </w:tcPr>
          <w:p w14:paraId="61EC41B3" w14:textId="77777777" w:rsidR="00470BE0" w:rsidRDefault="00470BE0"/>
        </w:tc>
      </w:tr>
      <w:tr w:rsidR="00470BE0" w14:paraId="1AAFC68F" w14:textId="77777777">
        <w:trPr>
          <w:trHeight w:val="560"/>
        </w:trPr>
        <w:tc>
          <w:tcPr>
            <w:tcW w:w="1750" w:type="pct"/>
            <w:tcBorders>
              <w:top w:val="nil"/>
              <w:bottom w:val="nil"/>
              <w:right w:val="nil"/>
            </w:tcBorders>
          </w:tcPr>
          <w:p w14:paraId="2A53930C" w14:textId="77777777" w:rsidR="00470BE0" w:rsidRDefault="00050870">
            <w:r>
              <w:rPr>
                <w:sz w:val="18"/>
              </w:rPr>
              <w:tab/>
              <w:t>Telephone No.</w:t>
            </w:r>
          </w:p>
        </w:tc>
        <w:tc>
          <w:tcPr>
            <w:tcW w:w="2500" w:type="pct"/>
            <w:gridSpan w:val="2"/>
            <w:tcBorders>
              <w:top w:val="nil"/>
              <w:left w:val="nil"/>
              <w:bottom w:val="nil"/>
              <w:right w:val="nil"/>
            </w:tcBorders>
          </w:tcPr>
          <w:p w14:paraId="633CEB2E" w14:textId="77777777" w:rsidR="00470BE0" w:rsidRDefault="003A522E">
            <w:r>
              <w:pict w14:anchorId="00619AF6">
                <v:shape id="_x0000_s1136" type="#_x0000_t202" style="position:absolute;left:0;text-align:left;margin-left:0;margin-top:0;width:250pt;height:20pt;z-index:251652608;mso-position-horizontal:center;mso-position-horizontal-relative:text;mso-position-vertical:center;mso-position-vertical-relative:text">
                  <v:textbox>
                    <w:txbxContent>
                      <w:p w14:paraId="6AF73799" w14:textId="77777777" w:rsidR="00470BE0" w:rsidRDefault="00470BE0"/>
                    </w:txbxContent>
                  </v:textbox>
                </v:shape>
              </w:pict>
            </w:r>
          </w:p>
        </w:tc>
        <w:tc>
          <w:tcPr>
            <w:tcW w:w="750" w:type="pct"/>
            <w:tcBorders>
              <w:top w:val="nil"/>
              <w:left w:val="nil"/>
              <w:bottom w:val="nil"/>
            </w:tcBorders>
          </w:tcPr>
          <w:p w14:paraId="331729EA" w14:textId="77777777" w:rsidR="00470BE0" w:rsidRDefault="00470BE0"/>
        </w:tc>
      </w:tr>
      <w:tr w:rsidR="00470BE0" w14:paraId="3034FC1B" w14:textId="77777777">
        <w:trPr>
          <w:trHeight w:val="40"/>
        </w:trPr>
        <w:tc>
          <w:tcPr>
            <w:tcW w:w="1750" w:type="pct"/>
            <w:tcBorders>
              <w:top w:val="nil"/>
              <w:bottom w:val="nil"/>
              <w:right w:val="nil"/>
            </w:tcBorders>
          </w:tcPr>
          <w:p w14:paraId="6461198A" w14:textId="77777777" w:rsidR="00470BE0" w:rsidRDefault="00470BE0"/>
        </w:tc>
        <w:tc>
          <w:tcPr>
            <w:tcW w:w="2500" w:type="pct"/>
            <w:gridSpan w:val="2"/>
            <w:tcBorders>
              <w:top w:val="nil"/>
              <w:left w:val="nil"/>
              <w:bottom w:val="nil"/>
              <w:right w:val="nil"/>
            </w:tcBorders>
          </w:tcPr>
          <w:p w14:paraId="7C1DA8CF" w14:textId="77777777" w:rsidR="00470BE0" w:rsidRDefault="00470BE0"/>
        </w:tc>
        <w:tc>
          <w:tcPr>
            <w:tcW w:w="750" w:type="pct"/>
            <w:tcBorders>
              <w:top w:val="nil"/>
              <w:left w:val="nil"/>
              <w:bottom w:val="nil"/>
            </w:tcBorders>
          </w:tcPr>
          <w:p w14:paraId="18E1F9B3" w14:textId="77777777" w:rsidR="00470BE0" w:rsidRDefault="00470BE0"/>
        </w:tc>
      </w:tr>
      <w:tr w:rsidR="00470BE0" w14:paraId="4A7024D6" w14:textId="77777777">
        <w:trPr>
          <w:trHeight w:val="40"/>
        </w:trPr>
        <w:tc>
          <w:tcPr>
            <w:tcW w:w="1750" w:type="pct"/>
            <w:tcBorders>
              <w:top w:val="nil"/>
              <w:bottom w:val="nil"/>
              <w:right w:val="nil"/>
            </w:tcBorders>
          </w:tcPr>
          <w:p w14:paraId="7BB8547F" w14:textId="77777777" w:rsidR="00470BE0" w:rsidRDefault="00050870">
            <w:r>
              <w:rPr>
                <w:sz w:val="18"/>
              </w:rPr>
              <w:tab/>
              <w:t>Fax No.</w:t>
            </w:r>
          </w:p>
        </w:tc>
        <w:tc>
          <w:tcPr>
            <w:tcW w:w="2500" w:type="pct"/>
            <w:gridSpan w:val="2"/>
            <w:tcBorders>
              <w:top w:val="nil"/>
              <w:left w:val="nil"/>
              <w:bottom w:val="nil"/>
              <w:right w:val="nil"/>
            </w:tcBorders>
          </w:tcPr>
          <w:p w14:paraId="698E9148" w14:textId="77777777" w:rsidR="00470BE0" w:rsidRDefault="003A522E">
            <w:r>
              <w:pict w14:anchorId="3B826CBD">
                <v:shape id="_x0000_s1137" type="#_x0000_t202" style="position:absolute;left:0;text-align:left;margin-left:0;margin-top:0;width:250pt;height:20pt;z-index:251653632;mso-position-horizontal:center;mso-position-horizontal-relative:text;mso-position-vertical:center;mso-position-vertical-relative:text">
                  <v:textbox>
                    <w:txbxContent>
                      <w:p w14:paraId="550FB948" w14:textId="77777777" w:rsidR="00470BE0" w:rsidRDefault="00470BE0"/>
                    </w:txbxContent>
                  </v:textbox>
                </v:shape>
              </w:pict>
            </w:r>
          </w:p>
        </w:tc>
        <w:tc>
          <w:tcPr>
            <w:tcW w:w="750" w:type="pct"/>
            <w:tcBorders>
              <w:top w:val="nil"/>
              <w:left w:val="nil"/>
              <w:bottom w:val="nil"/>
            </w:tcBorders>
          </w:tcPr>
          <w:p w14:paraId="1D686ED2" w14:textId="77777777" w:rsidR="00470BE0" w:rsidRDefault="00470BE0"/>
        </w:tc>
      </w:tr>
      <w:tr w:rsidR="00470BE0" w14:paraId="0DB839D8" w14:textId="77777777">
        <w:trPr>
          <w:trHeight w:val="400"/>
        </w:trPr>
        <w:tc>
          <w:tcPr>
            <w:tcW w:w="1750" w:type="pct"/>
            <w:tcBorders>
              <w:top w:val="nil"/>
              <w:bottom w:val="nil"/>
              <w:right w:val="nil"/>
            </w:tcBorders>
          </w:tcPr>
          <w:p w14:paraId="4B420892" w14:textId="77777777" w:rsidR="00470BE0" w:rsidRDefault="00470BE0"/>
        </w:tc>
        <w:tc>
          <w:tcPr>
            <w:tcW w:w="2500" w:type="pct"/>
            <w:gridSpan w:val="2"/>
            <w:tcBorders>
              <w:top w:val="nil"/>
              <w:left w:val="nil"/>
              <w:bottom w:val="nil"/>
              <w:right w:val="nil"/>
            </w:tcBorders>
          </w:tcPr>
          <w:p w14:paraId="3F4FB948" w14:textId="77777777" w:rsidR="00470BE0" w:rsidRDefault="00470BE0"/>
        </w:tc>
        <w:tc>
          <w:tcPr>
            <w:tcW w:w="750" w:type="pct"/>
            <w:tcBorders>
              <w:top w:val="nil"/>
              <w:left w:val="nil"/>
              <w:bottom w:val="nil"/>
            </w:tcBorders>
          </w:tcPr>
          <w:p w14:paraId="7083DCBD" w14:textId="77777777" w:rsidR="00470BE0" w:rsidRDefault="00470BE0"/>
        </w:tc>
      </w:tr>
      <w:tr w:rsidR="00470BE0" w14:paraId="3B17EE38" w14:textId="77777777">
        <w:trPr>
          <w:trHeight w:val="400"/>
        </w:trPr>
        <w:tc>
          <w:tcPr>
            <w:tcW w:w="1750" w:type="pct"/>
            <w:tcBorders>
              <w:top w:val="nil"/>
              <w:bottom w:val="nil"/>
              <w:right w:val="nil"/>
            </w:tcBorders>
          </w:tcPr>
          <w:p w14:paraId="6F8FDE9F" w14:textId="77777777" w:rsidR="00470BE0" w:rsidRDefault="00050870">
            <w:r>
              <w:rPr>
                <w:sz w:val="18"/>
              </w:rPr>
              <w:tab/>
              <w:t>E-mail address</w:t>
            </w:r>
          </w:p>
        </w:tc>
        <w:tc>
          <w:tcPr>
            <w:tcW w:w="2500" w:type="pct"/>
            <w:gridSpan w:val="2"/>
            <w:tcBorders>
              <w:top w:val="nil"/>
              <w:left w:val="nil"/>
              <w:bottom w:val="nil"/>
              <w:right w:val="nil"/>
            </w:tcBorders>
          </w:tcPr>
          <w:p w14:paraId="7D5C5AB7" w14:textId="77777777" w:rsidR="00470BE0" w:rsidRDefault="003A522E">
            <w:r>
              <w:pict w14:anchorId="1592704C">
                <v:shape id="_x0000_s1138" type="#_x0000_t202" style="position:absolute;left:0;text-align:left;margin-left:0;margin-top:0;width:250pt;height:20pt;z-index:251654656;mso-position-horizontal:center;mso-position-horizontal-relative:text;mso-position-vertical:center;mso-position-vertical-relative:text">
                  <v:textbox>
                    <w:txbxContent>
                      <w:p w14:paraId="645AF89B" w14:textId="77777777" w:rsidR="00470BE0" w:rsidRDefault="00470BE0"/>
                    </w:txbxContent>
                  </v:textbox>
                </v:shape>
              </w:pict>
            </w:r>
          </w:p>
        </w:tc>
        <w:tc>
          <w:tcPr>
            <w:tcW w:w="750" w:type="pct"/>
            <w:tcBorders>
              <w:top w:val="nil"/>
              <w:left w:val="nil"/>
              <w:bottom w:val="nil"/>
            </w:tcBorders>
          </w:tcPr>
          <w:p w14:paraId="5B11207B" w14:textId="77777777" w:rsidR="00470BE0" w:rsidRDefault="00470BE0"/>
        </w:tc>
      </w:tr>
      <w:tr w:rsidR="00470BE0" w14:paraId="58E6FE24" w14:textId="77777777">
        <w:trPr>
          <w:trHeight w:val="300"/>
        </w:trPr>
        <w:tc>
          <w:tcPr>
            <w:tcW w:w="1750" w:type="pct"/>
            <w:tcBorders>
              <w:top w:val="nil"/>
              <w:bottom w:val="nil"/>
              <w:right w:val="nil"/>
            </w:tcBorders>
          </w:tcPr>
          <w:p w14:paraId="201AA486" w14:textId="77777777" w:rsidR="00470BE0" w:rsidRDefault="00470BE0"/>
        </w:tc>
        <w:tc>
          <w:tcPr>
            <w:tcW w:w="2500" w:type="pct"/>
            <w:gridSpan w:val="2"/>
            <w:tcBorders>
              <w:top w:val="nil"/>
              <w:left w:val="nil"/>
              <w:bottom w:val="nil"/>
              <w:right w:val="nil"/>
            </w:tcBorders>
          </w:tcPr>
          <w:p w14:paraId="39267BC7" w14:textId="77777777" w:rsidR="00470BE0" w:rsidRDefault="00470BE0"/>
        </w:tc>
        <w:tc>
          <w:tcPr>
            <w:tcW w:w="750" w:type="pct"/>
            <w:tcBorders>
              <w:top w:val="nil"/>
              <w:left w:val="nil"/>
              <w:bottom w:val="nil"/>
            </w:tcBorders>
          </w:tcPr>
          <w:p w14:paraId="146745A1" w14:textId="77777777" w:rsidR="00470BE0" w:rsidRDefault="00470BE0"/>
        </w:tc>
      </w:tr>
      <w:tr w:rsidR="00470BE0" w14:paraId="185D223D" w14:textId="77777777">
        <w:trPr>
          <w:trHeight w:val="300"/>
        </w:trPr>
        <w:tc>
          <w:tcPr>
            <w:tcW w:w="1750" w:type="pct"/>
            <w:tcBorders>
              <w:top w:val="nil"/>
              <w:bottom w:val="nil"/>
              <w:right w:val="nil"/>
            </w:tcBorders>
          </w:tcPr>
          <w:p w14:paraId="30B07DF3" w14:textId="77777777" w:rsidR="00470BE0" w:rsidRDefault="00050870">
            <w:r>
              <w:rPr>
                <w:sz w:val="18"/>
              </w:rPr>
              <w:tab/>
              <w:t xml:space="preserve">Breeder (if different from </w:t>
            </w:r>
          </w:p>
          <w:p w14:paraId="7DDCA911" w14:textId="77777777" w:rsidR="00470BE0" w:rsidRDefault="00050870">
            <w:r>
              <w:rPr>
                <w:sz w:val="18"/>
              </w:rPr>
              <w:tab/>
              <w:t>applicant)</w:t>
            </w:r>
          </w:p>
        </w:tc>
        <w:tc>
          <w:tcPr>
            <w:tcW w:w="2500" w:type="pct"/>
            <w:gridSpan w:val="2"/>
            <w:tcBorders>
              <w:top w:val="nil"/>
              <w:left w:val="nil"/>
              <w:bottom w:val="nil"/>
              <w:right w:val="nil"/>
            </w:tcBorders>
          </w:tcPr>
          <w:p w14:paraId="154EF08F" w14:textId="77777777" w:rsidR="00470BE0" w:rsidRDefault="003A522E">
            <w:r>
              <w:pict w14:anchorId="2DEAC91C">
                <v:shape id="_x0000_s1139" type="#_x0000_t202" style="position:absolute;left:0;text-align:left;margin-left:0;margin-top:0;width:250pt;height:20pt;z-index:251655680;mso-position-horizontal:center;mso-position-horizontal-relative:text;mso-position-vertical:center;mso-position-vertical-relative:text">
                  <v:textbox>
                    <w:txbxContent>
                      <w:p w14:paraId="4EB8DED4" w14:textId="77777777" w:rsidR="00470BE0" w:rsidRDefault="00470BE0"/>
                    </w:txbxContent>
                  </v:textbox>
                </v:shape>
              </w:pict>
            </w:r>
          </w:p>
        </w:tc>
        <w:tc>
          <w:tcPr>
            <w:tcW w:w="750" w:type="pct"/>
            <w:tcBorders>
              <w:top w:val="nil"/>
              <w:left w:val="nil"/>
              <w:bottom w:val="nil"/>
            </w:tcBorders>
          </w:tcPr>
          <w:p w14:paraId="106F4956" w14:textId="77777777" w:rsidR="00470BE0" w:rsidRDefault="00470BE0"/>
        </w:tc>
      </w:tr>
      <w:tr w:rsidR="00470BE0" w14:paraId="4E282918" w14:textId="77777777">
        <w:trPr>
          <w:trHeight w:val="400"/>
        </w:trPr>
        <w:tc>
          <w:tcPr>
            <w:tcW w:w="1750" w:type="pct"/>
            <w:tcBorders>
              <w:top w:val="nil"/>
              <w:bottom w:val="basicThinLines" w:sz="4" w:space="0" w:color="auto"/>
              <w:right w:val="nil"/>
            </w:tcBorders>
          </w:tcPr>
          <w:p w14:paraId="47F74844" w14:textId="77777777" w:rsidR="00470BE0" w:rsidRDefault="00470BE0"/>
        </w:tc>
        <w:tc>
          <w:tcPr>
            <w:tcW w:w="2500" w:type="pct"/>
            <w:gridSpan w:val="2"/>
            <w:tcBorders>
              <w:top w:val="nil"/>
              <w:left w:val="nil"/>
              <w:bottom w:val="basicThinLines" w:sz="4" w:space="0" w:color="auto"/>
              <w:right w:val="nil"/>
            </w:tcBorders>
          </w:tcPr>
          <w:p w14:paraId="749C24D4" w14:textId="77777777" w:rsidR="00470BE0" w:rsidRDefault="00470BE0"/>
        </w:tc>
        <w:tc>
          <w:tcPr>
            <w:tcW w:w="750" w:type="pct"/>
            <w:tcBorders>
              <w:top w:val="nil"/>
              <w:left w:val="nil"/>
              <w:bottom w:val="basicThinLines" w:sz="4" w:space="0" w:color="auto"/>
            </w:tcBorders>
          </w:tcPr>
          <w:p w14:paraId="253DC7D6" w14:textId="77777777" w:rsidR="00470BE0" w:rsidRDefault="00470BE0"/>
        </w:tc>
      </w:tr>
    </w:tbl>
    <w:p w14:paraId="75BD5B14" w14:textId="77777777" w:rsidR="00470BE0" w:rsidRDefault="0005087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470BE0" w14:paraId="355427A0" w14:textId="77777777">
        <w:trPr>
          <w:trHeight w:val="400"/>
        </w:trPr>
        <w:tc>
          <w:tcPr>
            <w:tcW w:w="1750" w:type="pct"/>
            <w:vAlign w:val="bottom"/>
          </w:tcPr>
          <w:p w14:paraId="7C5BF48A" w14:textId="77777777" w:rsidR="00470BE0" w:rsidRDefault="00050870">
            <w:r>
              <w:lastRenderedPageBreak/>
              <w:t>TECHNICAL QUESTIONNAIRE</w:t>
            </w:r>
          </w:p>
        </w:tc>
        <w:tc>
          <w:tcPr>
            <w:tcW w:w="1500" w:type="pct"/>
            <w:vAlign w:val="bottom"/>
          </w:tcPr>
          <w:p w14:paraId="6EC15016" w14:textId="77777777" w:rsidR="00470BE0" w:rsidRDefault="00050870">
            <w:r>
              <w:t>Page {x} of {y}</w:t>
            </w:r>
          </w:p>
        </w:tc>
        <w:tc>
          <w:tcPr>
            <w:tcW w:w="1750" w:type="pct"/>
            <w:gridSpan w:val="2"/>
            <w:shd w:val="clear" w:color="auto" w:fill="DFDFD7"/>
            <w:vAlign w:val="bottom"/>
          </w:tcPr>
          <w:p w14:paraId="092A42DF" w14:textId="77777777" w:rsidR="00470BE0" w:rsidRDefault="00050870">
            <w:r>
              <w:t>Reference Number:</w:t>
            </w:r>
          </w:p>
        </w:tc>
      </w:tr>
      <w:tr w:rsidR="00470BE0" w14:paraId="04C29DF0" w14:textId="77777777">
        <w:trPr>
          <w:trHeight w:val="300"/>
        </w:trPr>
        <w:tc>
          <w:tcPr>
            <w:tcW w:w="9986" w:type="dxa"/>
            <w:gridSpan w:val="4"/>
            <w:tcBorders>
              <w:left w:val="nil"/>
              <w:right w:val="nil"/>
            </w:tcBorders>
          </w:tcPr>
          <w:p w14:paraId="7880EAF4" w14:textId="77777777" w:rsidR="00470BE0" w:rsidRDefault="00470BE0"/>
        </w:tc>
      </w:tr>
      <w:tr w:rsidR="00470BE0" w14:paraId="2B8BEBDB" w14:textId="77777777">
        <w:tc>
          <w:tcPr>
            <w:tcW w:w="9986" w:type="dxa"/>
            <w:gridSpan w:val="4"/>
            <w:tcBorders>
              <w:bottom w:val="nil"/>
            </w:tcBorders>
          </w:tcPr>
          <w:p w14:paraId="3931A713" w14:textId="77777777" w:rsidR="00470BE0" w:rsidRDefault="00470BE0"/>
          <w:p w14:paraId="40E36828" w14:textId="77777777" w:rsidR="00470BE0" w:rsidRDefault="00050870">
            <w:r>
              <w:rPr>
                <w:sz w:val="18"/>
              </w:rPr>
              <w:t xml:space="preserve"> 3.</w:t>
            </w:r>
            <w:r>
              <w:rPr>
                <w:sz w:val="18"/>
              </w:rPr>
              <w:tab/>
              <w:t xml:space="preserve">Proposed denomination and breeder's reference </w:t>
            </w:r>
          </w:p>
          <w:p w14:paraId="6F1FA1B7" w14:textId="77777777" w:rsidR="00470BE0" w:rsidRDefault="00470BE0"/>
        </w:tc>
      </w:tr>
      <w:tr w:rsidR="00470BE0" w14:paraId="6507644D" w14:textId="77777777">
        <w:trPr>
          <w:trHeight w:val="300"/>
        </w:trPr>
        <w:tc>
          <w:tcPr>
            <w:tcW w:w="1750" w:type="pct"/>
            <w:tcBorders>
              <w:top w:val="nil"/>
              <w:bottom w:val="nil"/>
              <w:right w:val="nil"/>
            </w:tcBorders>
          </w:tcPr>
          <w:p w14:paraId="31E40C7F" w14:textId="77777777" w:rsidR="00470BE0" w:rsidRDefault="00050870">
            <w:r>
              <w:rPr>
                <w:sz w:val="18"/>
              </w:rPr>
              <w:tab/>
              <w:t xml:space="preserve">Proposed denomination </w:t>
            </w:r>
          </w:p>
          <w:p w14:paraId="14C0391C" w14:textId="77777777" w:rsidR="00470BE0" w:rsidRDefault="00050870">
            <w:r>
              <w:rPr>
                <w:sz w:val="18"/>
              </w:rPr>
              <w:tab/>
              <w:t>(if available)</w:t>
            </w:r>
          </w:p>
        </w:tc>
        <w:tc>
          <w:tcPr>
            <w:tcW w:w="2500" w:type="pct"/>
            <w:gridSpan w:val="2"/>
            <w:tcBorders>
              <w:top w:val="nil"/>
              <w:left w:val="nil"/>
              <w:bottom w:val="nil"/>
              <w:right w:val="nil"/>
            </w:tcBorders>
          </w:tcPr>
          <w:p w14:paraId="2D5B99E6" w14:textId="77777777" w:rsidR="00470BE0" w:rsidRDefault="003A522E">
            <w:r>
              <w:pict w14:anchorId="2332052D">
                <v:shape id="_x0000_s1140" type="#_x0000_t202" style="position:absolute;left:0;text-align:left;margin-left:0;margin-top:0;width:250pt;height:20pt;z-index:251656704;mso-position-horizontal:center;mso-position-horizontal-relative:text;mso-position-vertical:center;mso-position-vertical-relative:text">
                  <v:textbox>
                    <w:txbxContent>
                      <w:p w14:paraId="097B595C" w14:textId="77777777" w:rsidR="00470BE0" w:rsidRDefault="00470BE0"/>
                    </w:txbxContent>
                  </v:textbox>
                </v:shape>
              </w:pict>
            </w:r>
          </w:p>
        </w:tc>
        <w:tc>
          <w:tcPr>
            <w:tcW w:w="750" w:type="pct"/>
            <w:tcBorders>
              <w:top w:val="nil"/>
              <w:left w:val="nil"/>
              <w:bottom w:val="nil"/>
            </w:tcBorders>
          </w:tcPr>
          <w:p w14:paraId="2E2BE545" w14:textId="77777777" w:rsidR="00470BE0" w:rsidRDefault="00470BE0"/>
        </w:tc>
      </w:tr>
      <w:tr w:rsidR="00470BE0" w14:paraId="58DA80E9" w14:textId="77777777">
        <w:trPr>
          <w:trHeight w:val="400"/>
        </w:trPr>
        <w:tc>
          <w:tcPr>
            <w:tcW w:w="1750" w:type="pct"/>
            <w:tcBorders>
              <w:top w:val="nil"/>
              <w:bottom w:val="nil"/>
              <w:right w:val="nil"/>
            </w:tcBorders>
          </w:tcPr>
          <w:p w14:paraId="679FCED0" w14:textId="77777777" w:rsidR="00470BE0" w:rsidRDefault="00470BE0"/>
        </w:tc>
        <w:tc>
          <w:tcPr>
            <w:tcW w:w="2500" w:type="pct"/>
            <w:gridSpan w:val="2"/>
            <w:tcBorders>
              <w:top w:val="nil"/>
              <w:left w:val="nil"/>
              <w:bottom w:val="nil"/>
              <w:right w:val="nil"/>
            </w:tcBorders>
          </w:tcPr>
          <w:p w14:paraId="78CDF087" w14:textId="77777777" w:rsidR="00470BE0" w:rsidRDefault="00470BE0"/>
        </w:tc>
        <w:tc>
          <w:tcPr>
            <w:tcW w:w="750" w:type="pct"/>
            <w:tcBorders>
              <w:top w:val="nil"/>
              <w:left w:val="nil"/>
              <w:bottom w:val="nil"/>
            </w:tcBorders>
          </w:tcPr>
          <w:p w14:paraId="0F916BA0" w14:textId="77777777" w:rsidR="00470BE0" w:rsidRDefault="00470BE0"/>
        </w:tc>
      </w:tr>
      <w:tr w:rsidR="00470BE0" w14:paraId="5F8FD0DC" w14:textId="77777777">
        <w:trPr>
          <w:trHeight w:val="1000"/>
        </w:trPr>
        <w:tc>
          <w:tcPr>
            <w:tcW w:w="1750" w:type="pct"/>
            <w:tcBorders>
              <w:top w:val="nil"/>
              <w:bottom w:val="basicThinLines" w:sz="4" w:space="0" w:color="auto"/>
              <w:right w:val="nil"/>
            </w:tcBorders>
          </w:tcPr>
          <w:p w14:paraId="519055CB" w14:textId="77777777" w:rsidR="00470BE0" w:rsidRDefault="00050870">
            <w:r>
              <w:rPr>
                <w:sz w:val="18"/>
              </w:rPr>
              <w:tab/>
              <w:t>Breeder's reference</w:t>
            </w:r>
          </w:p>
        </w:tc>
        <w:tc>
          <w:tcPr>
            <w:tcW w:w="2500" w:type="pct"/>
            <w:gridSpan w:val="2"/>
            <w:tcBorders>
              <w:top w:val="nil"/>
              <w:left w:val="nil"/>
              <w:bottom w:val="basicThinLines" w:sz="4" w:space="0" w:color="auto"/>
              <w:right w:val="nil"/>
            </w:tcBorders>
          </w:tcPr>
          <w:p w14:paraId="29381CD9" w14:textId="77777777" w:rsidR="00470BE0" w:rsidRDefault="003A522E">
            <w:r>
              <w:pict w14:anchorId="50FD4632">
                <v:shape id="_x0000_s1141" type="#_x0000_t202" style="position:absolute;left:0;text-align:left;margin-left:0;margin-top:0;width:250pt;height:20pt;z-index:251657728;mso-position-horizontal:center;mso-position-horizontal-relative:text;mso-position-vertical:center;mso-position-vertical-relative:text">
                  <v:textbox>
                    <w:txbxContent>
                      <w:p w14:paraId="4CC40AB7" w14:textId="77777777" w:rsidR="00470BE0" w:rsidRDefault="00470BE0"/>
                    </w:txbxContent>
                  </v:textbox>
                </v:shape>
              </w:pict>
            </w:r>
          </w:p>
        </w:tc>
        <w:tc>
          <w:tcPr>
            <w:tcW w:w="750" w:type="pct"/>
            <w:tcBorders>
              <w:top w:val="nil"/>
              <w:left w:val="nil"/>
              <w:bottom w:val="basicThinLines" w:sz="4" w:space="0" w:color="auto"/>
            </w:tcBorders>
          </w:tcPr>
          <w:p w14:paraId="68B76AF9" w14:textId="77777777" w:rsidR="00470BE0" w:rsidRDefault="00470BE0"/>
        </w:tc>
      </w:tr>
    </w:tbl>
    <w:p w14:paraId="2B4C722C" w14:textId="77777777" w:rsidR="00470BE0" w:rsidRDefault="00050870">
      <w:pPr>
        <w:sectPr w:rsidR="00470BE0">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470BE0" w14:paraId="427DD1B5" w14:textId="77777777">
        <w:trPr>
          <w:trHeight w:val="400"/>
        </w:trPr>
        <w:tc>
          <w:tcPr>
            <w:tcW w:w="3329" w:type="dxa"/>
            <w:vAlign w:val="bottom"/>
          </w:tcPr>
          <w:p w14:paraId="2EC4CB31" w14:textId="77777777" w:rsidR="00470BE0" w:rsidRDefault="00050870">
            <w:r>
              <w:lastRenderedPageBreak/>
              <w:t>TECHNICAL QUESTIONNAIRE</w:t>
            </w:r>
          </w:p>
        </w:tc>
        <w:tc>
          <w:tcPr>
            <w:tcW w:w="3329" w:type="dxa"/>
            <w:vAlign w:val="bottom"/>
          </w:tcPr>
          <w:p w14:paraId="4EB3DC09" w14:textId="77777777" w:rsidR="00470BE0" w:rsidRDefault="00050870">
            <w:r>
              <w:t>Page {x} of {y}</w:t>
            </w:r>
          </w:p>
        </w:tc>
        <w:tc>
          <w:tcPr>
            <w:tcW w:w="3329" w:type="dxa"/>
            <w:shd w:val="clear" w:color="auto" w:fill="DFDFD7"/>
            <w:vAlign w:val="bottom"/>
          </w:tcPr>
          <w:p w14:paraId="650D18D0" w14:textId="77777777" w:rsidR="00470BE0" w:rsidRDefault="00050870">
            <w:r>
              <w:t>Reference Number:</w:t>
            </w:r>
          </w:p>
        </w:tc>
      </w:tr>
    </w:tbl>
    <w:p w14:paraId="6FE2E70A" w14:textId="77777777" w:rsidR="00470BE0" w:rsidRDefault="00470B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470BE0" w14:paraId="2FFB5376" w14:textId="77777777" w:rsidTr="007D5B8A">
        <w:tc>
          <w:tcPr>
            <w:tcW w:w="9976" w:type="dxa"/>
            <w:tcBorders>
              <w:bottom w:val="nil"/>
            </w:tcBorders>
          </w:tcPr>
          <w:p w14:paraId="6EC6661D" w14:textId="77777777" w:rsidR="00470BE0" w:rsidRDefault="00050870">
            <w:r>
              <w:rPr>
                <w:sz w:val="18"/>
              </w:rPr>
              <w:t>#4.</w:t>
            </w:r>
            <w:r>
              <w:rPr>
                <w:sz w:val="18"/>
              </w:rPr>
              <w:tab/>
              <w:t>Information on the breeding scheme and propagation of the variety</w:t>
            </w:r>
          </w:p>
          <w:p w14:paraId="4C484D90" w14:textId="77777777" w:rsidR="00470BE0" w:rsidRDefault="00470BE0"/>
          <w:p w14:paraId="0CD45DDD" w14:textId="77777777" w:rsidR="00470BE0" w:rsidRDefault="00050870">
            <w:r>
              <w:rPr>
                <w:sz w:val="18"/>
              </w:rPr>
              <w:tab/>
              <w:t>4.1</w:t>
            </w:r>
            <w:r>
              <w:rPr>
                <w:sz w:val="18"/>
              </w:rPr>
              <w:tab/>
              <w:t>Breeding scheme</w:t>
            </w:r>
          </w:p>
          <w:p w14:paraId="4A21A4E0" w14:textId="77777777" w:rsidR="00470BE0" w:rsidRDefault="00470BE0"/>
          <w:p w14:paraId="07BF0B0E" w14:textId="77777777" w:rsidR="00470BE0" w:rsidRDefault="00050870">
            <w:r>
              <w:rPr>
                <w:sz w:val="18"/>
              </w:rPr>
              <w:tab/>
              <w:t>Variety resulting from:</w:t>
            </w:r>
          </w:p>
          <w:p w14:paraId="4717DE38" w14:textId="77777777" w:rsidR="00470BE0" w:rsidRDefault="00470BE0"/>
          <w:p w14:paraId="79B4E4C7" w14:textId="77777777" w:rsidR="00470BE0" w:rsidRDefault="00050870">
            <w:r>
              <w:rPr>
                <w:sz w:val="18"/>
              </w:rPr>
              <w:tab/>
              <w:t xml:space="preserve"> 4.1.1</w:t>
            </w:r>
            <w:r>
              <w:rPr>
                <w:sz w:val="18"/>
              </w:rPr>
              <w:tab/>
              <w:t>Crossing</w:t>
            </w:r>
          </w:p>
          <w:p w14:paraId="2BB9AFB7" w14:textId="77777777" w:rsidR="00470BE0" w:rsidRDefault="00470BE0"/>
          <w:p w14:paraId="0D96B80E" w14:textId="77777777" w:rsidR="00470BE0" w:rsidRDefault="00050870">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6A1FA9E1" w14:textId="77777777" w:rsidR="00470BE0" w:rsidRDefault="00470BE0"/>
          <w:p w14:paraId="5BC510CD" w14:textId="77777777" w:rsidR="00470BE0" w:rsidRDefault="00050870">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3222702D" w14:textId="77777777" w:rsidR="00470BE0" w:rsidRDefault="00470BE0"/>
          <w:p w14:paraId="3764D885" w14:textId="77777777" w:rsidR="00470BE0" w:rsidRDefault="00050870">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6E3630CE" w14:textId="77777777" w:rsidR="007D5B8A" w:rsidRDefault="007D5B8A"/>
        </w:tc>
      </w:tr>
      <w:tr w:rsidR="00470BE0" w14:paraId="56AE937B" w14:textId="77777777" w:rsidTr="007D5B8A">
        <w:trPr>
          <w:trHeight w:val="2000"/>
        </w:trPr>
        <w:tc>
          <w:tcPr>
            <w:tcW w:w="9976" w:type="dxa"/>
            <w:tcBorders>
              <w:top w:val="nil"/>
              <w:bottom w:val="nil"/>
            </w:tcBorders>
          </w:tcPr>
          <w:p w14:paraId="57BD9CD3" w14:textId="2C74AE3C" w:rsidR="00470BE0" w:rsidRDefault="00050870">
            <w:r>
              <w:rPr>
                <w:sz w:val="18"/>
              </w:rPr>
              <w:tab/>
              <w:t xml:space="preserve"> 4.1.</w:t>
            </w:r>
            <w:r w:rsidR="00F6179D">
              <w:rPr>
                <w:sz w:val="18"/>
              </w:rPr>
              <w:t>2</w:t>
            </w:r>
            <w:r>
              <w:rPr>
                <w:sz w:val="18"/>
              </w:rPr>
              <w:tab/>
              <w:t>Mutation</w:t>
            </w:r>
          </w:p>
          <w:p w14:paraId="20362505" w14:textId="77777777" w:rsidR="00470BE0" w:rsidRDefault="00050870">
            <w:r>
              <w:rPr>
                <w:sz w:val="18"/>
              </w:rPr>
              <w:tab/>
            </w:r>
            <w:r>
              <w:rPr>
                <w:sz w:val="18"/>
              </w:rPr>
              <w:tab/>
              <w:t>(please state parent variety)</w:t>
            </w:r>
          </w:p>
          <w:p w14:paraId="5836E68A" w14:textId="77777777" w:rsidR="00470BE0" w:rsidRDefault="00470BE0">
            <w:pPr>
              <w:spacing w:before="20"/>
            </w:pPr>
          </w:p>
          <w:p w14:paraId="4D371F0A" w14:textId="77777777" w:rsidR="00470BE0" w:rsidRDefault="003A522E">
            <w:r>
              <w:pict w14:anchorId="1F7AC482">
                <v:shape id="_x0000_s1142" type="#_x0000_t202" style="position:absolute;left:0;text-align:left;margin-left:70pt;margin-top:0;width:400pt;height:30pt;z-index:251658752">
                  <v:textbox>
                    <w:txbxContent>
                      <w:p w14:paraId="6CE1E723" w14:textId="77777777" w:rsidR="00470BE0" w:rsidRDefault="00470BE0"/>
                    </w:txbxContent>
                  </v:textbox>
                </v:shape>
              </w:pict>
            </w:r>
          </w:p>
        </w:tc>
      </w:tr>
      <w:tr w:rsidR="00470BE0" w14:paraId="7EACC88B" w14:textId="77777777" w:rsidTr="007D5B8A">
        <w:trPr>
          <w:trHeight w:val="2000"/>
        </w:trPr>
        <w:tc>
          <w:tcPr>
            <w:tcW w:w="9976" w:type="dxa"/>
            <w:tcBorders>
              <w:top w:val="nil"/>
              <w:bottom w:val="nil"/>
            </w:tcBorders>
          </w:tcPr>
          <w:p w14:paraId="025CAF27" w14:textId="0BA413D3" w:rsidR="00470BE0" w:rsidRDefault="00050870">
            <w:r>
              <w:rPr>
                <w:sz w:val="18"/>
              </w:rPr>
              <w:tab/>
              <w:t xml:space="preserve"> 4.1.</w:t>
            </w:r>
            <w:r w:rsidR="00F6179D">
              <w:rPr>
                <w:sz w:val="18"/>
              </w:rPr>
              <w:t>3</w:t>
            </w:r>
            <w:r>
              <w:rPr>
                <w:sz w:val="18"/>
              </w:rPr>
              <w:tab/>
              <w:t>Discovery and development</w:t>
            </w:r>
          </w:p>
          <w:p w14:paraId="38B81A00" w14:textId="77777777" w:rsidR="00470BE0" w:rsidRDefault="00050870">
            <w:r>
              <w:rPr>
                <w:sz w:val="18"/>
              </w:rPr>
              <w:tab/>
            </w:r>
            <w:r>
              <w:rPr>
                <w:sz w:val="18"/>
              </w:rPr>
              <w:tab/>
              <w:t>(please state where and when discovered and how developed)</w:t>
            </w:r>
          </w:p>
          <w:p w14:paraId="09CA39A3" w14:textId="77777777" w:rsidR="00470BE0" w:rsidRDefault="00470BE0">
            <w:pPr>
              <w:spacing w:before="20"/>
            </w:pPr>
          </w:p>
          <w:p w14:paraId="2E11DF35" w14:textId="77777777" w:rsidR="00470BE0" w:rsidRDefault="003A522E">
            <w:r>
              <w:pict w14:anchorId="43D1689F">
                <v:shape id="_x0000_s1143" type="#_x0000_t202" style="position:absolute;left:0;text-align:left;margin-left:70pt;margin-top:0;width:400pt;height:30pt;z-index:251659776">
                  <v:textbox>
                    <w:txbxContent>
                      <w:p w14:paraId="40D7719C" w14:textId="77777777" w:rsidR="00470BE0" w:rsidRDefault="00470BE0"/>
                    </w:txbxContent>
                  </v:textbox>
                </v:shape>
              </w:pict>
            </w:r>
          </w:p>
        </w:tc>
      </w:tr>
      <w:tr w:rsidR="00470BE0" w14:paraId="6A1A347A" w14:textId="77777777" w:rsidTr="007D5B8A">
        <w:trPr>
          <w:trHeight w:val="2400"/>
        </w:trPr>
        <w:tc>
          <w:tcPr>
            <w:tcW w:w="9976" w:type="dxa"/>
            <w:tcBorders>
              <w:top w:val="nil"/>
            </w:tcBorders>
          </w:tcPr>
          <w:p w14:paraId="5A48D310" w14:textId="77777777" w:rsidR="00470BE0" w:rsidRDefault="00470BE0">
            <w:pPr>
              <w:spacing w:before="20"/>
            </w:pPr>
          </w:p>
          <w:p w14:paraId="36D5F6FD" w14:textId="024B2BFE" w:rsidR="00470BE0" w:rsidRDefault="00050870">
            <w:r>
              <w:rPr>
                <w:sz w:val="18"/>
              </w:rPr>
              <w:tab/>
              <w:t xml:space="preserve"> 4.1.</w:t>
            </w:r>
            <w:r w:rsidR="00F6179D">
              <w:rPr>
                <w:sz w:val="18"/>
              </w:rPr>
              <w:t>4</w:t>
            </w:r>
            <w:r>
              <w:rPr>
                <w:sz w:val="18"/>
              </w:rPr>
              <w:tab/>
              <w:t>Other</w:t>
            </w:r>
          </w:p>
          <w:p w14:paraId="49710A26" w14:textId="77777777" w:rsidR="00470BE0" w:rsidRDefault="00050870">
            <w:r>
              <w:rPr>
                <w:sz w:val="18"/>
              </w:rPr>
              <w:tab/>
            </w:r>
            <w:r>
              <w:rPr>
                <w:sz w:val="18"/>
              </w:rPr>
              <w:tab/>
              <w:t>(Please provide details)</w:t>
            </w:r>
          </w:p>
          <w:p w14:paraId="109F1D2A" w14:textId="77777777" w:rsidR="00470BE0" w:rsidRDefault="00470BE0">
            <w:pPr>
              <w:spacing w:before="20"/>
            </w:pPr>
          </w:p>
          <w:p w14:paraId="432E8111" w14:textId="77777777" w:rsidR="00470BE0" w:rsidRDefault="003A522E">
            <w:r>
              <w:pict w14:anchorId="53A77AD8">
                <v:shape id="_x0000_s1144" type="#_x0000_t202" style="position:absolute;left:0;text-align:left;margin-left:70pt;margin-top:0;width:400pt;height:30pt;z-index:251660800">
                  <v:textbox>
                    <w:txbxContent>
                      <w:p w14:paraId="1BC57D6F" w14:textId="77777777" w:rsidR="00470BE0" w:rsidRDefault="00470BE0"/>
                    </w:txbxContent>
                  </v:textbox>
                </v:shape>
              </w:pict>
            </w:r>
          </w:p>
        </w:tc>
      </w:tr>
    </w:tbl>
    <w:p w14:paraId="0A5C1B38" w14:textId="77777777" w:rsidR="00470BE0" w:rsidRDefault="00050870">
      <w:pPr>
        <w:sectPr w:rsidR="00470BE0">
          <w:headerReference w:type="even" r:id="rId40"/>
          <w:headerReference w:type="default" r:id="rId41"/>
          <w:footerReference w:type="even" r:id="rId42"/>
          <w:footerReference w:type="default" r:id="rId43"/>
          <w:headerReference w:type="first" r:id="rId44"/>
          <w:footerReference w:type="first" r:id="rId45"/>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470BE0" w14:paraId="141C3BDC" w14:textId="77777777">
        <w:trPr>
          <w:trHeight w:val="400"/>
        </w:trPr>
        <w:tc>
          <w:tcPr>
            <w:tcW w:w="3329" w:type="dxa"/>
            <w:vAlign w:val="bottom"/>
          </w:tcPr>
          <w:p w14:paraId="0A8CE03B" w14:textId="77777777" w:rsidR="00470BE0" w:rsidRDefault="00050870">
            <w:r>
              <w:lastRenderedPageBreak/>
              <w:t>TECHNICAL QUESTIONNAIRE</w:t>
            </w:r>
          </w:p>
        </w:tc>
        <w:tc>
          <w:tcPr>
            <w:tcW w:w="3329" w:type="dxa"/>
            <w:vAlign w:val="bottom"/>
          </w:tcPr>
          <w:p w14:paraId="5982E357" w14:textId="77777777" w:rsidR="00470BE0" w:rsidRDefault="00050870">
            <w:r>
              <w:t>Page {x} of {y}</w:t>
            </w:r>
          </w:p>
        </w:tc>
        <w:tc>
          <w:tcPr>
            <w:tcW w:w="3329" w:type="dxa"/>
            <w:shd w:val="clear" w:color="auto" w:fill="DFDFD7"/>
            <w:vAlign w:val="bottom"/>
          </w:tcPr>
          <w:p w14:paraId="0D586B62" w14:textId="77777777" w:rsidR="00470BE0" w:rsidRDefault="00050870">
            <w:r>
              <w:t>Reference Number:</w:t>
            </w:r>
          </w:p>
        </w:tc>
      </w:tr>
    </w:tbl>
    <w:p w14:paraId="1A3135AD" w14:textId="77777777" w:rsidR="00470BE0" w:rsidRDefault="00470B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470BE0" w14:paraId="7BBD823C" w14:textId="77777777">
        <w:tc>
          <w:tcPr>
            <w:tcW w:w="9986" w:type="dxa"/>
            <w:tcBorders>
              <w:top w:val="nil"/>
              <w:bottom w:val="basicThinLines" w:sz="4" w:space="0" w:color="auto"/>
            </w:tcBorders>
          </w:tcPr>
          <w:p w14:paraId="6CE4DDA6" w14:textId="77777777" w:rsidR="00470BE0" w:rsidRDefault="00470BE0"/>
          <w:p w14:paraId="2318252A" w14:textId="77777777" w:rsidR="00470BE0" w:rsidRDefault="00050870">
            <w:r>
              <w:rPr>
                <w:sz w:val="18"/>
              </w:rPr>
              <w:tab/>
              <w:t>4.2</w:t>
            </w:r>
            <w:r>
              <w:rPr>
                <w:sz w:val="18"/>
              </w:rPr>
              <w:tab/>
              <w:t>Method of propagating the variety</w:t>
            </w:r>
          </w:p>
          <w:p w14:paraId="70567979" w14:textId="77777777" w:rsidR="00470BE0" w:rsidRDefault="00470BE0"/>
          <w:p w14:paraId="407F0028" w14:textId="77777777" w:rsidR="00470BE0" w:rsidRDefault="00050870">
            <w:r>
              <w:rPr>
                <w:sz w:val="18"/>
              </w:rPr>
              <w:tab/>
              <w:t>4.2.1</w:t>
            </w:r>
            <w:r>
              <w:rPr>
                <w:sz w:val="18"/>
              </w:rPr>
              <w:tab/>
              <w:t>Seed-propagated varieties</w:t>
            </w:r>
          </w:p>
          <w:p w14:paraId="6335D945" w14:textId="77777777" w:rsidR="00470BE0" w:rsidRDefault="00470BE0"/>
          <w:p w14:paraId="23DD04A2" w14:textId="77777777" w:rsidR="00470BE0" w:rsidRDefault="00050870">
            <w:r>
              <w:rPr>
                <w:sz w:val="18"/>
              </w:rPr>
              <w:tab/>
            </w:r>
            <w:r>
              <w:rPr>
                <w:sz w:val="18"/>
              </w:rPr>
              <w:tab/>
              <w:t>(a) Self-pollination</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1078926" w14:textId="77777777" w:rsidR="00470BE0" w:rsidRDefault="00050870">
            <w:r>
              <w:rPr>
                <w:sz w:val="18"/>
              </w:rPr>
              <w:tab/>
            </w:r>
            <w:r>
              <w:rPr>
                <w:sz w:val="18"/>
              </w:rPr>
              <w:tab/>
              <w:t>(b) Cross-pollination</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49256FE3" w14:textId="77777777" w:rsidR="00470BE0" w:rsidRDefault="00050870">
            <w:r>
              <w:rPr>
                <w:sz w:val="18"/>
              </w:rPr>
              <w:tab/>
            </w:r>
            <w:r>
              <w:rPr>
                <w:sz w:val="18"/>
              </w:rPr>
              <w:tab/>
              <w:t>(c) Hybrid</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3C4245AF" w14:textId="77777777" w:rsidR="00470BE0" w:rsidRDefault="00050870">
            <w:r>
              <w:rPr>
                <w:sz w:val="18"/>
              </w:rPr>
              <w:tab/>
            </w:r>
            <w:r>
              <w:rPr>
                <w:sz w:val="18"/>
              </w:rPr>
              <w:tab/>
              <w:t>(d) Inbred line</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55782BD5" w14:textId="77777777" w:rsidR="00470BE0" w:rsidRDefault="00050870">
            <w:r>
              <w:rPr>
                <w:sz w:val="18"/>
              </w:rPr>
              <w:tab/>
            </w:r>
            <w:r>
              <w:rPr>
                <w:sz w:val="18"/>
              </w:rPr>
              <w:tab/>
              <w:t>(e) Other (please provide details)</w:t>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E365B5F" w14:textId="77777777" w:rsidR="00470BE0" w:rsidRDefault="00470BE0"/>
          <w:p w14:paraId="065C5948" w14:textId="77777777" w:rsidR="00470BE0" w:rsidRDefault="003A522E">
            <w:r>
              <w:pict w14:anchorId="5B209D90">
                <v:shape id="_x0000_s1145" type="#_x0000_t202" style="position:absolute;left:0;text-align:left;margin-left:100pt;margin-top:0;width:300pt;height:25pt;z-index:251661824;mso-position-vertical:center">
                  <v:textbox>
                    <w:txbxContent>
                      <w:p w14:paraId="2D14784B" w14:textId="77777777" w:rsidR="00470BE0" w:rsidRDefault="00470BE0"/>
                    </w:txbxContent>
                  </v:textbox>
                </v:shape>
              </w:pict>
            </w:r>
          </w:p>
          <w:p w14:paraId="1FD9C5BF" w14:textId="77777777" w:rsidR="00470BE0" w:rsidRDefault="00470BE0"/>
          <w:p w14:paraId="0083F8C6" w14:textId="77777777" w:rsidR="00470BE0" w:rsidRDefault="00470BE0"/>
          <w:p w14:paraId="61EB62E0" w14:textId="77777777" w:rsidR="00470BE0" w:rsidRDefault="00470BE0"/>
          <w:p w14:paraId="1E3D05E4" w14:textId="77777777" w:rsidR="00470BE0" w:rsidRDefault="00050870">
            <w:r>
              <w:rPr>
                <w:sz w:val="18"/>
              </w:rPr>
              <w:tab/>
              <w:t>4.2.2</w:t>
            </w:r>
            <w:r>
              <w:rPr>
                <w:sz w:val="18"/>
              </w:rPr>
              <w:tab/>
              <w:t>Vegetative propagation</w:t>
            </w:r>
          </w:p>
          <w:p w14:paraId="2617CAF4" w14:textId="77777777" w:rsidR="00470BE0" w:rsidRDefault="00470BE0"/>
          <w:p w14:paraId="79D1C549" w14:textId="77777777" w:rsidR="00470BE0" w:rsidRDefault="00050870">
            <w:r>
              <w:rPr>
                <w:sz w:val="18"/>
              </w:rPr>
              <w:tab/>
            </w:r>
            <w:r>
              <w:rPr>
                <w:sz w:val="18"/>
              </w:rPr>
              <w:tab/>
              <w:t>(a)  Cuttings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F8A68C4" w14:textId="77777777" w:rsidR="00470BE0" w:rsidRDefault="00050870">
            <w:r>
              <w:rPr>
                <w:sz w:val="18"/>
              </w:rPr>
              <w:tab/>
            </w:r>
            <w:r>
              <w:rPr>
                <w:sz w:val="18"/>
              </w:rPr>
              <w:tab/>
              <w:t>(b)  In vitro propagation</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BE23317" w14:textId="77777777" w:rsidR="00470BE0" w:rsidRDefault="00050870">
            <w:r>
              <w:rPr>
                <w:sz w:val="18"/>
              </w:rPr>
              <w:tab/>
            </w:r>
            <w:r>
              <w:rPr>
                <w:sz w:val="18"/>
              </w:rPr>
              <w:tab/>
              <w:t>(c) Other (state method)</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2FCEFE5B" w14:textId="77777777" w:rsidR="00470BE0" w:rsidRDefault="00470BE0"/>
          <w:p w14:paraId="3300AC6C" w14:textId="77777777" w:rsidR="00470BE0" w:rsidRDefault="003A522E">
            <w:r>
              <w:pict w14:anchorId="0D498923">
                <v:shape id="_x0000_s1146" type="#_x0000_t202" style="position:absolute;left:0;text-align:left;margin-left:100pt;margin-top:0;width:300pt;height:25pt;z-index:251662848;mso-position-vertical:center">
                  <v:textbox>
                    <w:txbxContent>
                      <w:p w14:paraId="0E7D77D6" w14:textId="77777777" w:rsidR="00470BE0" w:rsidRDefault="00470BE0"/>
                    </w:txbxContent>
                  </v:textbox>
                </v:shape>
              </w:pict>
            </w:r>
          </w:p>
          <w:p w14:paraId="3BE36A06" w14:textId="77777777" w:rsidR="00470BE0" w:rsidRDefault="00470BE0"/>
          <w:p w14:paraId="1E674A43" w14:textId="77777777" w:rsidR="00470BE0" w:rsidRDefault="00470BE0"/>
          <w:p w14:paraId="7B98BD42" w14:textId="77777777" w:rsidR="00470BE0" w:rsidRDefault="00050870">
            <w:r>
              <w:rPr>
                <w:sz w:val="18"/>
              </w:rPr>
              <w:tab/>
              <w:t>4.2.3</w:t>
            </w:r>
            <w:r>
              <w:rPr>
                <w:sz w:val="18"/>
              </w:rPr>
              <w:tab/>
              <w:t>Other</w:t>
            </w:r>
          </w:p>
          <w:p w14:paraId="2DA193C6" w14:textId="77777777" w:rsidR="00470BE0" w:rsidRDefault="00050870">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2AAEE414" w14:textId="77777777" w:rsidR="00470BE0" w:rsidRDefault="00470BE0"/>
          <w:p w14:paraId="1270A23E" w14:textId="77777777" w:rsidR="00470BE0" w:rsidRDefault="003A522E">
            <w:r>
              <w:pict w14:anchorId="591EC5CD">
                <v:shape id="_x0000_s1147" type="#_x0000_t202" style="position:absolute;left:0;text-align:left;margin-left:100pt;margin-top:0;width:300pt;height:25pt;z-index:251663872;mso-position-vertical:center">
                  <v:textbox>
                    <w:txbxContent>
                      <w:p w14:paraId="6AFCAA1E" w14:textId="77777777" w:rsidR="00470BE0" w:rsidRDefault="00470BE0"/>
                    </w:txbxContent>
                  </v:textbox>
                </v:shape>
              </w:pict>
            </w:r>
          </w:p>
          <w:p w14:paraId="060CE93D" w14:textId="77777777" w:rsidR="00470BE0" w:rsidRDefault="00470BE0"/>
          <w:p w14:paraId="385C6BED" w14:textId="77777777" w:rsidR="00470BE0" w:rsidRDefault="00470BE0"/>
          <w:p w14:paraId="4CA547BA" w14:textId="77777777" w:rsidR="00470BE0" w:rsidRDefault="00470BE0"/>
        </w:tc>
      </w:tr>
      <w:tr w:rsidR="00470BE0" w14:paraId="41C00990" w14:textId="77777777">
        <w:tc>
          <w:tcPr>
            <w:tcW w:w="9986" w:type="dxa"/>
            <w:tcBorders>
              <w:bottom w:val="nil"/>
            </w:tcBorders>
          </w:tcPr>
          <w:p w14:paraId="303A2591" w14:textId="77777777" w:rsidR="00470BE0" w:rsidRDefault="00470BE0"/>
        </w:tc>
      </w:tr>
    </w:tbl>
    <w:p w14:paraId="7F3BA3A3" w14:textId="77777777" w:rsidR="00470BE0" w:rsidRDefault="00050870">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470BE0" w14:paraId="37BE870C" w14:textId="77777777">
        <w:trPr>
          <w:trHeight w:val="400"/>
        </w:trPr>
        <w:tc>
          <w:tcPr>
            <w:tcW w:w="3329" w:type="dxa"/>
            <w:gridSpan w:val="2"/>
            <w:vAlign w:val="bottom"/>
          </w:tcPr>
          <w:p w14:paraId="2E01AB9D" w14:textId="77777777" w:rsidR="00470BE0" w:rsidRDefault="00050870">
            <w:r>
              <w:lastRenderedPageBreak/>
              <w:t>TECHNICAL QUESTIONNAIRE</w:t>
            </w:r>
          </w:p>
        </w:tc>
        <w:tc>
          <w:tcPr>
            <w:tcW w:w="3329" w:type="dxa"/>
            <w:gridSpan w:val="2"/>
            <w:vAlign w:val="bottom"/>
          </w:tcPr>
          <w:p w14:paraId="11216235" w14:textId="77777777" w:rsidR="00470BE0" w:rsidRDefault="00050870">
            <w:r>
              <w:t>Page {x} of {y}</w:t>
            </w:r>
          </w:p>
        </w:tc>
        <w:tc>
          <w:tcPr>
            <w:tcW w:w="3329" w:type="dxa"/>
            <w:gridSpan w:val="2"/>
            <w:shd w:val="clear" w:color="auto" w:fill="DFDFD7"/>
            <w:vAlign w:val="bottom"/>
          </w:tcPr>
          <w:p w14:paraId="48C13942" w14:textId="77777777" w:rsidR="00470BE0" w:rsidRDefault="00050870">
            <w:r>
              <w:t>Reference Number:</w:t>
            </w:r>
          </w:p>
        </w:tc>
      </w:tr>
      <w:tr w:rsidR="00470BE0" w14:paraId="4253AE73" w14:textId="77777777">
        <w:tblPrEx>
          <w:tblBorders>
            <w:top w:val="nil"/>
            <w:left w:val="nil"/>
            <w:bottom w:val="nil"/>
            <w:right w:val="nil"/>
            <w:insideH w:val="nil"/>
            <w:insideV w:val="nil"/>
          </w:tblBorders>
        </w:tblPrEx>
        <w:tc>
          <w:tcPr>
            <w:tcW w:w="9986" w:type="dxa"/>
            <w:gridSpan w:val="6"/>
          </w:tcPr>
          <w:p w14:paraId="234FAAAF" w14:textId="77777777" w:rsidR="00470BE0" w:rsidRDefault="00470BE0"/>
        </w:tc>
      </w:tr>
      <w:tr w:rsidR="00470BE0" w14:paraId="5D2DB85C" w14:textId="77777777">
        <w:tblPrEx>
          <w:jc w:val="center"/>
        </w:tblPrEx>
        <w:trPr>
          <w:trHeight w:val="800"/>
          <w:jc w:val="center"/>
        </w:trPr>
        <w:tc>
          <w:tcPr>
            <w:tcW w:w="9986" w:type="dxa"/>
            <w:gridSpan w:val="6"/>
          </w:tcPr>
          <w:p w14:paraId="1F58586E" w14:textId="77777777" w:rsidR="00470BE0" w:rsidRDefault="00470BE0"/>
          <w:p w14:paraId="1B4547F5" w14:textId="77777777" w:rsidR="00470BE0" w:rsidRDefault="00050870">
            <w:r>
              <w:rPr>
                <w:sz w:val="18"/>
              </w:rPr>
              <w:t xml:space="preserve">5.  Characteristics of the variety to be indicated (the number in brackets refers to the corresponding characteristic in Test </w:t>
            </w:r>
            <w:proofErr w:type="gramStart"/>
            <w:r>
              <w:rPr>
                <w:sz w:val="18"/>
              </w:rPr>
              <w:t>Guidelines;  please</w:t>
            </w:r>
            <w:proofErr w:type="gramEnd"/>
            <w:r>
              <w:rPr>
                <w:sz w:val="18"/>
              </w:rPr>
              <w:t xml:space="preserve"> mark the note which best corresponds).</w:t>
            </w:r>
          </w:p>
          <w:p w14:paraId="4BE64D3B" w14:textId="77777777" w:rsidR="00470BE0" w:rsidRDefault="00470BE0"/>
        </w:tc>
      </w:tr>
      <w:tr w:rsidR="00470BE0" w14:paraId="4208DE24" w14:textId="77777777">
        <w:tblPrEx>
          <w:jc w:val="center"/>
        </w:tblPrEx>
        <w:trPr>
          <w:trHeight w:val="200"/>
          <w:tblHeader/>
          <w:jc w:val="center"/>
        </w:trPr>
        <w:tc>
          <w:tcPr>
            <w:tcW w:w="400" w:type="pct"/>
            <w:tcBorders>
              <w:right w:val="nil"/>
            </w:tcBorders>
            <w:shd w:val="clear" w:color="auto" w:fill="DFDFD7"/>
          </w:tcPr>
          <w:p w14:paraId="3E0678CA" w14:textId="77777777" w:rsidR="00470BE0" w:rsidRDefault="00470BE0"/>
        </w:tc>
        <w:tc>
          <w:tcPr>
            <w:tcW w:w="2350" w:type="pct"/>
            <w:gridSpan w:val="2"/>
            <w:tcBorders>
              <w:left w:val="nil"/>
              <w:right w:val="nil"/>
            </w:tcBorders>
            <w:shd w:val="clear" w:color="auto" w:fill="DFDFD7"/>
          </w:tcPr>
          <w:p w14:paraId="1954AF48" w14:textId="77777777" w:rsidR="00470BE0" w:rsidRDefault="00470BE0"/>
          <w:p w14:paraId="60D52516" w14:textId="77777777" w:rsidR="00470BE0" w:rsidRDefault="00050870">
            <w:r>
              <w:rPr>
                <w:sz w:val="16"/>
              </w:rPr>
              <w:t xml:space="preserve">Characteristics   </w:t>
            </w:r>
          </w:p>
          <w:p w14:paraId="6BFCA537" w14:textId="77777777" w:rsidR="00470BE0" w:rsidRDefault="00470BE0"/>
        </w:tc>
        <w:tc>
          <w:tcPr>
            <w:tcW w:w="1750" w:type="pct"/>
            <w:gridSpan w:val="2"/>
            <w:tcBorders>
              <w:left w:val="nil"/>
              <w:right w:val="nil"/>
            </w:tcBorders>
            <w:shd w:val="clear" w:color="auto" w:fill="DFDFD7"/>
          </w:tcPr>
          <w:p w14:paraId="565B2238" w14:textId="77777777" w:rsidR="00470BE0" w:rsidRDefault="00470BE0"/>
          <w:p w14:paraId="013CA646" w14:textId="77777777" w:rsidR="00470BE0" w:rsidRDefault="00050870">
            <w:r>
              <w:rPr>
                <w:sz w:val="16"/>
              </w:rPr>
              <w:t xml:space="preserve">Example Varieties   </w:t>
            </w:r>
          </w:p>
        </w:tc>
        <w:tc>
          <w:tcPr>
            <w:tcW w:w="500" w:type="pct"/>
            <w:tcBorders>
              <w:left w:val="nil"/>
            </w:tcBorders>
            <w:shd w:val="clear" w:color="auto" w:fill="DFDFD7"/>
          </w:tcPr>
          <w:p w14:paraId="0EC37C70" w14:textId="77777777" w:rsidR="00470BE0" w:rsidRDefault="00470BE0"/>
          <w:p w14:paraId="7C898038" w14:textId="77777777" w:rsidR="00470BE0" w:rsidRDefault="00050870">
            <w:r>
              <w:rPr>
                <w:sz w:val="16"/>
              </w:rPr>
              <w:t xml:space="preserve">Note   </w:t>
            </w:r>
          </w:p>
        </w:tc>
      </w:tr>
      <w:tr w:rsidR="00470BE0" w14:paraId="2DE40E2A" w14:textId="77777777">
        <w:trPr>
          <w:trHeight w:val="500"/>
        </w:trPr>
        <w:tc>
          <w:tcPr>
            <w:tcW w:w="400" w:type="pct"/>
            <w:tcBorders>
              <w:top w:val="nil"/>
              <w:bottom w:val="nil"/>
              <w:right w:val="nil"/>
            </w:tcBorders>
          </w:tcPr>
          <w:p w14:paraId="693EDBA0" w14:textId="77777777" w:rsidR="00470BE0" w:rsidRDefault="00050870">
            <w:r>
              <w:rPr>
                <w:b/>
                <w:sz w:val="16"/>
              </w:rPr>
              <w:t>5.1</w:t>
            </w:r>
          </w:p>
          <w:p w14:paraId="2B7C6D15" w14:textId="77777777" w:rsidR="00470BE0" w:rsidRDefault="00050870">
            <w:r>
              <w:rPr>
                <w:b/>
                <w:sz w:val="16"/>
              </w:rPr>
              <w:t>(2)</w:t>
            </w:r>
          </w:p>
        </w:tc>
        <w:tc>
          <w:tcPr>
            <w:tcW w:w="2350" w:type="pct"/>
            <w:gridSpan w:val="2"/>
            <w:tcBorders>
              <w:top w:val="nil"/>
              <w:left w:val="nil"/>
              <w:bottom w:val="nil"/>
              <w:right w:val="nil"/>
            </w:tcBorders>
          </w:tcPr>
          <w:p w14:paraId="5F717DF1" w14:textId="77777777" w:rsidR="00470BE0" w:rsidRDefault="00050870">
            <w:pPr>
              <w:spacing w:beforeAutospacing="1" w:afterAutospacing="1"/>
              <w:divId w:val="1"/>
              <w:rPr>
                <w:b/>
                <w:sz w:val="16"/>
              </w:rPr>
            </w:pPr>
            <w:r>
              <w:rPr>
                <w:b/>
                <w:sz w:val="16"/>
              </w:rPr>
              <w:t>Spear: anthocyanin coloration of apex</w:t>
            </w:r>
          </w:p>
        </w:tc>
        <w:tc>
          <w:tcPr>
            <w:tcW w:w="1750" w:type="pct"/>
            <w:gridSpan w:val="2"/>
            <w:tcBorders>
              <w:top w:val="nil"/>
              <w:left w:val="nil"/>
              <w:bottom w:val="nil"/>
              <w:right w:val="nil"/>
            </w:tcBorders>
          </w:tcPr>
          <w:p w14:paraId="1FF9730D" w14:textId="77777777" w:rsidR="00470BE0" w:rsidRDefault="00470BE0"/>
        </w:tc>
        <w:tc>
          <w:tcPr>
            <w:tcW w:w="500" w:type="pct"/>
            <w:tcBorders>
              <w:left w:val="nil"/>
              <w:bottom w:val="nil"/>
            </w:tcBorders>
          </w:tcPr>
          <w:p w14:paraId="3FBF6DCC" w14:textId="77777777" w:rsidR="00470BE0" w:rsidRDefault="00470BE0"/>
        </w:tc>
      </w:tr>
      <w:tr w:rsidR="00470BE0" w14:paraId="2663239D" w14:textId="77777777">
        <w:trPr>
          <w:trHeight w:val="300"/>
        </w:trPr>
        <w:tc>
          <w:tcPr>
            <w:tcW w:w="400" w:type="pct"/>
            <w:tcBorders>
              <w:top w:val="nil"/>
              <w:bottom w:val="nil"/>
              <w:right w:val="nil"/>
            </w:tcBorders>
          </w:tcPr>
          <w:p w14:paraId="2100400B" w14:textId="77777777" w:rsidR="00470BE0" w:rsidRDefault="00470BE0"/>
        </w:tc>
        <w:tc>
          <w:tcPr>
            <w:tcW w:w="2350" w:type="pct"/>
            <w:gridSpan w:val="2"/>
            <w:tcBorders>
              <w:top w:val="nil"/>
              <w:left w:val="nil"/>
              <w:bottom w:val="nil"/>
              <w:right w:val="nil"/>
            </w:tcBorders>
          </w:tcPr>
          <w:p w14:paraId="21A5B738" w14:textId="77777777" w:rsidR="00470BE0" w:rsidRDefault="00050870">
            <w:r>
              <w:rPr>
                <w:sz w:val="16"/>
              </w:rPr>
              <w:t>absent</w:t>
            </w:r>
          </w:p>
        </w:tc>
        <w:tc>
          <w:tcPr>
            <w:tcW w:w="1750" w:type="pct"/>
            <w:gridSpan w:val="2"/>
            <w:tcBorders>
              <w:top w:val="nil"/>
              <w:left w:val="nil"/>
              <w:bottom w:val="nil"/>
              <w:right w:val="nil"/>
            </w:tcBorders>
          </w:tcPr>
          <w:p w14:paraId="6D72B549" w14:textId="77777777" w:rsidR="00470BE0" w:rsidRDefault="00050870">
            <w:proofErr w:type="spellStart"/>
            <w:r>
              <w:rPr>
                <w:sz w:val="16"/>
              </w:rPr>
              <w:t>Steiniva</w:t>
            </w:r>
            <w:proofErr w:type="spellEnd"/>
            <w:r>
              <w:rPr>
                <w:sz w:val="16"/>
              </w:rPr>
              <w:t xml:space="preserve">, </w:t>
            </w:r>
            <w:proofErr w:type="spellStart"/>
            <w:r>
              <w:rPr>
                <w:sz w:val="16"/>
              </w:rPr>
              <w:t>Xenolim</w:t>
            </w:r>
            <w:proofErr w:type="spellEnd"/>
          </w:p>
        </w:tc>
        <w:tc>
          <w:tcPr>
            <w:tcW w:w="500" w:type="pct"/>
            <w:tcBorders>
              <w:top w:val="nil"/>
              <w:left w:val="nil"/>
              <w:bottom w:val="nil"/>
            </w:tcBorders>
          </w:tcPr>
          <w:p w14:paraId="64A19878" w14:textId="77777777" w:rsidR="00470BE0" w:rsidRDefault="00050870">
            <w:r>
              <w:rPr>
                <w:sz w:val="16"/>
              </w:rPr>
              <w:t>1</w:t>
            </w:r>
            <w:proofErr w:type="gramStart"/>
            <w:r>
              <w:rPr>
                <w:sz w:val="16"/>
              </w:rPr>
              <w:t xml:space="preserve">   [</w:t>
            </w:r>
            <w:proofErr w:type="gramEnd"/>
            <w:r>
              <w:rPr>
                <w:sz w:val="16"/>
              </w:rPr>
              <w:t xml:space="preserve">  ]</w:t>
            </w:r>
          </w:p>
        </w:tc>
      </w:tr>
      <w:tr w:rsidR="00470BE0" w14:paraId="2B9C4513" w14:textId="77777777">
        <w:trPr>
          <w:trHeight w:val="300"/>
        </w:trPr>
        <w:tc>
          <w:tcPr>
            <w:tcW w:w="400" w:type="pct"/>
            <w:tcBorders>
              <w:top w:val="nil"/>
              <w:bottom w:val="nil"/>
              <w:right w:val="nil"/>
            </w:tcBorders>
          </w:tcPr>
          <w:p w14:paraId="445A06B7" w14:textId="77777777" w:rsidR="00470BE0" w:rsidRDefault="00470BE0"/>
        </w:tc>
        <w:tc>
          <w:tcPr>
            <w:tcW w:w="2350" w:type="pct"/>
            <w:gridSpan w:val="2"/>
            <w:tcBorders>
              <w:top w:val="nil"/>
              <w:left w:val="nil"/>
              <w:bottom w:val="nil"/>
              <w:right w:val="nil"/>
            </w:tcBorders>
          </w:tcPr>
          <w:p w14:paraId="4CC07BA9" w14:textId="77777777" w:rsidR="00470BE0" w:rsidRDefault="00050870">
            <w:r>
              <w:rPr>
                <w:sz w:val="16"/>
              </w:rPr>
              <w:t>present</w:t>
            </w:r>
          </w:p>
        </w:tc>
        <w:tc>
          <w:tcPr>
            <w:tcW w:w="1750" w:type="pct"/>
            <w:gridSpan w:val="2"/>
            <w:tcBorders>
              <w:top w:val="nil"/>
              <w:left w:val="nil"/>
              <w:bottom w:val="nil"/>
              <w:right w:val="nil"/>
            </w:tcBorders>
          </w:tcPr>
          <w:p w14:paraId="0F54F2CA" w14:textId="77777777" w:rsidR="00470BE0" w:rsidRDefault="00050870">
            <w:proofErr w:type="spellStart"/>
            <w:r>
              <w:rPr>
                <w:sz w:val="16"/>
              </w:rPr>
              <w:t>Backlim</w:t>
            </w:r>
            <w:proofErr w:type="spellEnd"/>
          </w:p>
        </w:tc>
        <w:tc>
          <w:tcPr>
            <w:tcW w:w="500" w:type="pct"/>
            <w:tcBorders>
              <w:top w:val="nil"/>
              <w:left w:val="nil"/>
              <w:bottom w:val="nil"/>
            </w:tcBorders>
          </w:tcPr>
          <w:p w14:paraId="48F2F48B" w14:textId="77777777" w:rsidR="00470BE0" w:rsidRDefault="00050870">
            <w:r>
              <w:rPr>
                <w:sz w:val="16"/>
              </w:rPr>
              <w:t>9</w:t>
            </w:r>
            <w:proofErr w:type="gramStart"/>
            <w:r>
              <w:rPr>
                <w:sz w:val="16"/>
              </w:rPr>
              <w:t xml:space="preserve">   [</w:t>
            </w:r>
            <w:proofErr w:type="gramEnd"/>
            <w:r>
              <w:rPr>
                <w:sz w:val="16"/>
              </w:rPr>
              <w:t xml:space="preserve">  ]</w:t>
            </w:r>
          </w:p>
        </w:tc>
      </w:tr>
      <w:tr w:rsidR="00470BE0" w14:paraId="2657D70C" w14:textId="77777777">
        <w:trPr>
          <w:trHeight w:val="500"/>
        </w:trPr>
        <w:tc>
          <w:tcPr>
            <w:tcW w:w="400" w:type="pct"/>
            <w:tcBorders>
              <w:top w:val="nil"/>
              <w:bottom w:val="nil"/>
              <w:right w:val="nil"/>
            </w:tcBorders>
          </w:tcPr>
          <w:p w14:paraId="2512B5CF" w14:textId="77777777" w:rsidR="00470BE0" w:rsidRDefault="00050870">
            <w:r>
              <w:rPr>
                <w:b/>
                <w:sz w:val="16"/>
              </w:rPr>
              <w:t>5.2</w:t>
            </w:r>
          </w:p>
          <w:p w14:paraId="59D579C0" w14:textId="77777777" w:rsidR="00470BE0" w:rsidRDefault="00050870">
            <w:r>
              <w:rPr>
                <w:b/>
                <w:sz w:val="16"/>
              </w:rPr>
              <w:t>(11)</w:t>
            </w:r>
          </w:p>
        </w:tc>
        <w:tc>
          <w:tcPr>
            <w:tcW w:w="2350" w:type="pct"/>
            <w:gridSpan w:val="2"/>
            <w:tcBorders>
              <w:top w:val="nil"/>
              <w:left w:val="nil"/>
              <w:bottom w:val="nil"/>
              <w:right w:val="nil"/>
            </w:tcBorders>
          </w:tcPr>
          <w:p w14:paraId="6DAC9363" w14:textId="77777777" w:rsidR="00470BE0" w:rsidRDefault="00050870">
            <w:pPr>
              <w:spacing w:beforeAutospacing="1" w:afterAutospacing="1"/>
              <w:divId w:val="1"/>
              <w:rPr>
                <w:b/>
                <w:sz w:val="16"/>
              </w:rPr>
            </w:pPr>
            <w:r>
              <w:rPr>
                <w:b/>
                <w:sz w:val="16"/>
              </w:rPr>
              <w:t>Plant: intensity of green coloration of foliage</w:t>
            </w:r>
          </w:p>
        </w:tc>
        <w:tc>
          <w:tcPr>
            <w:tcW w:w="1750" w:type="pct"/>
            <w:gridSpan w:val="2"/>
            <w:tcBorders>
              <w:top w:val="nil"/>
              <w:left w:val="nil"/>
              <w:bottom w:val="nil"/>
              <w:right w:val="nil"/>
            </w:tcBorders>
          </w:tcPr>
          <w:p w14:paraId="109F389A" w14:textId="77777777" w:rsidR="00470BE0" w:rsidRDefault="00470BE0"/>
        </w:tc>
        <w:tc>
          <w:tcPr>
            <w:tcW w:w="500" w:type="pct"/>
            <w:tcBorders>
              <w:top w:val="nil"/>
              <w:left w:val="nil"/>
              <w:bottom w:val="nil"/>
            </w:tcBorders>
          </w:tcPr>
          <w:p w14:paraId="474B1455" w14:textId="77777777" w:rsidR="00470BE0" w:rsidRDefault="00470BE0"/>
        </w:tc>
      </w:tr>
      <w:tr w:rsidR="00470BE0" w14:paraId="66D0A2E0" w14:textId="77777777">
        <w:trPr>
          <w:trHeight w:val="300"/>
        </w:trPr>
        <w:tc>
          <w:tcPr>
            <w:tcW w:w="400" w:type="pct"/>
            <w:tcBorders>
              <w:top w:val="nil"/>
              <w:bottom w:val="nil"/>
              <w:right w:val="nil"/>
            </w:tcBorders>
          </w:tcPr>
          <w:p w14:paraId="12E1BCDB" w14:textId="77777777" w:rsidR="00470BE0" w:rsidRDefault="00470BE0"/>
        </w:tc>
        <w:tc>
          <w:tcPr>
            <w:tcW w:w="2350" w:type="pct"/>
            <w:gridSpan w:val="2"/>
            <w:tcBorders>
              <w:top w:val="nil"/>
              <w:left w:val="nil"/>
              <w:bottom w:val="nil"/>
              <w:right w:val="nil"/>
            </w:tcBorders>
          </w:tcPr>
          <w:p w14:paraId="7916DAB2" w14:textId="77777777" w:rsidR="00470BE0" w:rsidRDefault="00050870">
            <w:r>
              <w:rPr>
                <w:sz w:val="16"/>
              </w:rPr>
              <w:t>very light</w:t>
            </w:r>
          </w:p>
        </w:tc>
        <w:tc>
          <w:tcPr>
            <w:tcW w:w="1750" w:type="pct"/>
            <w:gridSpan w:val="2"/>
            <w:tcBorders>
              <w:top w:val="nil"/>
              <w:left w:val="nil"/>
              <w:bottom w:val="nil"/>
              <w:right w:val="nil"/>
            </w:tcBorders>
          </w:tcPr>
          <w:p w14:paraId="7CD0E741" w14:textId="77777777" w:rsidR="00470BE0" w:rsidRDefault="00470BE0"/>
        </w:tc>
        <w:tc>
          <w:tcPr>
            <w:tcW w:w="500" w:type="pct"/>
            <w:tcBorders>
              <w:top w:val="nil"/>
              <w:left w:val="nil"/>
              <w:bottom w:val="nil"/>
            </w:tcBorders>
          </w:tcPr>
          <w:p w14:paraId="7544ADE8" w14:textId="77777777" w:rsidR="00470BE0" w:rsidRDefault="00050870">
            <w:r>
              <w:rPr>
                <w:sz w:val="16"/>
              </w:rPr>
              <w:t>1</w:t>
            </w:r>
            <w:proofErr w:type="gramStart"/>
            <w:r>
              <w:rPr>
                <w:sz w:val="16"/>
              </w:rPr>
              <w:t xml:space="preserve">   [</w:t>
            </w:r>
            <w:proofErr w:type="gramEnd"/>
            <w:r>
              <w:rPr>
                <w:sz w:val="16"/>
              </w:rPr>
              <w:t xml:space="preserve">  ]</w:t>
            </w:r>
          </w:p>
        </w:tc>
      </w:tr>
      <w:tr w:rsidR="00470BE0" w14:paraId="065D6439" w14:textId="77777777">
        <w:trPr>
          <w:trHeight w:val="300"/>
        </w:trPr>
        <w:tc>
          <w:tcPr>
            <w:tcW w:w="400" w:type="pct"/>
            <w:tcBorders>
              <w:top w:val="nil"/>
              <w:bottom w:val="nil"/>
              <w:right w:val="nil"/>
            </w:tcBorders>
          </w:tcPr>
          <w:p w14:paraId="6D05667B" w14:textId="77777777" w:rsidR="00470BE0" w:rsidRDefault="00470BE0"/>
        </w:tc>
        <w:tc>
          <w:tcPr>
            <w:tcW w:w="2350" w:type="pct"/>
            <w:gridSpan w:val="2"/>
            <w:tcBorders>
              <w:top w:val="nil"/>
              <w:left w:val="nil"/>
              <w:bottom w:val="nil"/>
              <w:right w:val="nil"/>
            </w:tcBorders>
          </w:tcPr>
          <w:p w14:paraId="0339673C" w14:textId="77777777" w:rsidR="00470BE0" w:rsidRDefault="00050870">
            <w:r>
              <w:rPr>
                <w:sz w:val="16"/>
              </w:rPr>
              <w:t>very light to light</w:t>
            </w:r>
          </w:p>
        </w:tc>
        <w:tc>
          <w:tcPr>
            <w:tcW w:w="1750" w:type="pct"/>
            <w:gridSpan w:val="2"/>
            <w:tcBorders>
              <w:top w:val="nil"/>
              <w:left w:val="nil"/>
              <w:bottom w:val="nil"/>
              <w:right w:val="nil"/>
            </w:tcBorders>
          </w:tcPr>
          <w:p w14:paraId="4C3A27A9" w14:textId="77777777" w:rsidR="00470BE0" w:rsidRDefault="00470BE0"/>
        </w:tc>
        <w:tc>
          <w:tcPr>
            <w:tcW w:w="500" w:type="pct"/>
            <w:tcBorders>
              <w:top w:val="nil"/>
              <w:left w:val="nil"/>
              <w:bottom w:val="nil"/>
            </w:tcBorders>
          </w:tcPr>
          <w:p w14:paraId="6E106772" w14:textId="77777777" w:rsidR="00470BE0" w:rsidRDefault="00050870">
            <w:r>
              <w:rPr>
                <w:sz w:val="16"/>
              </w:rPr>
              <w:t>2</w:t>
            </w:r>
            <w:proofErr w:type="gramStart"/>
            <w:r>
              <w:rPr>
                <w:sz w:val="16"/>
              </w:rPr>
              <w:t xml:space="preserve">   [</w:t>
            </w:r>
            <w:proofErr w:type="gramEnd"/>
            <w:r>
              <w:rPr>
                <w:sz w:val="16"/>
              </w:rPr>
              <w:t xml:space="preserve">  ]</w:t>
            </w:r>
          </w:p>
        </w:tc>
      </w:tr>
      <w:tr w:rsidR="00470BE0" w14:paraId="465F01BD" w14:textId="77777777">
        <w:trPr>
          <w:trHeight w:val="300"/>
        </w:trPr>
        <w:tc>
          <w:tcPr>
            <w:tcW w:w="400" w:type="pct"/>
            <w:tcBorders>
              <w:top w:val="nil"/>
              <w:bottom w:val="nil"/>
              <w:right w:val="nil"/>
            </w:tcBorders>
          </w:tcPr>
          <w:p w14:paraId="47DA9016" w14:textId="77777777" w:rsidR="00470BE0" w:rsidRDefault="00470BE0"/>
        </w:tc>
        <w:tc>
          <w:tcPr>
            <w:tcW w:w="2350" w:type="pct"/>
            <w:gridSpan w:val="2"/>
            <w:tcBorders>
              <w:top w:val="nil"/>
              <w:left w:val="nil"/>
              <w:bottom w:val="nil"/>
              <w:right w:val="nil"/>
            </w:tcBorders>
          </w:tcPr>
          <w:p w14:paraId="26D66A5E" w14:textId="77777777" w:rsidR="00470BE0" w:rsidRDefault="00050870">
            <w:r>
              <w:rPr>
                <w:sz w:val="16"/>
              </w:rPr>
              <w:t>light</w:t>
            </w:r>
          </w:p>
        </w:tc>
        <w:tc>
          <w:tcPr>
            <w:tcW w:w="1750" w:type="pct"/>
            <w:gridSpan w:val="2"/>
            <w:tcBorders>
              <w:top w:val="nil"/>
              <w:left w:val="nil"/>
              <w:bottom w:val="nil"/>
              <w:right w:val="nil"/>
            </w:tcBorders>
          </w:tcPr>
          <w:p w14:paraId="0ABB71D7" w14:textId="77777777" w:rsidR="00470BE0" w:rsidRDefault="00050870">
            <w:r>
              <w:rPr>
                <w:sz w:val="16"/>
              </w:rPr>
              <w:t>Atlas</w:t>
            </w:r>
          </w:p>
        </w:tc>
        <w:tc>
          <w:tcPr>
            <w:tcW w:w="500" w:type="pct"/>
            <w:tcBorders>
              <w:top w:val="nil"/>
              <w:left w:val="nil"/>
              <w:bottom w:val="nil"/>
            </w:tcBorders>
          </w:tcPr>
          <w:p w14:paraId="540B08D7" w14:textId="77777777" w:rsidR="00470BE0" w:rsidRDefault="00050870">
            <w:r>
              <w:rPr>
                <w:sz w:val="16"/>
              </w:rPr>
              <w:t>3</w:t>
            </w:r>
            <w:proofErr w:type="gramStart"/>
            <w:r>
              <w:rPr>
                <w:sz w:val="16"/>
              </w:rPr>
              <w:t xml:space="preserve">   [</w:t>
            </w:r>
            <w:proofErr w:type="gramEnd"/>
            <w:r>
              <w:rPr>
                <w:sz w:val="16"/>
              </w:rPr>
              <w:t xml:space="preserve">  ]</w:t>
            </w:r>
          </w:p>
        </w:tc>
      </w:tr>
      <w:tr w:rsidR="00470BE0" w14:paraId="00DE4051" w14:textId="77777777">
        <w:trPr>
          <w:trHeight w:val="300"/>
        </w:trPr>
        <w:tc>
          <w:tcPr>
            <w:tcW w:w="400" w:type="pct"/>
            <w:tcBorders>
              <w:top w:val="nil"/>
              <w:bottom w:val="nil"/>
              <w:right w:val="nil"/>
            </w:tcBorders>
          </w:tcPr>
          <w:p w14:paraId="45D27D23" w14:textId="77777777" w:rsidR="00470BE0" w:rsidRDefault="00470BE0"/>
        </w:tc>
        <w:tc>
          <w:tcPr>
            <w:tcW w:w="2350" w:type="pct"/>
            <w:gridSpan w:val="2"/>
            <w:tcBorders>
              <w:top w:val="nil"/>
              <w:left w:val="nil"/>
              <w:bottom w:val="nil"/>
              <w:right w:val="nil"/>
            </w:tcBorders>
          </w:tcPr>
          <w:p w14:paraId="37177A83" w14:textId="77777777" w:rsidR="00470BE0" w:rsidRDefault="00050870">
            <w:r>
              <w:rPr>
                <w:sz w:val="16"/>
              </w:rPr>
              <w:t>light to medium</w:t>
            </w:r>
          </w:p>
        </w:tc>
        <w:tc>
          <w:tcPr>
            <w:tcW w:w="1750" w:type="pct"/>
            <w:gridSpan w:val="2"/>
            <w:tcBorders>
              <w:top w:val="nil"/>
              <w:left w:val="nil"/>
              <w:bottom w:val="nil"/>
              <w:right w:val="nil"/>
            </w:tcBorders>
          </w:tcPr>
          <w:p w14:paraId="1AC3C26B" w14:textId="77777777" w:rsidR="00470BE0" w:rsidRDefault="00470BE0"/>
        </w:tc>
        <w:tc>
          <w:tcPr>
            <w:tcW w:w="500" w:type="pct"/>
            <w:tcBorders>
              <w:top w:val="nil"/>
              <w:left w:val="nil"/>
              <w:bottom w:val="nil"/>
            </w:tcBorders>
          </w:tcPr>
          <w:p w14:paraId="630639A4" w14:textId="77777777" w:rsidR="00470BE0" w:rsidRDefault="00050870">
            <w:r>
              <w:rPr>
                <w:sz w:val="16"/>
              </w:rPr>
              <w:t>4</w:t>
            </w:r>
            <w:proofErr w:type="gramStart"/>
            <w:r>
              <w:rPr>
                <w:sz w:val="16"/>
              </w:rPr>
              <w:t xml:space="preserve">   [</w:t>
            </w:r>
            <w:proofErr w:type="gramEnd"/>
            <w:r>
              <w:rPr>
                <w:sz w:val="16"/>
              </w:rPr>
              <w:t xml:space="preserve">  ]</w:t>
            </w:r>
          </w:p>
        </w:tc>
      </w:tr>
      <w:tr w:rsidR="00470BE0" w14:paraId="1B79F715" w14:textId="77777777">
        <w:trPr>
          <w:trHeight w:val="300"/>
        </w:trPr>
        <w:tc>
          <w:tcPr>
            <w:tcW w:w="400" w:type="pct"/>
            <w:tcBorders>
              <w:top w:val="nil"/>
              <w:bottom w:val="nil"/>
              <w:right w:val="nil"/>
            </w:tcBorders>
          </w:tcPr>
          <w:p w14:paraId="695620F1" w14:textId="77777777" w:rsidR="00470BE0" w:rsidRDefault="00470BE0"/>
        </w:tc>
        <w:tc>
          <w:tcPr>
            <w:tcW w:w="2350" w:type="pct"/>
            <w:gridSpan w:val="2"/>
            <w:tcBorders>
              <w:top w:val="nil"/>
              <w:left w:val="nil"/>
              <w:bottom w:val="nil"/>
              <w:right w:val="nil"/>
            </w:tcBorders>
          </w:tcPr>
          <w:p w14:paraId="283A9C43" w14:textId="77777777" w:rsidR="00470BE0" w:rsidRDefault="00050870">
            <w:r>
              <w:rPr>
                <w:sz w:val="16"/>
              </w:rPr>
              <w:t>medium</w:t>
            </w:r>
          </w:p>
        </w:tc>
        <w:tc>
          <w:tcPr>
            <w:tcW w:w="1750" w:type="pct"/>
            <w:gridSpan w:val="2"/>
            <w:tcBorders>
              <w:top w:val="nil"/>
              <w:left w:val="nil"/>
              <w:bottom w:val="nil"/>
              <w:right w:val="nil"/>
            </w:tcBorders>
          </w:tcPr>
          <w:p w14:paraId="6B898C0E" w14:textId="77777777" w:rsidR="00470BE0" w:rsidRDefault="00050870">
            <w:proofErr w:type="spellStart"/>
            <w:r>
              <w:rPr>
                <w:sz w:val="16"/>
              </w:rPr>
              <w:t>Vegalim</w:t>
            </w:r>
            <w:proofErr w:type="spellEnd"/>
          </w:p>
        </w:tc>
        <w:tc>
          <w:tcPr>
            <w:tcW w:w="500" w:type="pct"/>
            <w:tcBorders>
              <w:top w:val="nil"/>
              <w:left w:val="nil"/>
              <w:bottom w:val="nil"/>
            </w:tcBorders>
          </w:tcPr>
          <w:p w14:paraId="16CEED80" w14:textId="77777777" w:rsidR="00470BE0" w:rsidRDefault="00050870">
            <w:r>
              <w:rPr>
                <w:sz w:val="16"/>
              </w:rPr>
              <w:t>5</w:t>
            </w:r>
            <w:proofErr w:type="gramStart"/>
            <w:r>
              <w:rPr>
                <w:sz w:val="16"/>
              </w:rPr>
              <w:t xml:space="preserve">   [</w:t>
            </w:r>
            <w:proofErr w:type="gramEnd"/>
            <w:r>
              <w:rPr>
                <w:sz w:val="16"/>
              </w:rPr>
              <w:t xml:space="preserve">  ]</w:t>
            </w:r>
          </w:p>
        </w:tc>
      </w:tr>
      <w:tr w:rsidR="00470BE0" w14:paraId="3CBF4F51" w14:textId="77777777">
        <w:trPr>
          <w:trHeight w:val="300"/>
        </w:trPr>
        <w:tc>
          <w:tcPr>
            <w:tcW w:w="400" w:type="pct"/>
            <w:tcBorders>
              <w:top w:val="nil"/>
              <w:bottom w:val="nil"/>
              <w:right w:val="nil"/>
            </w:tcBorders>
          </w:tcPr>
          <w:p w14:paraId="3108A138" w14:textId="77777777" w:rsidR="00470BE0" w:rsidRDefault="00470BE0"/>
        </w:tc>
        <w:tc>
          <w:tcPr>
            <w:tcW w:w="2350" w:type="pct"/>
            <w:gridSpan w:val="2"/>
            <w:tcBorders>
              <w:top w:val="nil"/>
              <w:left w:val="nil"/>
              <w:bottom w:val="nil"/>
              <w:right w:val="nil"/>
            </w:tcBorders>
          </w:tcPr>
          <w:p w14:paraId="331DAAD9" w14:textId="77777777" w:rsidR="00470BE0" w:rsidRDefault="00050870">
            <w:r>
              <w:rPr>
                <w:sz w:val="16"/>
              </w:rPr>
              <w:t>medium to dark</w:t>
            </w:r>
          </w:p>
        </w:tc>
        <w:tc>
          <w:tcPr>
            <w:tcW w:w="1750" w:type="pct"/>
            <w:gridSpan w:val="2"/>
            <w:tcBorders>
              <w:top w:val="nil"/>
              <w:left w:val="nil"/>
              <w:bottom w:val="nil"/>
              <w:right w:val="nil"/>
            </w:tcBorders>
          </w:tcPr>
          <w:p w14:paraId="143027F1" w14:textId="77777777" w:rsidR="00470BE0" w:rsidRDefault="00470BE0"/>
        </w:tc>
        <w:tc>
          <w:tcPr>
            <w:tcW w:w="500" w:type="pct"/>
            <w:tcBorders>
              <w:top w:val="nil"/>
              <w:left w:val="nil"/>
              <w:bottom w:val="nil"/>
            </w:tcBorders>
          </w:tcPr>
          <w:p w14:paraId="16790B9D" w14:textId="77777777" w:rsidR="00470BE0" w:rsidRDefault="00050870">
            <w:r>
              <w:rPr>
                <w:sz w:val="16"/>
              </w:rPr>
              <w:t>6</w:t>
            </w:r>
            <w:proofErr w:type="gramStart"/>
            <w:r>
              <w:rPr>
                <w:sz w:val="16"/>
              </w:rPr>
              <w:t xml:space="preserve">   [</w:t>
            </w:r>
            <w:proofErr w:type="gramEnd"/>
            <w:r>
              <w:rPr>
                <w:sz w:val="16"/>
              </w:rPr>
              <w:t xml:space="preserve">  ]</w:t>
            </w:r>
          </w:p>
        </w:tc>
      </w:tr>
      <w:tr w:rsidR="00470BE0" w14:paraId="2EE8750F" w14:textId="77777777">
        <w:trPr>
          <w:trHeight w:val="300"/>
        </w:trPr>
        <w:tc>
          <w:tcPr>
            <w:tcW w:w="400" w:type="pct"/>
            <w:tcBorders>
              <w:top w:val="nil"/>
              <w:bottom w:val="nil"/>
              <w:right w:val="nil"/>
            </w:tcBorders>
          </w:tcPr>
          <w:p w14:paraId="1252A2A2" w14:textId="77777777" w:rsidR="00470BE0" w:rsidRDefault="00470BE0"/>
        </w:tc>
        <w:tc>
          <w:tcPr>
            <w:tcW w:w="2350" w:type="pct"/>
            <w:gridSpan w:val="2"/>
            <w:tcBorders>
              <w:top w:val="nil"/>
              <w:left w:val="nil"/>
              <w:bottom w:val="nil"/>
              <w:right w:val="nil"/>
            </w:tcBorders>
          </w:tcPr>
          <w:p w14:paraId="0735C9EB" w14:textId="77777777" w:rsidR="00470BE0" w:rsidRDefault="00050870">
            <w:r>
              <w:rPr>
                <w:sz w:val="16"/>
              </w:rPr>
              <w:t>dark</w:t>
            </w:r>
          </w:p>
        </w:tc>
        <w:tc>
          <w:tcPr>
            <w:tcW w:w="1750" w:type="pct"/>
            <w:gridSpan w:val="2"/>
            <w:tcBorders>
              <w:top w:val="nil"/>
              <w:left w:val="nil"/>
              <w:bottom w:val="nil"/>
              <w:right w:val="nil"/>
            </w:tcBorders>
          </w:tcPr>
          <w:p w14:paraId="358FDE2A" w14:textId="77777777" w:rsidR="00470BE0" w:rsidRDefault="00050870">
            <w:proofErr w:type="spellStart"/>
            <w:r>
              <w:rPr>
                <w:sz w:val="16"/>
              </w:rPr>
              <w:t>Avalim</w:t>
            </w:r>
            <w:proofErr w:type="spellEnd"/>
            <w:r>
              <w:rPr>
                <w:sz w:val="16"/>
              </w:rPr>
              <w:t xml:space="preserve">, </w:t>
            </w:r>
            <w:proofErr w:type="spellStart"/>
            <w:r>
              <w:rPr>
                <w:sz w:val="16"/>
              </w:rPr>
              <w:t>Grolim</w:t>
            </w:r>
            <w:proofErr w:type="spellEnd"/>
          </w:p>
        </w:tc>
        <w:tc>
          <w:tcPr>
            <w:tcW w:w="500" w:type="pct"/>
            <w:tcBorders>
              <w:top w:val="nil"/>
              <w:left w:val="nil"/>
              <w:bottom w:val="nil"/>
            </w:tcBorders>
          </w:tcPr>
          <w:p w14:paraId="6B4AC806" w14:textId="77777777" w:rsidR="00470BE0" w:rsidRDefault="00050870">
            <w:r>
              <w:rPr>
                <w:sz w:val="16"/>
              </w:rPr>
              <w:t>7</w:t>
            </w:r>
            <w:proofErr w:type="gramStart"/>
            <w:r>
              <w:rPr>
                <w:sz w:val="16"/>
              </w:rPr>
              <w:t xml:space="preserve">   [</w:t>
            </w:r>
            <w:proofErr w:type="gramEnd"/>
            <w:r>
              <w:rPr>
                <w:sz w:val="16"/>
              </w:rPr>
              <w:t xml:space="preserve">  ]</w:t>
            </w:r>
          </w:p>
        </w:tc>
      </w:tr>
      <w:tr w:rsidR="00470BE0" w14:paraId="2B703EE0" w14:textId="77777777">
        <w:trPr>
          <w:trHeight w:val="300"/>
        </w:trPr>
        <w:tc>
          <w:tcPr>
            <w:tcW w:w="400" w:type="pct"/>
            <w:tcBorders>
              <w:top w:val="nil"/>
              <w:bottom w:val="nil"/>
              <w:right w:val="nil"/>
            </w:tcBorders>
          </w:tcPr>
          <w:p w14:paraId="26DF8310" w14:textId="77777777" w:rsidR="00470BE0" w:rsidRDefault="00470BE0"/>
        </w:tc>
        <w:tc>
          <w:tcPr>
            <w:tcW w:w="2350" w:type="pct"/>
            <w:gridSpan w:val="2"/>
            <w:tcBorders>
              <w:top w:val="nil"/>
              <w:left w:val="nil"/>
              <w:bottom w:val="nil"/>
              <w:right w:val="nil"/>
            </w:tcBorders>
          </w:tcPr>
          <w:p w14:paraId="67B3C2A5" w14:textId="77777777" w:rsidR="00470BE0" w:rsidRDefault="00050870">
            <w:r>
              <w:rPr>
                <w:sz w:val="16"/>
              </w:rPr>
              <w:t>dark to very dark</w:t>
            </w:r>
          </w:p>
        </w:tc>
        <w:tc>
          <w:tcPr>
            <w:tcW w:w="1750" w:type="pct"/>
            <w:gridSpan w:val="2"/>
            <w:tcBorders>
              <w:top w:val="nil"/>
              <w:left w:val="nil"/>
              <w:bottom w:val="nil"/>
              <w:right w:val="nil"/>
            </w:tcBorders>
          </w:tcPr>
          <w:p w14:paraId="763F18DE" w14:textId="77777777" w:rsidR="00470BE0" w:rsidRDefault="00470BE0"/>
        </w:tc>
        <w:tc>
          <w:tcPr>
            <w:tcW w:w="500" w:type="pct"/>
            <w:tcBorders>
              <w:top w:val="nil"/>
              <w:left w:val="nil"/>
              <w:bottom w:val="nil"/>
            </w:tcBorders>
          </w:tcPr>
          <w:p w14:paraId="6DA9F02F" w14:textId="77777777" w:rsidR="00470BE0" w:rsidRDefault="00050870">
            <w:r>
              <w:rPr>
                <w:sz w:val="16"/>
              </w:rPr>
              <w:t>8</w:t>
            </w:r>
            <w:proofErr w:type="gramStart"/>
            <w:r>
              <w:rPr>
                <w:sz w:val="16"/>
              </w:rPr>
              <w:t xml:space="preserve">   [</w:t>
            </w:r>
            <w:proofErr w:type="gramEnd"/>
            <w:r>
              <w:rPr>
                <w:sz w:val="16"/>
              </w:rPr>
              <w:t xml:space="preserve">  ]</w:t>
            </w:r>
          </w:p>
        </w:tc>
      </w:tr>
      <w:tr w:rsidR="00470BE0" w14:paraId="6ADA5C9C" w14:textId="77777777">
        <w:trPr>
          <w:trHeight w:val="300"/>
        </w:trPr>
        <w:tc>
          <w:tcPr>
            <w:tcW w:w="400" w:type="pct"/>
            <w:tcBorders>
              <w:top w:val="nil"/>
              <w:bottom w:val="nil"/>
              <w:right w:val="nil"/>
            </w:tcBorders>
          </w:tcPr>
          <w:p w14:paraId="0C28DE56" w14:textId="77777777" w:rsidR="00470BE0" w:rsidRDefault="00470BE0"/>
        </w:tc>
        <w:tc>
          <w:tcPr>
            <w:tcW w:w="2350" w:type="pct"/>
            <w:gridSpan w:val="2"/>
            <w:tcBorders>
              <w:top w:val="nil"/>
              <w:left w:val="nil"/>
              <w:bottom w:val="nil"/>
              <w:right w:val="nil"/>
            </w:tcBorders>
          </w:tcPr>
          <w:p w14:paraId="16E63D3F" w14:textId="77777777" w:rsidR="00470BE0" w:rsidRDefault="00050870">
            <w:r>
              <w:rPr>
                <w:sz w:val="16"/>
              </w:rPr>
              <w:t>very dark</w:t>
            </w:r>
          </w:p>
        </w:tc>
        <w:tc>
          <w:tcPr>
            <w:tcW w:w="1750" w:type="pct"/>
            <w:gridSpan w:val="2"/>
            <w:tcBorders>
              <w:top w:val="nil"/>
              <w:left w:val="nil"/>
              <w:bottom w:val="nil"/>
              <w:right w:val="nil"/>
            </w:tcBorders>
          </w:tcPr>
          <w:p w14:paraId="19C84F9D" w14:textId="77777777" w:rsidR="00470BE0" w:rsidRDefault="00470BE0"/>
        </w:tc>
        <w:tc>
          <w:tcPr>
            <w:tcW w:w="500" w:type="pct"/>
            <w:tcBorders>
              <w:top w:val="nil"/>
              <w:left w:val="nil"/>
              <w:bottom w:val="nil"/>
            </w:tcBorders>
          </w:tcPr>
          <w:p w14:paraId="34A2F694" w14:textId="77777777" w:rsidR="00470BE0" w:rsidRDefault="00050870">
            <w:r>
              <w:rPr>
                <w:sz w:val="16"/>
              </w:rPr>
              <w:t>9</w:t>
            </w:r>
            <w:proofErr w:type="gramStart"/>
            <w:r>
              <w:rPr>
                <w:sz w:val="16"/>
              </w:rPr>
              <w:t xml:space="preserve">   [</w:t>
            </w:r>
            <w:proofErr w:type="gramEnd"/>
            <w:r>
              <w:rPr>
                <w:sz w:val="16"/>
              </w:rPr>
              <w:t xml:space="preserve">  ]</w:t>
            </w:r>
          </w:p>
        </w:tc>
      </w:tr>
      <w:tr w:rsidR="00470BE0" w14:paraId="36C39794" w14:textId="77777777">
        <w:trPr>
          <w:trHeight w:val="500"/>
        </w:trPr>
        <w:tc>
          <w:tcPr>
            <w:tcW w:w="400" w:type="pct"/>
            <w:tcBorders>
              <w:top w:val="nil"/>
              <w:bottom w:val="nil"/>
              <w:right w:val="nil"/>
            </w:tcBorders>
          </w:tcPr>
          <w:p w14:paraId="561FCC80" w14:textId="77777777" w:rsidR="00470BE0" w:rsidRDefault="00050870">
            <w:r>
              <w:rPr>
                <w:b/>
                <w:sz w:val="16"/>
              </w:rPr>
              <w:t>5.3</w:t>
            </w:r>
          </w:p>
          <w:p w14:paraId="1CF51FD9" w14:textId="77777777" w:rsidR="00470BE0" w:rsidRDefault="00050870">
            <w:r>
              <w:rPr>
                <w:b/>
                <w:sz w:val="16"/>
              </w:rPr>
              <w:t>(12)</w:t>
            </w:r>
          </w:p>
        </w:tc>
        <w:tc>
          <w:tcPr>
            <w:tcW w:w="2350" w:type="pct"/>
            <w:gridSpan w:val="2"/>
            <w:tcBorders>
              <w:top w:val="nil"/>
              <w:left w:val="nil"/>
              <w:bottom w:val="nil"/>
              <w:right w:val="nil"/>
            </w:tcBorders>
          </w:tcPr>
          <w:p w14:paraId="02D3770A" w14:textId="77777777" w:rsidR="00470BE0" w:rsidRDefault="00050870">
            <w:pPr>
              <w:spacing w:beforeAutospacing="1" w:afterAutospacing="1"/>
              <w:divId w:val="1"/>
              <w:rPr>
                <w:b/>
                <w:sz w:val="16"/>
              </w:rPr>
            </w:pPr>
            <w:r>
              <w:rPr>
                <w:b/>
                <w:sz w:val="16"/>
              </w:rPr>
              <w:t>Stem: length</w:t>
            </w:r>
          </w:p>
        </w:tc>
        <w:tc>
          <w:tcPr>
            <w:tcW w:w="1750" w:type="pct"/>
            <w:gridSpan w:val="2"/>
            <w:tcBorders>
              <w:top w:val="nil"/>
              <w:left w:val="nil"/>
              <w:bottom w:val="nil"/>
              <w:right w:val="nil"/>
            </w:tcBorders>
          </w:tcPr>
          <w:p w14:paraId="058A7EBF" w14:textId="77777777" w:rsidR="00470BE0" w:rsidRDefault="00470BE0"/>
        </w:tc>
        <w:tc>
          <w:tcPr>
            <w:tcW w:w="500" w:type="pct"/>
            <w:tcBorders>
              <w:top w:val="nil"/>
              <w:left w:val="nil"/>
              <w:bottom w:val="nil"/>
            </w:tcBorders>
          </w:tcPr>
          <w:p w14:paraId="2D2D1D23" w14:textId="77777777" w:rsidR="00470BE0" w:rsidRDefault="00470BE0"/>
        </w:tc>
      </w:tr>
      <w:tr w:rsidR="00470BE0" w14:paraId="70A1355D" w14:textId="77777777">
        <w:trPr>
          <w:trHeight w:val="300"/>
        </w:trPr>
        <w:tc>
          <w:tcPr>
            <w:tcW w:w="400" w:type="pct"/>
            <w:tcBorders>
              <w:top w:val="nil"/>
              <w:bottom w:val="nil"/>
              <w:right w:val="nil"/>
            </w:tcBorders>
          </w:tcPr>
          <w:p w14:paraId="089AEB7D" w14:textId="77777777" w:rsidR="00470BE0" w:rsidRDefault="00470BE0"/>
        </w:tc>
        <w:tc>
          <w:tcPr>
            <w:tcW w:w="2350" w:type="pct"/>
            <w:gridSpan w:val="2"/>
            <w:tcBorders>
              <w:top w:val="nil"/>
              <w:left w:val="nil"/>
              <w:bottom w:val="nil"/>
              <w:right w:val="nil"/>
            </w:tcBorders>
          </w:tcPr>
          <w:p w14:paraId="3A48C69E" w14:textId="77777777" w:rsidR="00470BE0" w:rsidRDefault="00050870">
            <w:r>
              <w:rPr>
                <w:sz w:val="16"/>
              </w:rPr>
              <w:t>very short</w:t>
            </w:r>
          </w:p>
        </w:tc>
        <w:tc>
          <w:tcPr>
            <w:tcW w:w="1750" w:type="pct"/>
            <w:gridSpan w:val="2"/>
            <w:tcBorders>
              <w:top w:val="nil"/>
              <w:left w:val="nil"/>
              <w:bottom w:val="nil"/>
              <w:right w:val="nil"/>
            </w:tcBorders>
          </w:tcPr>
          <w:p w14:paraId="14F87BAF" w14:textId="77777777" w:rsidR="00470BE0" w:rsidRDefault="00470BE0"/>
        </w:tc>
        <w:tc>
          <w:tcPr>
            <w:tcW w:w="500" w:type="pct"/>
            <w:tcBorders>
              <w:top w:val="nil"/>
              <w:left w:val="nil"/>
              <w:bottom w:val="nil"/>
            </w:tcBorders>
          </w:tcPr>
          <w:p w14:paraId="1BADABB6" w14:textId="77777777" w:rsidR="00470BE0" w:rsidRDefault="00050870">
            <w:r>
              <w:rPr>
                <w:sz w:val="16"/>
              </w:rPr>
              <w:t>1</w:t>
            </w:r>
            <w:proofErr w:type="gramStart"/>
            <w:r>
              <w:rPr>
                <w:sz w:val="16"/>
              </w:rPr>
              <w:t xml:space="preserve">   [</w:t>
            </w:r>
            <w:proofErr w:type="gramEnd"/>
            <w:r>
              <w:rPr>
                <w:sz w:val="16"/>
              </w:rPr>
              <w:t xml:space="preserve">  ]</w:t>
            </w:r>
          </w:p>
        </w:tc>
      </w:tr>
      <w:tr w:rsidR="00470BE0" w14:paraId="4E259FF7" w14:textId="77777777">
        <w:trPr>
          <w:trHeight w:val="300"/>
        </w:trPr>
        <w:tc>
          <w:tcPr>
            <w:tcW w:w="400" w:type="pct"/>
            <w:tcBorders>
              <w:top w:val="nil"/>
              <w:bottom w:val="nil"/>
              <w:right w:val="nil"/>
            </w:tcBorders>
          </w:tcPr>
          <w:p w14:paraId="73891F3A" w14:textId="77777777" w:rsidR="00470BE0" w:rsidRDefault="00470BE0"/>
        </w:tc>
        <w:tc>
          <w:tcPr>
            <w:tcW w:w="2350" w:type="pct"/>
            <w:gridSpan w:val="2"/>
            <w:tcBorders>
              <w:top w:val="nil"/>
              <w:left w:val="nil"/>
              <w:bottom w:val="nil"/>
              <w:right w:val="nil"/>
            </w:tcBorders>
          </w:tcPr>
          <w:p w14:paraId="6E7FEA61" w14:textId="77777777" w:rsidR="00470BE0" w:rsidRDefault="00050870">
            <w:r>
              <w:rPr>
                <w:sz w:val="16"/>
              </w:rPr>
              <w:t>very short to short</w:t>
            </w:r>
          </w:p>
        </w:tc>
        <w:tc>
          <w:tcPr>
            <w:tcW w:w="1750" w:type="pct"/>
            <w:gridSpan w:val="2"/>
            <w:tcBorders>
              <w:top w:val="nil"/>
              <w:left w:val="nil"/>
              <w:bottom w:val="nil"/>
              <w:right w:val="nil"/>
            </w:tcBorders>
          </w:tcPr>
          <w:p w14:paraId="3C4F843F" w14:textId="77777777" w:rsidR="00470BE0" w:rsidRDefault="00470BE0"/>
        </w:tc>
        <w:tc>
          <w:tcPr>
            <w:tcW w:w="500" w:type="pct"/>
            <w:tcBorders>
              <w:top w:val="nil"/>
              <w:left w:val="nil"/>
              <w:bottom w:val="nil"/>
            </w:tcBorders>
          </w:tcPr>
          <w:p w14:paraId="51914C36" w14:textId="77777777" w:rsidR="00470BE0" w:rsidRDefault="00050870">
            <w:r>
              <w:rPr>
                <w:sz w:val="16"/>
              </w:rPr>
              <w:t>2</w:t>
            </w:r>
            <w:proofErr w:type="gramStart"/>
            <w:r>
              <w:rPr>
                <w:sz w:val="16"/>
              </w:rPr>
              <w:t xml:space="preserve">   [</w:t>
            </w:r>
            <w:proofErr w:type="gramEnd"/>
            <w:r>
              <w:rPr>
                <w:sz w:val="16"/>
              </w:rPr>
              <w:t xml:space="preserve">  ]</w:t>
            </w:r>
          </w:p>
        </w:tc>
      </w:tr>
      <w:tr w:rsidR="00470BE0" w14:paraId="7F32645C" w14:textId="77777777">
        <w:trPr>
          <w:trHeight w:val="300"/>
        </w:trPr>
        <w:tc>
          <w:tcPr>
            <w:tcW w:w="400" w:type="pct"/>
            <w:tcBorders>
              <w:top w:val="nil"/>
              <w:bottom w:val="nil"/>
              <w:right w:val="nil"/>
            </w:tcBorders>
          </w:tcPr>
          <w:p w14:paraId="1476933C" w14:textId="77777777" w:rsidR="00470BE0" w:rsidRDefault="00470BE0"/>
        </w:tc>
        <w:tc>
          <w:tcPr>
            <w:tcW w:w="2350" w:type="pct"/>
            <w:gridSpan w:val="2"/>
            <w:tcBorders>
              <w:top w:val="nil"/>
              <w:left w:val="nil"/>
              <w:bottom w:val="nil"/>
              <w:right w:val="nil"/>
            </w:tcBorders>
          </w:tcPr>
          <w:p w14:paraId="23FB29BC" w14:textId="77777777" w:rsidR="00470BE0" w:rsidRDefault="00050870">
            <w:r>
              <w:rPr>
                <w:sz w:val="16"/>
              </w:rPr>
              <w:t>short</w:t>
            </w:r>
          </w:p>
        </w:tc>
        <w:tc>
          <w:tcPr>
            <w:tcW w:w="1750" w:type="pct"/>
            <w:gridSpan w:val="2"/>
            <w:tcBorders>
              <w:top w:val="nil"/>
              <w:left w:val="nil"/>
              <w:bottom w:val="nil"/>
              <w:right w:val="nil"/>
            </w:tcBorders>
          </w:tcPr>
          <w:p w14:paraId="757CC8F7" w14:textId="77777777" w:rsidR="00470BE0" w:rsidRDefault="00050870">
            <w:r>
              <w:rPr>
                <w:sz w:val="16"/>
              </w:rPr>
              <w:t>Argenteuil</w:t>
            </w:r>
          </w:p>
        </w:tc>
        <w:tc>
          <w:tcPr>
            <w:tcW w:w="500" w:type="pct"/>
            <w:tcBorders>
              <w:top w:val="nil"/>
              <w:left w:val="nil"/>
              <w:bottom w:val="nil"/>
            </w:tcBorders>
          </w:tcPr>
          <w:p w14:paraId="4F36AA5C" w14:textId="77777777" w:rsidR="00470BE0" w:rsidRDefault="00050870">
            <w:r>
              <w:rPr>
                <w:sz w:val="16"/>
              </w:rPr>
              <w:t>3</w:t>
            </w:r>
            <w:proofErr w:type="gramStart"/>
            <w:r>
              <w:rPr>
                <w:sz w:val="16"/>
              </w:rPr>
              <w:t xml:space="preserve">   [</w:t>
            </w:r>
            <w:proofErr w:type="gramEnd"/>
            <w:r>
              <w:rPr>
                <w:sz w:val="16"/>
              </w:rPr>
              <w:t xml:space="preserve">  ]</w:t>
            </w:r>
          </w:p>
        </w:tc>
      </w:tr>
      <w:tr w:rsidR="00470BE0" w14:paraId="19B86590" w14:textId="77777777">
        <w:trPr>
          <w:trHeight w:val="300"/>
        </w:trPr>
        <w:tc>
          <w:tcPr>
            <w:tcW w:w="400" w:type="pct"/>
            <w:tcBorders>
              <w:top w:val="nil"/>
              <w:bottom w:val="nil"/>
              <w:right w:val="nil"/>
            </w:tcBorders>
          </w:tcPr>
          <w:p w14:paraId="4B410E90" w14:textId="77777777" w:rsidR="00470BE0" w:rsidRDefault="00470BE0"/>
        </w:tc>
        <w:tc>
          <w:tcPr>
            <w:tcW w:w="2350" w:type="pct"/>
            <w:gridSpan w:val="2"/>
            <w:tcBorders>
              <w:top w:val="nil"/>
              <w:left w:val="nil"/>
              <w:bottom w:val="nil"/>
              <w:right w:val="nil"/>
            </w:tcBorders>
          </w:tcPr>
          <w:p w14:paraId="19D88EF2" w14:textId="77777777" w:rsidR="00470BE0" w:rsidRDefault="00050870">
            <w:r>
              <w:rPr>
                <w:sz w:val="16"/>
              </w:rPr>
              <w:t>short to medium</w:t>
            </w:r>
          </w:p>
        </w:tc>
        <w:tc>
          <w:tcPr>
            <w:tcW w:w="1750" w:type="pct"/>
            <w:gridSpan w:val="2"/>
            <w:tcBorders>
              <w:top w:val="nil"/>
              <w:left w:val="nil"/>
              <w:bottom w:val="nil"/>
              <w:right w:val="nil"/>
            </w:tcBorders>
          </w:tcPr>
          <w:p w14:paraId="23F08B38" w14:textId="77777777" w:rsidR="00470BE0" w:rsidRDefault="00470BE0"/>
        </w:tc>
        <w:tc>
          <w:tcPr>
            <w:tcW w:w="500" w:type="pct"/>
            <w:tcBorders>
              <w:top w:val="nil"/>
              <w:left w:val="nil"/>
              <w:bottom w:val="nil"/>
            </w:tcBorders>
          </w:tcPr>
          <w:p w14:paraId="5E19AAC0" w14:textId="77777777" w:rsidR="00470BE0" w:rsidRDefault="00050870">
            <w:r>
              <w:rPr>
                <w:sz w:val="16"/>
              </w:rPr>
              <w:t>4</w:t>
            </w:r>
            <w:proofErr w:type="gramStart"/>
            <w:r>
              <w:rPr>
                <w:sz w:val="16"/>
              </w:rPr>
              <w:t xml:space="preserve">   [</w:t>
            </w:r>
            <w:proofErr w:type="gramEnd"/>
            <w:r>
              <w:rPr>
                <w:sz w:val="16"/>
              </w:rPr>
              <w:t xml:space="preserve">  ]</w:t>
            </w:r>
          </w:p>
        </w:tc>
      </w:tr>
      <w:tr w:rsidR="00470BE0" w14:paraId="3D870BD7" w14:textId="77777777">
        <w:trPr>
          <w:trHeight w:val="300"/>
        </w:trPr>
        <w:tc>
          <w:tcPr>
            <w:tcW w:w="400" w:type="pct"/>
            <w:tcBorders>
              <w:top w:val="nil"/>
              <w:bottom w:val="nil"/>
              <w:right w:val="nil"/>
            </w:tcBorders>
          </w:tcPr>
          <w:p w14:paraId="521D08AC" w14:textId="77777777" w:rsidR="00470BE0" w:rsidRDefault="00470BE0"/>
        </w:tc>
        <w:tc>
          <w:tcPr>
            <w:tcW w:w="2350" w:type="pct"/>
            <w:gridSpan w:val="2"/>
            <w:tcBorders>
              <w:top w:val="nil"/>
              <w:left w:val="nil"/>
              <w:bottom w:val="nil"/>
              <w:right w:val="nil"/>
            </w:tcBorders>
          </w:tcPr>
          <w:p w14:paraId="3EE293A3" w14:textId="77777777" w:rsidR="00470BE0" w:rsidRDefault="00050870">
            <w:r>
              <w:rPr>
                <w:sz w:val="16"/>
              </w:rPr>
              <w:t>medium</w:t>
            </w:r>
          </w:p>
        </w:tc>
        <w:tc>
          <w:tcPr>
            <w:tcW w:w="1750" w:type="pct"/>
            <w:gridSpan w:val="2"/>
            <w:tcBorders>
              <w:top w:val="nil"/>
              <w:left w:val="nil"/>
              <w:bottom w:val="nil"/>
              <w:right w:val="nil"/>
            </w:tcBorders>
          </w:tcPr>
          <w:p w14:paraId="1546B64D" w14:textId="77777777" w:rsidR="00470BE0" w:rsidRDefault="00050870">
            <w:proofErr w:type="spellStart"/>
            <w:r>
              <w:rPr>
                <w:sz w:val="16"/>
              </w:rPr>
              <w:t>Vitalim</w:t>
            </w:r>
            <w:proofErr w:type="spellEnd"/>
          </w:p>
        </w:tc>
        <w:tc>
          <w:tcPr>
            <w:tcW w:w="500" w:type="pct"/>
            <w:tcBorders>
              <w:top w:val="nil"/>
              <w:left w:val="nil"/>
              <w:bottom w:val="nil"/>
            </w:tcBorders>
          </w:tcPr>
          <w:p w14:paraId="54CC5288" w14:textId="77777777" w:rsidR="00470BE0" w:rsidRDefault="00050870">
            <w:r>
              <w:rPr>
                <w:sz w:val="16"/>
              </w:rPr>
              <w:t>5</w:t>
            </w:r>
            <w:proofErr w:type="gramStart"/>
            <w:r>
              <w:rPr>
                <w:sz w:val="16"/>
              </w:rPr>
              <w:t xml:space="preserve">   [</w:t>
            </w:r>
            <w:proofErr w:type="gramEnd"/>
            <w:r>
              <w:rPr>
                <w:sz w:val="16"/>
              </w:rPr>
              <w:t xml:space="preserve">  ]</w:t>
            </w:r>
          </w:p>
        </w:tc>
      </w:tr>
      <w:tr w:rsidR="00470BE0" w14:paraId="6FE6E04E" w14:textId="77777777">
        <w:trPr>
          <w:trHeight w:val="300"/>
        </w:trPr>
        <w:tc>
          <w:tcPr>
            <w:tcW w:w="400" w:type="pct"/>
            <w:tcBorders>
              <w:top w:val="nil"/>
              <w:bottom w:val="nil"/>
              <w:right w:val="nil"/>
            </w:tcBorders>
          </w:tcPr>
          <w:p w14:paraId="00DE082F" w14:textId="77777777" w:rsidR="00470BE0" w:rsidRDefault="00470BE0"/>
        </w:tc>
        <w:tc>
          <w:tcPr>
            <w:tcW w:w="2350" w:type="pct"/>
            <w:gridSpan w:val="2"/>
            <w:tcBorders>
              <w:top w:val="nil"/>
              <w:left w:val="nil"/>
              <w:bottom w:val="nil"/>
              <w:right w:val="nil"/>
            </w:tcBorders>
          </w:tcPr>
          <w:p w14:paraId="60EC94B7" w14:textId="77777777" w:rsidR="00470BE0" w:rsidRDefault="00050870">
            <w:r>
              <w:rPr>
                <w:sz w:val="16"/>
              </w:rPr>
              <w:t>medium to long</w:t>
            </w:r>
          </w:p>
        </w:tc>
        <w:tc>
          <w:tcPr>
            <w:tcW w:w="1750" w:type="pct"/>
            <w:gridSpan w:val="2"/>
            <w:tcBorders>
              <w:top w:val="nil"/>
              <w:left w:val="nil"/>
              <w:bottom w:val="nil"/>
              <w:right w:val="nil"/>
            </w:tcBorders>
          </w:tcPr>
          <w:p w14:paraId="6F121FAC" w14:textId="77777777" w:rsidR="00470BE0" w:rsidRDefault="00470BE0"/>
        </w:tc>
        <w:tc>
          <w:tcPr>
            <w:tcW w:w="500" w:type="pct"/>
            <w:tcBorders>
              <w:top w:val="nil"/>
              <w:left w:val="nil"/>
              <w:bottom w:val="nil"/>
            </w:tcBorders>
          </w:tcPr>
          <w:p w14:paraId="25560412" w14:textId="77777777" w:rsidR="00470BE0" w:rsidRDefault="00050870">
            <w:r>
              <w:rPr>
                <w:sz w:val="16"/>
              </w:rPr>
              <w:t>6</w:t>
            </w:r>
            <w:proofErr w:type="gramStart"/>
            <w:r>
              <w:rPr>
                <w:sz w:val="16"/>
              </w:rPr>
              <w:t xml:space="preserve">   [</w:t>
            </w:r>
            <w:proofErr w:type="gramEnd"/>
            <w:r>
              <w:rPr>
                <w:sz w:val="16"/>
              </w:rPr>
              <w:t xml:space="preserve">  ]</w:t>
            </w:r>
          </w:p>
        </w:tc>
      </w:tr>
      <w:tr w:rsidR="00470BE0" w14:paraId="790D4F40" w14:textId="77777777">
        <w:trPr>
          <w:trHeight w:val="300"/>
        </w:trPr>
        <w:tc>
          <w:tcPr>
            <w:tcW w:w="400" w:type="pct"/>
            <w:tcBorders>
              <w:top w:val="nil"/>
              <w:bottom w:val="nil"/>
              <w:right w:val="nil"/>
            </w:tcBorders>
          </w:tcPr>
          <w:p w14:paraId="07381244" w14:textId="77777777" w:rsidR="00470BE0" w:rsidRDefault="00470BE0"/>
        </w:tc>
        <w:tc>
          <w:tcPr>
            <w:tcW w:w="2350" w:type="pct"/>
            <w:gridSpan w:val="2"/>
            <w:tcBorders>
              <w:top w:val="nil"/>
              <w:left w:val="nil"/>
              <w:bottom w:val="nil"/>
              <w:right w:val="nil"/>
            </w:tcBorders>
          </w:tcPr>
          <w:p w14:paraId="0D216CFC" w14:textId="77777777" w:rsidR="00470BE0" w:rsidRDefault="00050870">
            <w:r>
              <w:rPr>
                <w:sz w:val="16"/>
              </w:rPr>
              <w:t>long</w:t>
            </w:r>
          </w:p>
        </w:tc>
        <w:tc>
          <w:tcPr>
            <w:tcW w:w="1750" w:type="pct"/>
            <w:gridSpan w:val="2"/>
            <w:tcBorders>
              <w:top w:val="nil"/>
              <w:left w:val="nil"/>
              <w:bottom w:val="nil"/>
              <w:right w:val="nil"/>
            </w:tcBorders>
          </w:tcPr>
          <w:p w14:paraId="565EAE73" w14:textId="77777777" w:rsidR="00470BE0" w:rsidRDefault="00050870">
            <w:proofErr w:type="spellStart"/>
            <w:r>
              <w:rPr>
                <w:sz w:val="16"/>
              </w:rPr>
              <w:t>Vegalim</w:t>
            </w:r>
            <w:proofErr w:type="spellEnd"/>
          </w:p>
        </w:tc>
        <w:tc>
          <w:tcPr>
            <w:tcW w:w="500" w:type="pct"/>
            <w:tcBorders>
              <w:top w:val="nil"/>
              <w:left w:val="nil"/>
              <w:bottom w:val="nil"/>
            </w:tcBorders>
          </w:tcPr>
          <w:p w14:paraId="095766BE" w14:textId="77777777" w:rsidR="00470BE0" w:rsidRDefault="00050870">
            <w:r>
              <w:rPr>
                <w:sz w:val="16"/>
              </w:rPr>
              <w:t>7</w:t>
            </w:r>
            <w:proofErr w:type="gramStart"/>
            <w:r>
              <w:rPr>
                <w:sz w:val="16"/>
              </w:rPr>
              <w:t xml:space="preserve">   [</w:t>
            </w:r>
            <w:proofErr w:type="gramEnd"/>
            <w:r>
              <w:rPr>
                <w:sz w:val="16"/>
              </w:rPr>
              <w:t xml:space="preserve">  ]</w:t>
            </w:r>
          </w:p>
        </w:tc>
      </w:tr>
      <w:tr w:rsidR="00470BE0" w14:paraId="4283D2CB" w14:textId="77777777">
        <w:trPr>
          <w:trHeight w:val="300"/>
        </w:trPr>
        <w:tc>
          <w:tcPr>
            <w:tcW w:w="400" w:type="pct"/>
            <w:tcBorders>
              <w:top w:val="nil"/>
              <w:bottom w:val="nil"/>
              <w:right w:val="nil"/>
            </w:tcBorders>
          </w:tcPr>
          <w:p w14:paraId="0EA64E5A" w14:textId="77777777" w:rsidR="00470BE0" w:rsidRDefault="00470BE0"/>
        </w:tc>
        <w:tc>
          <w:tcPr>
            <w:tcW w:w="2350" w:type="pct"/>
            <w:gridSpan w:val="2"/>
            <w:tcBorders>
              <w:top w:val="nil"/>
              <w:left w:val="nil"/>
              <w:bottom w:val="nil"/>
              <w:right w:val="nil"/>
            </w:tcBorders>
          </w:tcPr>
          <w:p w14:paraId="1D188F2A" w14:textId="77777777" w:rsidR="00470BE0" w:rsidRDefault="00050870">
            <w:r>
              <w:rPr>
                <w:sz w:val="16"/>
              </w:rPr>
              <w:t>long to very long</w:t>
            </w:r>
          </w:p>
        </w:tc>
        <w:tc>
          <w:tcPr>
            <w:tcW w:w="1750" w:type="pct"/>
            <w:gridSpan w:val="2"/>
            <w:tcBorders>
              <w:top w:val="nil"/>
              <w:left w:val="nil"/>
              <w:bottom w:val="nil"/>
              <w:right w:val="nil"/>
            </w:tcBorders>
          </w:tcPr>
          <w:p w14:paraId="52390823" w14:textId="77777777" w:rsidR="00470BE0" w:rsidRDefault="00470BE0"/>
        </w:tc>
        <w:tc>
          <w:tcPr>
            <w:tcW w:w="500" w:type="pct"/>
            <w:tcBorders>
              <w:top w:val="nil"/>
              <w:left w:val="nil"/>
              <w:bottom w:val="nil"/>
            </w:tcBorders>
          </w:tcPr>
          <w:p w14:paraId="70FA044C" w14:textId="77777777" w:rsidR="00470BE0" w:rsidRDefault="00050870">
            <w:r>
              <w:rPr>
                <w:sz w:val="16"/>
              </w:rPr>
              <w:t>8</w:t>
            </w:r>
            <w:proofErr w:type="gramStart"/>
            <w:r>
              <w:rPr>
                <w:sz w:val="16"/>
              </w:rPr>
              <w:t xml:space="preserve">   [</w:t>
            </w:r>
            <w:proofErr w:type="gramEnd"/>
            <w:r>
              <w:rPr>
                <w:sz w:val="16"/>
              </w:rPr>
              <w:t xml:space="preserve">  ]</w:t>
            </w:r>
          </w:p>
        </w:tc>
      </w:tr>
      <w:tr w:rsidR="00470BE0" w14:paraId="5083FDD6" w14:textId="77777777">
        <w:trPr>
          <w:trHeight w:val="300"/>
        </w:trPr>
        <w:tc>
          <w:tcPr>
            <w:tcW w:w="400" w:type="pct"/>
            <w:tcBorders>
              <w:top w:val="nil"/>
              <w:bottom w:val="nil"/>
              <w:right w:val="nil"/>
            </w:tcBorders>
          </w:tcPr>
          <w:p w14:paraId="563A80E6" w14:textId="77777777" w:rsidR="00470BE0" w:rsidRDefault="00470BE0"/>
        </w:tc>
        <w:tc>
          <w:tcPr>
            <w:tcW w:w="2350" w:type="pct"/>
            <w:gridSpan w:val="2"/>
            <w:tcBorders>
              <w:top w:val="nil"/>
              <w:left w:val="nil"/>
              <w:bottom w:val="nil"/>
              <w:right w:val="nil"/>
            </w:tcBorders>
          </w:tcPr>
          <w:p w14:paraId="1D6FD884" w14:textId="77777777" w:rsidR="00470BE0" w:rsidRDefault="00050870">
            <w:r>
              <w:rPr>
                <w:sz w:val="16"/>
              </w:rPr>
              <w:t>very long</w:t>
            </w:r>
          </w:p>
        </w:tc>
        <w:tc>
          <w:tcPr>
            <w:tcW w:w="1750" w:type="pct"/>
            <w:gridSpan w:val="2"/>
            <w:tcBorders>
              <w:top w:val="nil"/>
              <w:left w:val="nil"/>
              <w:bottom w:val="nil"/>
              <w:right w:val="nil"/>
            </w:tcBorders>
          </w:tcPr>
          <w:p w14:paraId="66D1F513" w14:textId="77777777" w:rsidR="00470BE0" w:rsidRDefault="00050870">
            <w:proofErr w:type="spellStart"/>
            <w:r>
              <w:rPr>
                <w:sz w:val="16"/>
              </w:rPr>
              <w:t>Inkalim</w:t>
            </w:r>
            <w:proofErr w:type="spellEnd"/>
          </w:p>
        </w:tc>
        <w:tc>
          <w:tcPr>
            <w:tcW w:w="500" w:type="pct"/>
            <w:tcBorders>
              <w:top w:val="nil"/>
              <w:left w:val="nil"/>
              <w:bottom w:val="nil"/>
            </w:tcBorders>
          </w:tcPr>
          <w:p w14:paraId="1FB3D1CA" w14:textId="77777777" w:rsidR="00470BE0" w:rsidRDefault="00050870">
            <w:r>
              <w:rPr>
                <w:sz w:val="16"/>
              </w:rPr>
              <w:t>9</w:t>
            </w:r>
            <w:proofErr w:type="gramStart"/>
            <w:r>
              <w:rPr>
                <w:sz w:val="16"/>
              </w:rPr>
              <w:t xml:space="preserve">   [</w:t>
            </w:r>
            <w:proofErr w:type="gramEnd"/>
            <w:r>
              <w:rPr>
                <w:sz w:val="16"/>
              </w:rPr>
              <w:t xml:space="preserve">  ]</w:t>
            </w:r>
          </w:p>
        </w:tc>
      </w:tr>
      <w:tr w:rsidR="00470BE0" w14:paraId="49E75DA1" w14:textId="77777777">
        <w:trPr>
          <w:trHeight w:val="300"/>
        </w:trPr>
        <w:tc>
          <w:tcPr>
            <w:tcW w:w="400" w:type="pct"/>
            <w:tcBorders>
              <w:top w:val="nil"/>
              <w:bottom w:val="basicThinLines" w:sz="4" w:space="0" w:color="auto"/>
              <w:right w:val="nil"/>
            </w:tcBorders>
          </w:tcPr>
          <w:p w14:paraId="72ADD135" w14:textId="77777777" w:rsidR="00470BE0" w:rsidRDefault="00470BE0"/>
        </w:tc>
        <w:tc>
          <w:tcPr>
            <w:tcW w:w="2350" w:type="pct"/>
            <w:gridSpan w:val="2"/>
            <w:tcBorders>
              <w:top w:val="nil"/>
              <w:left w:val="nil"/>
              <w:bottom w:val="basicThinLines" w:sz="4" w:space="0" w:color="auto"/>
              <w:right w:val="nil"/>
            </w:tcBorders>
          </w:tcPr>
          <w:p w14:paraId="113FCFA0" w14:textId="77777777" w:rsidR="00470BE0" w:rsidRDefault="00470BE0"/>
        </w:tc>
        <w:tc>
          <w:tcPr>
            <w:tcW w:w="1750" w:type="pct"/>
            <w:gridSpan w:val="2"/>
            <w:tcBorders>
              <w:top w:val="nil"/>
              <w:left w:val="nil"/>
              <w:bottom w:val="basicThinLines" w:sz="4" w:space="0" w:color="auto"/>
              <w:right w:val="nil"/>
            </w:tcBorders>
          </w:tcPr>
          <w:p w14:paraId="580CD9DB" w14:textId="77777777" w:rsidR="00470BE0" w:rsidRDefault="00470BE0"/>
        </w:tc>
        <w:tc>
          <w:tcPr>
            <w:tcW w:w="500" w:type="pct"/>
            <w:tcBorders>
              <w:top w:val="nil"/>
              <w:left w:val="nil"/>
              <w:bottom w:val="basicThinLines" w:sz="4" w:space="0" w:color="auto"/>
            </w:tcBorders>
          </w:tcPr>
          <w:p w14:paraId="000E9143" w14:textId="77777777" w:rsidR="00470BE0" w:rsidRDefault="00470BE0"/>
        </w:tc>
      </w:tr>
    </w:tbl>
    <w:p w14:paraId="4BFFBC5C" w14:textId="77777777" w:rsidR="00470BE0" w:rsidRDefault="00470BE0">
      <w:pPr>
        <w:jc w:val="left"/>
        <w:sectPr w:rsidR="00470BE0">
          <w:headerReference w:type="even" r:id="rId46"/>
          <w:headerReference w:type="default" r:id="rId47"/>
          <w:footerReference w:type="even" r:id="rId48"/>
          <w:footerReference w:type="default" r:id="rId49"/>
          <w:headerReference w:type="first" r:id="rId50"/>
          <w:footerReference w:type="first" r:id="rId51"/>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470BE0" w14:paraId="780C59DC" w14:textId="77777777">
        <w:trPr>
          <w:trHeight w:val="400"/>
        </w:trPr>
        <w:tc>
          <w:tcPr>
            <w:tcW w:w="3329" w:type="dxa"/>
            <w:gridSpan w:val="2"/>
            <w:vAlign w:val="bottom"/>
          </w:tcPr>
          <w:p w14:paraId="2CE9F8DA" w14:textId="77777777" w:rsidR="00470BE0" w:rsidRDefault="00050870">
            <w:r>
              <w:lastRenderedPageBreak/>
              <w:t>TECHNICAL QUESTIONNAIRE</w:t>
            </w:r>
          </w:p>
        </w:tc>
        <w:tc>
          <w:tcPr>
            <w:tcW w:w="3329" w:type="dxa"/>
            <w:gridSpan w:val="2"/>
            <w:vAlign w:val="bottom"/>
          </w:tcPr>
          <w:p w14:paraId="26FC9E76" w14:textId="77777777" w:rsidR="00470BE0" w:rsidRDefault="00050870">
            <w:r>
              <w:t>Page {x} of {y}</w:t>
            </w:r>
          </w:p>
        </w:tc>
        <w:tc>
          <w:tcPr>
            <w:tcW w:w="3329" w:type="dxa"/>
            <w:gridSpan w:val="2"/>
            <w:shd w:val="clear" w:color="auto" w:fill="DFDFD7"/>
            <w:vAlign w:val="bottom"/>
          </w:tcPr>
          <w:p w14:paraId="4457D17C" w14:textId="77777777" w:rsidR="00470BE0" w:rsidRDefault="00050870">
            <w:r>
              <w:t>Reference Number:</w:t>
            </w:r>
          </w:p>
        </w:tc>
      </w:tr>
      <w:tr w:rsidR="00470BE0" w14:paraId="0C935AF4" w14:textId="77777777">
        <w:trPr>
          <w:trHeight w:val="200"/>
        </w:trPr>
        <w:tc>
          <w:tcPr>
            <w:tcW w:w="3329" w:type="dxa"/>
            <w:gridSpan w:val="2"/>
            <w:tcBorders>
              <w:left w:val="nil"/>
              <w:right w:val="nil"/>
            </w:tcBorders>
            <w:vAlign w:val="bottom"/>
          </w:tcPr>
          <w:p w14:paraId="0CE048A2" w14:textId="77777777" w:rsidR="00470BE0" w:rsidRDefault="00470BE0"/>
        </w:tc>
        <w:tc>
          <w:tcPr>
            <w:tcW w:w="3329" w:type="dxa"/>
            <w:gridSpan w:val="2"/>
            <w:tcBorders>
              <w:left w:val="nil"/>
              <w:right w:val="nil"/>
            </w:tcBorders>
            <w:vAlign w:val="bottom"/>
          </w:tcPr>
          <w:p w14:paraId="134F1E22" w14:textId="77777777" w:rsidR="00470BE0" w:rsidRDefault="00470BE0"/>
        </w:tc>
        <w:tc>
          <w:tcPr>
            <w:tcW w:w="3329" w:type="dxa"/>
            <w:gridSpan w:val="2"/>
            <w:tcBorders>
              <w:left w:val="nil"/>
              <w:right w:val="nil"/>
            </w:tcBorders>
            <w:shd w:val="clear" w:color="auto" w:fill="auto"/>
            <w:vAlign w:val="bottom"/>
          </w:tcPr>
          <w:p w14:paraId="5D43C96E" w14:textId="77777777" w:rsidR="00470BE0" w:rsidRDefault="00470BE0"/>
        </w:tc>
      </w:tr>
      <w:tr w:rsidR="00470BE0" w14:paraId="3D41FBBA" w14:textId="77777777">
        <w:tblPrEx>
          <w:jc w:val="center"/>
        </w:tblPrEx>
        <w:trPr>
          <w:trHeight w:val="200"/>
          <w:tblHeader/>
          <w:jc w:val="center"/>
        </w:trPr>
        <w:tc>
          <w:tcPr>
            <w:tcW w:w="400" w:type="pct"/>
            <w:tcBorders>
              <w:right w:val="nil"/>
            </w:tcBorders>
            <w:shd w:val="clear" w:color="auto" w:fill="DFDFD7"/>
          </w:tcPr>
          <w:p w14:paraId="0C14FBE4" w14:textId="77777777" w:rsidR="00470BE0" w:rsidRDefault="00470BE0"/>
        </w:tc>
        <w:tc>
          <w:tcPr>
            <w:tcW w:w="2350" w:type="pct"/>
            <w:gridSpan w:val="2"/>
            <w:tcBorders>
              <w:left w:val="nil"/>
              <w:right w:val="nil"/>
            </w:tcBorders>
            <w:shd w:val="clear" w:color="auto" w:fill="DFDFD7"/>
          </w:tcPr>
          <w:p w14:paraId="1C10049D" w14:textId="77777777" w:rsidR="00470BE0" w:rsidRDefault="00470BE0"/>
          <w:p w14:paraId="2D8DCA03" w14:textId="77777777" w:rsidR="00470BE0" w:rsidRDefault="00050870">
            <w:r>
              <w:rPr>
                <w:sz w:val="16"/>
              </w:rPr>
              <w:t xml:space="preserve">Characteristics   </w:t>
            </w:r>
          </w:p>
          <w:p w14:paraId="338B99CD" w14:textId="77777777" w:rsidR="00470BE0" w:rsidRDefault="00470BE0"/>
        </w:tc>
        <w:tc>
          <w:tcPr>
            <w:tcW w:w="1750" w:type="pct"/>
            <w:gridSpan w:val="2"/>
            <w:tcBorders>
              <w:left w:val="nil"/>
              <w:right w:val="nil"/>
            </w:tcBorders>
            <w:shd w:val="clear" w:color="auto" w:fill="DFDFD7"/>
          </w:tcPr>
          <w:p w14:paraId="0D98169B" w14:textId="77777777" w:rsidR="00470BE0" w:rsidRDefault="00470BE0"/>
          <w:p w14:paraId="1EA7F694" w14:textId="77777777" w:rsidR="00470BE0" w:rsidRDefault="00050870">
            <w:r>
              <w:rPr>
                <w:sz w:val="16"/>
              </w:rPr>
              <w:t xml:space="preserve">Example Varieties   </w:t>
            </w:r>
          </w:p>
        </w:tc>
        <w:tc>
          <w:tcPr>
            <w:tcW w:w="500" w:type="pct"/>
            <w:tcBorders>
              <w:left w:val="nil"/>
            </w:tcBorders>
            <w:shd w:val="clear" w:color="auto" w:fill="DFDFD7"/>
          </w:tcPr>
          <w:p w14:paraId="2CAB3D12" w14:textId="77777777" w:rsidR="00470BE0" w:rsidRDefault="00470BE0"/>
          <w:p w14:paraId="4052A2F2" w14:textId="77777777" w:rsidR="00470BE0" w:rsidRDefault="00050870">
            <w:r>
              <w:rPr>
                <w:sz w:val="16"/>
              </w:rPr>
              <w:t xml:space="preserve">Note   </w:t>
            </w:r>
          </w:p>
        </w:tc>
      </w:tr>
      <w:tr w:rsidR="00470BE0" w14:paraId="3F21DDE5" w14:textId="77777777">
        <w:trPr>
          <w:trHeight w:val="500"/>
        </w:trPr>
        <w:tc>
          <w:tcPr>
            <w:tcW w:w="400" w:type="pct"/>
            <w:tcBorders>
              <w:bottom w:val="nil"/>
              <w:right w:val="nil"/>
            </w:tcBorders>
          </w:tcPr>
          <w:p w14:paraId="2762D1EF" w14:textId="77777777" w:rsidR="00470BE0" w:rsidRDefault="00050870">
            <w:r>
              <w:rPr>
                <w:b/>
                <w:sz w:val="16"/>
              </w:rPr>
              <w:t>5.4</w:t>
            </w:r>
          </w:p>
          <w:p w14:paraId="151C7C9E" w14:textId="77777777" w:rsidR="00470BE0" w:rsidRDefault="00050870">
            <w:r>
              <w:rPr>
                <w:b/>
                <w:sz w:val="16"/>
              </w:rPr>
              <w:t>(14)</w:t>
            </w:r>
          </w:p>
        </w:tc>
        <w:tc>
          <w:tcPr>
            <w:tcW w:w="2350" w:type="pct"/>
            <w:gridSpan w:val="2"/>
            <w:tcBorders>
              <w:left w:val="nil"/>
              <w:bottom w:val="nil"/>
              <w:right w:val="nil"/>
            </w:tcBorders>
          </w:tcPr>
          <w:p w14:paraId="00E5751F" w14:textId="77777777" w:rsidR="00470BE0" w:rsidRDefault="00050870">
            <w:pPr>
              <w:spacing w:beforeAutospacing="1" w:afterAutospacing="1"/>
              <w:divId w:val="1"/>
              <w:rPr>
                <w:b/>
                <w:sz w:val="16"/>
              </w:rPr>
            </w:pPr>
            <w:r>
              <w:rPr>
                <w:b/>
                <w:sz w:val="16"/>
              </w:rPr>
              <w:t>Stem: diameter at ground level</w:t>
            </w:r>
          </w:p>
        </w:tc>
        <w:tc>
          <w:tcPr>
            <w:tcW w:w="1750" w:type="pct"/>
            <w:gridSpan w:val="2"/>
            <w:tcBorders>
              <w:left w:val="nil"/>
              <w:bottom w:val="nil"/>
              <w:right w:val="nil"/>
            </w:tcBorders>
          </w:tcPr>
          <w:p w14:paraId="7DCAD0D1" w14:textId="77777777" w:rsidR="00470BE0" w:rsidRDefault="00470BE0"/>
        </w:tc>
        <w:tc>
          <w:tcPr>
            <w:tcW w:w="500" w:type="pct"/>
            <w:tcBorders>
              <w:left w:val="nil"/>
              <w:bottom w:val="nil"/>
            </w:tcBorders>
          </w:tcPr>
          <w:p w14:paraId="68B9E8B9" w14:textId="77777777" w:rsidR="00470BE0" w:rsidRDefault="00470BE0"/>
        </w:tc>
      </w:tr>
      <w:tr w:rsidR="00470BE0" w14:paraId="59EC3D4D" w14:textId="77777777">
        <w:trPr>
          <w:trHeight w:val="300"/>
        </w:trPr>
        <w:tc>
          <w:tcPr>
            <w:tcW w:w="400" w:type="pct"/>
            <w:tcBorders>
              <w:top w:val="nil"/>
              <w:bottom w:val="nil"/>
              <w:right w:val="nil"/>
            </w:tcBorders>
          </w:tcPr>
          <w:p w14:paraId="114A681F" w14:textId="77777777" w:rsidR="00470BE0" w:rsidRDefault="00470BE0"/>
        </w:tc>
        <w:tc>
          <w:tcPr>
            <w:tcW w:w="2350" w:type="pct"/>
            <w:gridSpan w:val="2"/>
            <w:tcBorders>
              <w:top w:val="nil"/>
              <w:left w:val="nil"/>
              <w:bottom w:val="nil"/>
              <w:right w:val="nil"/>
            </w:tcBorders>
          </w:tcPr>
          <w:p w14:paraId="6E891D23" w14:textId="77777777" w:rsidR="00470BE0" w:rsidRDefault="00050870">
            <w:r>
              <w:rPr>
                <w:sz w:val="16"/>
              </w:rPr>
              <w:t>very small</w:t>
            </w:r>
          </w:p>
        </w:tc>
        <w:tc>
          <w:tcPr>
            <w:tcW w:w="1750" w:type="pct"/>
            <w:gridSpan w:val="2"/>
            <w:tcBorders>
              <w:top w:val="nil"/>
              <w:left w:val="nil"/>
              <w:bottom w:val="nil"/>
              <w:right w:val="nil"/>
            </w:tcBorders>
          </w:tcPr>
          <w:p w14:paraId="1D2FCA8B" w14:textId="77777777" w:rsidR="00470BE0" w:rsidRDefault="00470BE0"/>
        </w:tc>
        <w:tc>
          <w:tcPr>
            <w:tcW w:w="500" w:type="pct"/>
            <w:tcBorders>
              <w:top w:val="nil"/>
              <w:left w:val="nil"/>
              <w:bottom w:val="nil"/>
            </w:tcBorders>
          </w:tcPr>
          <w:p w14:paraId="4D79EFAA" w14:textId="77777777" w:rsidR="00470BE0" w:rsidRDefault="00050870">
            <w:r>
              <w:rPr>
                <w:sz w:val="16"/>
              </w:rPr>
              <w:t>1</w:t>
            </w:r>
            <w:proofErr w:type="gramStart"/>
            <w:r>
              <w:rPr>
                <w:sz w:val="16"/>
              </w:rPr>
              <w:t xml:space="preserve">   [</w:t>
            </w:r>
            <w:proofErr w:type="gramEnd"/>
            <w:r>
              <w:rPr>
                <w:sz w:val="16"/>
              </w:rPr>
              <w:t xml:space="preserve">  ]</w:t>
            </w:r>
          </w:p>
        </w:tc>
      </w:tr>
      <w:tr w:rsidR="00470BE0" w14:paraId="4F5B3D73" w14:textId="77777777">
        <w:trPr>
          <w:trHeight w:val="300"/>
        </w:trPr>
        <w:tc>
          <w:tcPr>
            <w:tcW w:w="400" w:type="pct"/>
            <w:tcBorders>
              <w:top w:val="nil"/>
              <w:bottom w:val="nil"/>
              <w:right w:val="nil"/>
            </w:tcBorders>
          </w:tcPr>
          <w:p w14:paraId="56F88611" w14:textId="77777777" w:rsidR="00470BE0" w:rsidRDefault="00470BE0"/>
        </w:tc>
        <w:tc>
          <w:tcPr>
            <w:tcW w:w="2350" w:type="pct"/>
            <w:gridSpan w:val="2"/>
            <w:tcBorders>
              <w:top w:val="nil"/>
              <w:left w:val="nil"/>
              <w:bottom w:val="nil"/>
              <w:right w:val="nil"/>
            </w:tcBorders>
          </w:tcPr>
          <w:p w14:paraId="173C24E0" w14:textId="77777777" w:rsidR="00470BE0" w:rsidRDefault="00050870">
            <w:r>
              <w:rPr>
                <w:sz w:val="16"/>
              </w:rPr>
              <w:t>very small to small</w:t>
            </w:r>
          </w:p>
        </w:tc>
        <w:tc>
          <w:tcPr>
            <w:tcW w:w="1750" w:type="pct"/>
            <w:gridSpan w:val="2"/>
            <w:tcBorders>
              <w:top w:val="nil"/>
              <w:left w:val="nil"/>
              <w:bottom w:val="nil"/>
              <w:right w:val="nil"/>
            </w:tcBorders>
          </w:tcPr>
          <w:p w14:paraId="795F7206" w14:textId="77777777" w:rsidR="00470BE0" w:rsidRDefault="00470BE0"/>
        </w:tc>
        <w:tc>
          <w:tcPr>
            <w:tcW w:w="500" w:type="pct"/>
            <w:tcBorders>
              <w:top w:val="nil"/>
              <w:left w:val="nil"/>
              <w:bottom w:val="nil"/>
            </w:tcBorders>
          </w:tcPr>
          <w:p w14:paraId="5DA6496A" w14:textId="77777777" w:rsidR="00470BE0" w:rsidRDefault="00050870">
            <w:r>
              <w:rPr>
                <w:sz w:val="16"/>
              </w:rPr>
              <w:t>2</w:t>
            </w:r>
            <w:proofErr w:type="gramStart"/>
            <w:r>
              <w:rPr>
                <w:sz w:val="16"/>
              </w:rPr>
              <w:t xml:space="preserve">   [</w:t>
            </w:r>
            <w:proofErr w:type="gramEnd"/>
            <w:r>
              <w:rPr>
                <w:sz w:val="16"/>
              </w:rPr>
              <w:t xml:space="preserve">  ]</w:t>
            </w:r>
          </w:p>
        </w:tc>
      </w:tr>
      <w:tr w:rsidR="00470BE0" w14:paraId="15D3A328" w14:textId="77777777">
        <w:trPr>
          <w:trHeight w:val="300"/>
        </w:trPr>
        <w:tc>
          <w:tcPr>
            <w:tcW w:w="400" w:type="pct"/>
            <w:tcBorders>
              <w:top w:val="nil"/>
              <w:bottom w:val="nil"/>
              <w:right w:val="nil"/>
            </w:tcBorders>
          </w:tcPr>
          <w:p w14:paraId="7A514BBA" w14:textId="77777777" w:rsidR="00470BE0" w:rsidRDefault="00470BE0"/>
        </w:tc>
        <w:tc>
          <w:tcPr>
            <w:tcW w:w="2350" w:type="pct"/>
            <w:gridSpan w:val="2"/>
            <w:tcBorders>
              <w:top w:val="nil"/>
              <w:left w:val="nil"/>
              <w:bottom w:val="nil"/>
              <w:right w:val="nil"/>
            </w:tcBorders>
          </w:tcPr>
          <w:p w14:paraId="1BD30E71" w14:textId="77777777" w:rsidR="00470BE0" w:rsidRDefault="00050870">
            <w:r>
              <w:rPr>
                <w:sz w:val="16"/>
              </w:rPr>
              <w:t>small</w:t>
            </w:r>
          </w:p>
        </w:tc>
        <w:tc>
          <w:tcPr>
            <w:tcW w:w="1750" w:type="pct"/>
            <w:gridSpan w:val="2"/>
            <w:tcBorders>
              <w:top w:val="nil"/>
              <w:left w:val="nil"/>
              <w:bottom w:val="nil"/>
              <w:right w:val="nil"/>
            </w:tcBorders>
          </w:tcPr>
          <w:p w14:paraId="0ADDBFE0" w14:textId="77777777" w:rsidR="00470BE0" w:rsidRDefault="00050870">
            <w:proofErr w:type="spellStart"/>
            <w:r>
              <w:rPr>
                <w:sz w:val="16"/>
              </w:rPr>
              <w:t>Primaverde</w:t>
            </w:r>
            <w:proofErr w:type="spellEnd"/>
          </w:p>
        </w:tc>
        <w:tc>
          <w:tcPr>
            <w:tcW w:w="500" w:type="pct"/>
            <w:tcBorders>
              <w:top w:val="nil"/>
              <w:left w:val="nil"/>
              <w:bottom w:val="nil"/>
            </w:tcBorders>
          </w:tcPr>
          <w:p w14:paraId="7816980A" w14:textId="77777777" w:rsidR="00470BE0" w:rsidRDefault="00050870">
            <w:r>
              <w:rPr>
                <w:sz w:val="16"/>
              </w:rPr>
              <w:t>3</w:t>
            </w:r>
            <w:proofErr w:type="gramStart"/>
            <w:r>
              <w:rPr>
                <w:sz w:val="16"/>
              </w:rPr>
              <w:t xml:space="preserve">   [</w:t>
            </w:r>
            <w:proofErr w:type="gramEnd"/>
            <w:r>
              <w:rPr>
                <w:sz w:val="16"/>
              </w:rPr>
              <w:t xml:space="preserve">  ]</w:t>
            </w:r>
          </w:p>
        </w:tc>
      </w:tr>
      <w:tr w:rsidR="00470BE0" w14:paraId="2BBFD719" w14:textId="77777777">
        <w:trPr>
          <w:trHeight w:val="300"/>
        </w:trPr>
        <w:tc>
          <w:tcPr>
            <w:tcW w:w="400" w:type="pct"/>
            <w:tcBorders>
              <w:top w:val="nil"/>
              <w:bottom w:val="nil"/>
              <w:right w:val="nil"/>
            </w:tcBorders>
          </w:tcPr>
          <w:p w14:paraId="7327022E" w14:textId="77777777" w:rsidR="00470BE0" w:rsidRDefault="00470BE0"/>
        </w:tc>
        <w:tc>
          <w:tcPr>
            <w:tcW w:w="2350" w:type="pct"/>
            <w:gridSpan w:val="2"/>
            <w:tcBorders>
              <w:top w:val="nil"/>
              <w:left w:val="nil"/>
              <w:bottom w:val="nil"/>
              <w:right w:val="nil"/>
            </w:tcBorders>
          </w:tcPr>
          <w:p w14:paraId="3A8B97F2" w14:textId="77777777" w:rsidR="00470BE0" w:rsidRDefault="00050870">
            <w:r>
              <w:rPr>
                <w:sz w:val="16"/>
              </w:rPr>
              <w:t>small to medium</w:t>
            </w:r>
          </w:p>
        </w:tc>
        <w:tc>
          <w:tcPr>
            <w:tcW w:w="1750" w:type="pct"/>
            <w:gridSpan w:val="2"/>
            <w:tcBorders>
              <w:top w:val="nil"/>
              <w:left w:val="nil"/>
              <w:bottom w:val="nil"/>
              <w:right w:val="nil"/>
            </w:tcBorders>
          </w:tcPr>
          <w:p w14:paraId="1850F4DC" w14:textId="77777777" w:rsidR="00470BE0" w:rsidRDefault="00470BE0"/>
        </w:tc>
        <w:tc>
          <w:tcPr>
            <w:tcW w:w="500" w:type="pct"/>
            <w:tcBorders>
              <w:top w:val="nil"/>
              <w:left w:val="nil"/>
              <w:bottom w:val="nil"/>
            </w:tcBorders>
          </w:tcPr>
          <w:p w14:paraId="74CE5C82" w14:textId="77777777" w:rsidR="00470BE0" w:rsidRDefault="00050870">
            <w:r>
              <w:rPr>
                <w:sz w:val="16"/>
              </w:rPr>
              <w:t>4</w:t>
            </w:r>
            <w:proofErr w:type="gramStart"/>
            <w:r>
              <w:rPr>
                <w:sz w:val="16"/>
              </w:rPr>
              <w:t xml:space="preserve">   [</w:t>
            </w:r>
            <w:proofErr w:type="gramEnd"/>
            <w:r>
              <w:rPr>
                <w:sz w:val="16"/>
              </w:rPr>
              <w:t xml:space="preserve">  ]</w:t>
            </w:r>
          </w:p>
        </w:tc>
      </w:tr>
      <w:tr w:rsidR="00470BE0" w14:paraId="6649DB9A" w14:textId="77777777">
        <w:trPr>
          <w:trHeight w:val="300"/>
        </w:trPr>
        <w:tc>
          <w:tcPr>
            <w:tcW w:w="400" w:type="pct"/>
            <w:tcBorders>
              <w:top w:val="nil"/>
              <w:bottom w:val="nil"/>
              <w:right w:val="nil"/>
            </w:tcBorders>
          </w:tcPr>
          <w:p w14:paraId="79AB94E6" w14:textId="77777777" w:rsidR="00470BE0" w:rsidRDefault="00470BE0"/>
        </w:tc>
        <w:tc>
          <w:tcPr>
            <w:tcW w:w="2350" w:type="pct"/>
            <w:gridSpan w:val="2"/>
            <w:tcBorders>
              <w:top w:val="nil"/>
              <w:left w:val="nil"/>
              <w:bottom w:val="nil"/>
              <w:right w:val="nil"/>
            </w:tcBorders>
          </w:tcPr>
          <w:p w14:paraId="467C2BF2" w14:textId="77777777" w:rsidR="00470BE0" w:rsidRDefault="00050870">
            <w:r>
              <w:rPr>
                <w:sz w:val="16"/>
              </w:rPr>
              <w:t>medium</w:t>
            </w:r>
          </w:p>
        </w:tc>
        <w:tc>
          <w:tcPr>
            <w:tcW w:w="1750" w:type="pct"/>
            <w:gridSpan w:val="2"/>
            <w:tcBorders>
              <w:top w:val="nil"/>
              <w:left w:val="nil"/>
              <w:bottom w:val="nil"/>
              <w:right w:val="nil"/>
            </w:tcBorders>
          </w:tcPr>
          <w:p w14:paraId="24AECE70" w14:textId="77777777" w:rsidR="00470BE0" w:rsidRDefault="00050870">
            <w:proofErr w:type="spellStart"/>
            <w:r>
              <w:rPr>
                <w:sz w:val="16"/>
              </w:rPr>
              <w:t>Gijnlim</w:t>
            </w:r>
            <w:proofErr w:type="spellEnd"/>
          </w:p>
        </w:tc>
        <w:tc>
          <w:tcPr>
            <w:tcW w:w="500" w:type="pct"/>
            <w:tcBorders>
              <w:top w:val="nil"/>
              <w:left w:val="nil"/>
              <w:bottom w:val="nil"/>
            </w:tcBorders>
          </w:tcPr>
          <w:p w14:paraId="61326B43" w14:textId="77777777" w:rsidR="00470BE0" w:rsidRDefault="00050870">
            <w:r>
              <w:rPr>
                <w:sz w:val="16"/>
              </w:rPr>
              <w:t>5</w:t>
            </w:r>
            <w:proofErr w:type="gramStart"/>
            <w:r>
              <w:rPr>
                <w:sz w:val="16"/>
              </w:rPr>
              <w:t xml:space="preserve">   [</w:t>
            </w:r>
            <w:proofErr w:type="gramEnd"/>
            <w:r>
              <w:rPr>
                <w:sz w:val="16"/>
              </w:rPr>
              <w:t xml:space="preserve">  ]</w:t>
            </w:r>
          </w:p>
        </w:tc>
      </w:tr>
      <w:tr w:rsidR="00470BE0" w14:paraId="4478A217" w14:textId="77777777">
        <w:trPr>
          <w:trHeight w:val="300"/>
        </w:trPr>
        <w:tc>
          <w:tcPr>
            <w:tcW w:w="400" w:type="pct"/>
            <w:tcBorders>
              <w:top w:val="nil"/>
              <w:bottom w:val="nil"/>
              <w:right w:val="nil"/>
            </w:tcBorders>
          </w:tcPr>
          <w:p w14:paraId="3A7AA339" w14:textId="77777777" w:rsidR="00470BE0" w:rsidRDefault="00470BE0"/>
        </w:tc>
        <w:tc>
          <w:tcPr>
            <w:tcW w:w="2350" w:type="pct"/>
            <w:gridSpan w:val="2"/>
            <w:tcBorders>
              <w:top w:val="nil"/>
              <w:left w:val="nil"/>
              <w:bottom w:val="nil"/>
              <w:right w:val="nil"/>
            </w:tcBorders>
          </w:tcPr>
          <w:p w14:paraId="0DD49A5A" w14:textId="77777777" w:rsidR="00470BE0" w:rsidRDefault="00050870">
            <w:r>
              <w:rPr>
                <w:sz w:val="16"/>
              </w:rPr>
              <w:t>medium to large</w:t>
            </w:r>
          </w:p>
        </w:tc>
        <w:tc>
          <w:tcPr>
            <w:tcW w:w="1750" w:type="pct"/>
            <w:gridSpan w:val="2"/>
            <w:tcBorders>
              <w:top w:val="nil"/>
              <w:left w:val="nil"/>
              <w:bottom w:val="nil"/>
              <w:right w:val="nil"/>
            </w:tcBorders>
          </w:tcPr>
          <w:p w14:paraId="30321D9A" w14:textId="77777777" w:rsidR="00470BE0" w:rsidRDefault="00470BE0"/>
        </w:tc>
        <w:tc>
          <w:tcPr>
            <w:tcW w:w="500" w:type="pct"/>
            <w:tcBorders>
              <w:top w:val="nil"/>
              <w:left w:val="nil"/>
              <w:bottom w:val="nil"/>
            </w:tcBorders>
          </w:tcPr>
          <w:p w14:paraId="0DA66B8C" w14:textId="77777777" w:rsidR="00470BE0" w:rsidRDefault="00050870">
            <w:r>
              <w:rPr>
                <w:sz w:val="16"/>
              </w:rPr>
              <w:t>6</w:t>
            </w:r>
            <w:proofErr w:type="gramStart"/>
            <w:r>
              <w:rPr>
                <w:sz w:val="16"/>
              </w:rPr>
              <w:t xml:space="preserve">   [</w:t>
            </w:r>
            <w:proofErr w:type="gramEnd"/>
            <w:r>
              <w:rPr>
                <w:sz w:val="16"/>
              </w:rPr>
              <w:t xml:space="preserve">  ]</w:t>
            </w:r>
          </w:p>
        </w:tc>
      </w:tr>
      <w:tr w:rsidR="00470BE0" w14:paraId="05DC5AB6" w14:textId="77777777">
        <w:trPr>
          <w:trHeight w:val="300"/>
        </w:trPr>
        <w:tc>
          <w:tcPr>
            <w:tcW w:w="400" w:type="pct"/>
            <w:tcBorders>
              <w:top w:val="nil"/>
              <w:bottom w:val="nil"/>
              <w:right w:val="nil"/>
            </w:tcBorders>
          </w:tcPr>
          <w:p w14:paraId="62EF2A17" w14:textId="77777777" w:rsidR="00470BE0" w:rsidRDefault="00470BE0"/>
        </w:tc>
        <w:tc>
          <w:tcPr>
            <w:tcW w:w="2350" w:type="pct"/>
            <w:gridSpan w:val="2"/>
            <w:tcBorders>
              <w:top w:val="nil"/>
              <w:left w:val="nil"/>
              <w:bottom w:val="nil"/>
              <w:right w:val="nil"/>
            </w:tcBorders>
          </w:tcPr>
          <w:p w14:paraId="0C2E971D" w14:textId="77777777" w:rsidR="00470BE0" w:rsidRDefault="00050870">
            <w:r>
              <w:rPr>
                <w:sz w:val="16"/>
              </w:rPr>
              <w:t>large</w:t>
            </w:r>
          </w:p>
        </w:tc>
        <w:tc>
          <w:tcPr>
            <w:tcW w:w="1750" w:type="pct"/>
            <w:gridSpan w:val="2"/>
            <w:tcBorders>
              <w:top w:val="nil"/>
              <w:left w:val="nil"/>
              <w:bottom w:val="nil"/>
              <w:right w:val="nil"/>
            </w:tcBorders>
          </w:tcPr>
          <w:p w14:paraId="7267F672" w14:textId="77777777" w:rsidR="00470BE0" w:rsidRDefault="00050870">
            <w:proofErr w:type="spellStart"/>
            <w:r>
              <w:rPr>
                <w:sz w:val="16"/>
              </w:rPr>
              <w:t>Darbella</w:t>
            </w:r>
            <w:proofErr w:type="spellEnd"/>
            <w:r>
              <w:rPr>
                <w:sz w:val="16"/>
              </w:rPr>
              <w:t xml:space="preserve">, </w:t>
            </w:r>
            <w:proofErr w:type="spellStart"/>
            <w:r>
              <w:rPr>
                <w:sz w:val="16"/>
              </w:rPr>
              <w:t>Grolim</w:t>
            </w:r>
            <w:proofErr w:type="spellEnd"/>
          </w:p>
        </w:tc>
        <w:tc>
          <w:tcPr>
            <w:tcW w:w="500" w:type="pct"/>
            <w:tcBorders>
              <w:top w:val="nil"/>
              <w:left w:val="nil"/>
              <w:bottom w:val="nil"/>
            </w:tcBorders>
          </w:tcPr>
          <w:p w14:paraId="19665520" w14:textId="77777777" w:rsidR="00470BE0" w:rsidRDefault="00050870">
            <w:r>
              <w:rPr>
                <w:sz w:val="16"/>
              </w:rPr>
              <w:t>7</w:t>
            </w:r>
            <w:proofErr w:type="gramStart"/>
            <w:r>
              <w:rPr>
                <w:sz w:val="16"/>
              </w:rPr>
              <w:t xml:space="preserve">   [</w:t>
            </w:r>
            <w:proofErr w:type="gramEnd"/>
            <w:r>
              <w:rPr>
                <w:sz w:val="16"/>
              </w:rPr>
              <w:t xml:space="preserve">  ]</w:t>
            </w:r>
          </w:p>
        </w:tc>
      </w:tr>
      <w:tr w:rsidR="00470BE0" w14:paraId="1E239DB4" w14:textId="77777777">
        <w:trPr>
          <w:trHeight w:val="300"/>
        </w:trPr>
        <w:tc>
          <w:tcPr>
            <w:tcW w:w="400" w:type="pct"/>
            <w:tcBorders>
              <w:top w:val="nil"/>
              <w:bottom w:val="nil"/>
              <w:right w:val="nil"/>
            </w:tcBorders>
          </w:tcPr>
          <w:p w14:paraId="7190A06D" w14:textId="77777777" w:rsidR="00470BE0" w:rsidRDefault="00470BE0"/>
        </w:tc>
        <w:tc>
          <w:tcPr>
            <w:tcW w:w="2350" w:type="pct"/>
            <w:gridSpan w:val="2"/>
            <w:tcBorders>
              <w:top w:val="nil"/>
              <w:left w:val="nil"/>
              <w:bottom w:val="nil"/>
              <w:right w:val="nil"/>
            </w:tcBorders>
          </w:tcPr>
          <w:p w14:paraId="54676B29" w14:textId="77777777" w:rsidR="00470BE0" w:rsidRDefault="00050870">
            <w:r>
              <w:rPr>
                <w:sz w:val="16"/>
              </w:rPr>
              <w:t>large to very large</w:t>
            </w:r>
          </w:p>
        </w:tc>
        <w:tc>
          <w:tcPr>
            <w:tcW w:w="1750" w:type="pct"/>
            <w:gridSpan w:val="2"/>
            <w:tcBorders>
              <w:top w:val="nil"/>
              <w:left w:val="nil"/>
              <w:bottom w:val="nil"/>
              <w:right w:val="nil"/>
            </w:tcBorders>
          </w:tcPr>
          <w:p w14:paraId="1E86DD96" w14:textId="77777777" w:rsidR="00470BE0" w:rsidRDefault="00470BE0"/>
        </w:tc>
        <w:tc>
          <w:tcPr>
            <w:tcW w:w="500" w:type="pct"/>
            <w:tcBorders>
              <w:top w:val="nil"/>
              <w:left w:val="nil"/>
              <w:bottom w:val="nil"/>
            </w:tcBorders>
          </w:tcPr>
          <w:p w14:paraId="36EF873A" w14:textId="77777777" w:rsidR="00470BE0" w:rsidRDefault="00050870">
            <w:r>
              <w:rPr>
                <w:sz w:val="16"/>
              </w:rPr>
              <w:t>8</w:t>
            </w:r>
            <w:proofErr w:type="gramStart"/>
            <w:r>
              <w:rPr>
                <w:sz w:val="16"/>
              </w:rPr>
              <w:t xml:space="preserve">   [</w:t>
            </w:r>
            <w:proofErr w:type="gramEnd"/>
            <w:r>
              <w:rPr>
                <w:sz w:val="16"/>
              </w:rPr>
              <w:t xml:space="preserve">  ]</w:t>
            </w:r>
          </w:p>
        </w:tc>
      </w:tr>
      <w:tr w:rsidR="00470BE0" w14:paraId="5D4E07FB" w14:textId="77777777">
        <w:trPr>
          <w:trHeight w:val="300"/>
        </w:trPr>
        <w:tc>
          <w:tcPr>
            <w:tcW w:w="400" w:type="pct"/>
            <w:tcBorders>
              <w:top w:val="nil"/>
              <w:bottom w:val="nil"/>
              <w:right w:val="nil"/>
            </w:tcBorders>
          </w:tcPr>
          <w:p w14:paraId="5765CFDE" w14:textId="77777777" w:rsidR="00470BE0" w:rsidRDefault="00470BE0"/>
        </w:tc>
        <w:tc>
          <w:tcPr>
            <w:tcW w:w="2350" w:type="pct"/>
            <w:gridSpan w:val="2"/>
            <w:tcBorders>
              <w:top w:val="nil"/>
              <w:left w:val="nil"/>
              <w:bottom w:val="nil"/>
              <w:right w:val="nil"/>
            </w:tcBorders>
          </w:tcPr>
          <w:p w14:paraId="77E44A71" w14:textId="77777777" w:rsidR="00470BE0" w:rsidRDefault="00050870">
            <w:r>
              <w:rPr>
                <w:sz w:val="16"/>
              </w:rPr>
              <w:t>very large</w:t>
            </w:r>
          </w:p>
        </w:tc>
        <w:tc>
          <w:tcPr>
            <w:tcW w:w="1750" w:type="pct"/>
            <w:gridSpan w:val="2"/>
            <w:tcBorders>
              <w:top w:val="nil"/>
              <w:left w:val="nil"/>
              <w:bottom w:val="nil"/>
              <w:right w:val="nil"/>
            </w:tcBorders>
          </w:tcPr>
          <w:p w14:paraId="0C08C63E" w14:textId="77777777" w:rsidR="00470BE0" w:rsidRDefault="00470BE0"/>
        </w:tc>
        <w:tc>
          <w:tcPr>
            <w:tcW w:w="500" w:type="pct"/>
            <w:tcBorders>
              <w:top w:val="nil"/>
              <w:left w:val="nil"/>
              <w:bottom w:val="nil"/>
            </w:tcBorders>
          </w:tcPr>
          <w:p w14:paraId="47A9EF4C" w14:textId="77777777" w:rsidR="00470BE0" w:rsidRDefault="00050870">
            <w:r>
              <w:rPr>
                <w:sz w:val="16"/>
              </w:rPr>
              <w:t>9</w:t>
            </w:r>
            <w:proofErr w:type="gramStart"/>
            <w:r>
              <w:rPr>
                <w:sz w:val="16"/>
              </w:rPr>
              <w:t xml:space="preserve">   [</w:t>
            </w:r>
            <w:proofErr w:type="gramEnd"/>
            <w:r>
              <w:rPr>
                <w:sz w:val="16"/>
              </w:rPr>
              <w:t xml:space="preserve">  ]</w:t>
            </w:r>
          </w:p>
        </w:tc>
      </w:tr>
      <w:tr w:rsidR="00470BE0" w14:paraId="11664207" w14:textId="77777777">
        <w:trPr>
          <w:trHeight w:val="500"/>
        </w:trPr>
        <w:tc>
          <w:tcPr>
            <w:tcW w:w="400" w:type="pct"/>
            <w:tcBorders>
              <w:top w:val="nil"/>
              <w:bottom w:val="nil"/>
              <w:right w:val="nil"/>
            </w:tcBorders>
          </w:tcPr>
          <w:p w14:paraId="15950C11" w14:textId="77777777" w:rsidR="00470BE0" w:rsidRDefault="00050870">
            <w:r>
              <w:rPr>
                <w:b/>
                <w:sz w:val="16"/>
              </w:rPr>
              <w:t>5.5</w:t>
            </w:r>
          </w:p>
          <w:p w14:paraId="11FCA086" w14:textId="77777777" w:rsidR="00470BE0" w:rsidRDefault="00050870">
            <w:r>
              <w:rPr>
                <w:b/>
                <w:sz w:val="16"/>
              </w:rPr>
              <w:t>(15)</w:t>
            </w:r>
          </w:p>
        </w:tc>
        <w:tc>
          <w:tcPr>
            <w:tcW w:w="2350" w:type="pct"/>
            <w:gridSpan w:val="2"/>
            <w:tcBorders>
              <w:top w:val="nil"/>
              <w:left w:val="nil"/>
              <w:bottom w:val="nil"/>
              <w:right w:val="nil"/>
            </w:tcBorders>
          </w:tcPr>
          <w:p w14:paraId="23A6FEF0" w14:textId="77777777" w:rsidR="00470BE0" w:rsidRDefault="00050870">
            <w:pPr>
              <w:spacing w:beforeAutospacing="1" w:afterAutospacing="1"/>
              <w:divId w:val="1"/>
              <w:rPr>
                <w:b/>
                <w:sz w:val="16"/>
              </w:rPr>
            </w:pPr>
            <w:r>
              <w:rPr>
                <w:b/>
                <w:sz w:val="16"/>
              </w:rPr>
              <w:t>Type of flowering</w:t>
            </w:r>
          </w:p>
        </w:tc>
        <w:tc>
          <w:tcPr>
            <w:tcW w:w="1750" w:type="pct"/>
            <w:gridSpan w:val="2"/>
            <w:tcBorders>
              <w:top w:val="nil"/>
              <w:left w:val="nil"/>
              <w:bottom w:val="nil"/>
              <w:right w:val="nil"/>
            </w:tcBorders>
          </w:tcPr>
          <w:p w14:paraId="588EF0E3" w14:textId="77777777" w:rsidR="00470BE0" w:rsidRDefault="00470BE0"/>
        </w:tc>
        <w:tc>
          <w:tcPr>
            <w:tcW w:w="500" w:type="pct"/>
            <w:tcBorders>
              <w:top w:val="nil"/>
              <w:left w:val="nil"/>
              <w:bottom w:val="nil"/>
            </w:tcBorders>
          </w:tcPr>
          <w:p w14:paraId="7EBC1B0A" w14:textId="77777777" w:rsidR="00470BE0" w:rsidRDefault="00470BE0"/>
        </w:tc>
      </w:tr>
      <w:tr w:rsidR="00470BE0" w14:paraId="2A1D681F" w14:textId="77777777">
        <w:trPr>
          <w:trHeight w:val="300"/>
        </w:trPr>
        <w:tc>
          <w:tcPr>
            <w:tcW w:w="400" w:type="pct"/>
            <w:tcBorders>
              <w:top w:val="nil"/>
              <w:bottom w:val="nil"/>
              <w:right w:val="nil"/>
            </w:tcBorders>
          </w:tcPr>
          <w:p w14:paraId="1AFFAF88" w14:textId="77777777" w:rsidR="00470BE0" w:rsidRDefault="00470BE0"/>
        </w:tc>
        <w:tc>
          <w:tcPr>
            <w:tcW w:w="2350" w:type="pct"/>
            <w:gridSpan w:val="2"/>
            <w:tcBorders>
              <w:top w:val="nil"/>
              <w:left w:val="nil"/>
              <w:bottom w:val="nil"/>
              <w:right w:val="nil"/>
            </w:tcBorders>
          </w:tcPr>
          <w:p w14:paraId="5DFDB598" w14:textId="77777777" w:rsidR="00470BE0" w:rsidRDefault="00050870">
            <w:r>
              <w:rPr>
                <w:sz w:val="16"/>
              </w:rPr>
              <w:t>only plants with male flowers without style rudiments</w:t>
            </w:r>
          </w:p>
        </w:tc>
        <w:tc>
          <w:tcPr>
            <w:tcW w:w="1750" w:type="pct"/>
            <w:gridSpan w:val="2"/>
            <w:tcBorders>
              <w:top w:val="nil"/>
              <w:left w:val="nil"/>
              <w:bottom w:val="nil"/>
              <w:right w:val="nil"/>
            </w:tcBorders>
          </w:tcPr>
          <w:p w14:paraId="692C631B" w14:textId="77777777" w:rsidR="00470BE0" w:rsidRDefault="00050870">
            <w:r>
              <w:rPr>
                <w:sz w:val="16"/>
              </w:rPr>
              <w:t>Cumulus</w:t>
            </w:r>
          </w:p>
        </w:tc>
        <w:tc>
          <w:tcPr>
            <w:tcW w:w="500" w:type="pct"/>
            <w:tcBorders>
              <w:top w:val="nil"/>
              <w:left w:val="nil"/>
              <w:bottom w:val="nil"/>
            </w:tcBorders>
          </w:tcPr>
          <w:p w14:paraId="66E2E94F" w14:textId="77777777" w:rsidR="00470BE0" w:rsidRDefault="00050870">
            <w:r>
              <w:rPr>
                <w:sz w:val="16"/>
              </w:rPr>
              <w:t>1</w:t>
            </w:r>
            <w:proofErr w:type="gramStart"/>
            <w:r>
              <w:rPr>
                <w:sz w:val="16"/>
              </w:rPr>
              <w:t xml:space="preserve">   [</w:t>
            </w:r>
            <w:proofErr w:type="gramEnd"/>
            <w:r>
              <w:rPr>
                <w:sz w:val="16"/>
              </w:rPr>
              <w:t xml:space="preserve">  ]</w:t>
            </w:r>
          </w:p>
        </w:tc>
      </w:tr>
      <w:tr w:rsidR="00470BE0" w14:paraId="36324E90" w14:textId="77777777">
        <w:trPr>
          <w:trHeight w:val="300"/>
        </w:trPr>
        <w:tc>
          <w:tcPr>
            <w:tcW w:w="400" w:type="pct"/>
            <w:tcBorders>
              <w:top w:val="nil"/>
              <w:bottom w:val="nil"/>
              <w:right w:val="nil"/>
            </w:tcBorders>
          </w:tcPr>
          <w:p w14:paraId="453040BB" w14:textId="77777777" w:rsidR="00470BE0" w:rsidRDefault="00470BE0"/>
        </w:tc>
        <w:tc>
          <w:tcPr>
            <w:tcW w:w="2350" w:type="pct"/>
            <w:gridSpan w:val="2"/>
            <w:tcBorders>
              <w:top w:val="nil"/>
              <w:left w:val="nil"/>
              <w:bottom w:val="nil"/>
              <w:right w:val="nil"/>
            </w:tcBorders>
          </w:tcPr>
          <w:p w14:paraId="67302D1C" w14:textId="77777777" w:rsidR="00470BE0" w:rsidRDefault="00050870">
            <w:r>
              <w:rPr>
                <w:sz w:val="16"/>
              </w:rPr>
              <w:t>plants with male flowers and plants with female flowers</w:t>
            </w:r>
          </w:p>
        </w:tc>
        <w:tc>
          <w:tcPr>
            <w:tcW w:w="1750" w:type="pct"/>
            <w:gridSpan w:val="2"/>
            <w:tcBorders>
              <w:top w:val="nil"/>
              <w:left w:val="nil"/>
              <w:bottom w:val="nil"/>
              <w:right w:val="nil"/>
            </w:tcBorders>
          </w:tcPr>
          <w:p w14:paraId="3E3F6995" w14:textId="77777777" w:rsidR="00470BE0" w:rsidRDefault="00050870">
            <w:r>
              <w:rPr>
                <w:sz w:val="16"/>
              </w:rPr>
              <w:t>Argenteuil</w:t>
            </w:r>
          </w:p>
        </w:tc>
        <w:tc>
          <w:tcPr>
            <w:tcW w:w="500" w:type="pct"/>
            <w:tcBorders>
              <w:top w:val="nil"/>
              <w:left w:val="nil"/>
              <w:bottom w:val="nil"/>
            </w:tcBorders>
          </w:tcPr>
          <w:p w14:paraId="21C24DE0" w14:textId="77777777" w:rsidR="00470BE0" w:rsidRDefault="00050870">
            <w:r>
              <w:rPr>
                <w:sz w:val="16"/>
              </w:rPr>
              <w:t>2</w:t>
            </w:r>
            <w:proofErr w:type="gramStart"/>
            <w:r>
              <w:rPr>
                <w:sz w:val="16"/>
              </w:rPr>
              <w:t xml:space="preserve">   [</w:t>
            </w:r>
            <w:proofErr w:type="gramEnd"/>
            <w:r>
              <w:rPr>
                <w:sz w:val="16"/>
              </w:rPr>
              <w:t xml:space="preserve">  ]</w:t>
            </w:r>
          </w:p>
        </w:tc>
      </w:tr>
      <w:tr w:rsidR="00470BE0" w14:paraId="648E77D4" w14:textId="77777777">
        <w:trPr>
          <w:trHeight w:val="300"/>
        </w:trPr>
        <w:tc>
          <w:tcPr>
            <w:tcW w:w="400" w:type="pct"/>
            <w:tcBorders>
              <w:top w:val="nil"/>
              <w:bottom w:val="nil"/>
              <w:right w:val="nil"/>
            </w:tcBorders>
          </w:tcPr>
          <w:p w14:paraId="42FCA907" w14:textId="77777777" w:rsidR="00470BE0" w:rsidRDefault="00470BE0"/>
        </w:tc>
        <w:tc>
          <w:tcPr>
            <w:tcW w:w="2350" w:type="pct"/>
            <w:gridSpan w:val="2"/>
            <w:tcBorders>
              <w:top w:val="nil"/>
              <w:left w:val="nil"/>
              <w:bottom w:val="nil"/>
              <w:right w:val="nil"/>
            </w:tcBorders>
          </w:tcPr>
          <w:p w14:paraId="71ED4CA7" w14:textId="77777777" w:rsidR="00470BE0" w:rsidRDefault="00050870">
            <w:r>
              <w:rPr>
                <w:sz w:val="16"/>
              </w:rPr>
              <w:t>plants with male flowers with style rudiments</w:t>
            </w:r>
          </w:p>
        </w:tc>
        <w:tc>
          <w:tcPr>
            <w:tcW w:w="1750" w:type="pct"/>
            <w:gridSpan w:val="2"/>
            <w:tcBorders>
              <w:top w:val="nil"/>
              <w:left w:val="nil"/>
              <w:bottom w:val="nil"/>
              <w:right w:val="nil"/>
            </w:tcBorders>
          </w:tcPr>
          <w:p w14:paraId="37A29E13" w14:textId="77777777" w:rsidR="00470BE0" w:rsidRDefault="00050870">
            <w:proofErr w:type="spellStart"/>
            <w:r>
              <w:rPr>
                <w:sz w:val="16"/>
              </w:rPr>
              <w:t>Backlim</w:t>
            </w:r>
            <w:proofErr w:type="spellEnd"/>
            <w:r>
              <w:rPr>
                <w:sz w:val="16"/>
              </w:rPr>
              <w:t xml:space="preserve">, </w:t>
            </w:r>
            <w:proofErr w:type="spellStart"/>
            <w:r>
              <w:rPr>
                <w:sz w:val="16"/>
              </w:rPr>
              <w:t>Gijnlim</w:t>
            </w:r>
            <w:proofErr w:type="spellEnd"/>
          </w:p>
        </w:tc>
        <w:tc>
          <w:tcPr>
            <w:tcW w:w="500" w:type="pct"/>
            <w:tcBorders>
              <w:top w:val="nil"/>
              <w:left w:val="nil"/>
              <w:bottom w:val="nil"/>
            </w:tcBorders>
          </w:tcPr>
          <w:p w14:paraId="74971F08" w14:textId="77777777" w:rsidR="00470BE0" w:rsidRDefault="00050870">
            <w:r>
              <w:rPr>
                <w:sz w:val="16"/>
              </w:rPr>
              <w:t>3</w:t>
            </w:r>
            <w:proofErr w:type="gramStart"/>
            <w:r>
              <w:rPr>
                <w:sz w:val="16"/>
              </w:rPr>
              <w:t xml:space="preserve">   [</w:t>
            </w:r>
            <w:proofErr w:type="gramEnd"/>
            <w:r>
              <w:rPr>
                <w:sz w:val="16"/>
              </w:rPr>
              <w:t xml:space="preserve">  ]</w:t>
            </w:r>
          </w:p>
        </w:tc>
      </w:tr>
      <w:tr w:rsidR="00470BE0" w14:paraId="05758E84" w14:textId="77777777">
        <w:trPr>
          <w:trHeight w:val="300"/>
        </w:trPr>
        <w:tc>
          <w:tcPr>
            <w:tcW w:w="400" w:type="pct"/>
            <w:tcBorders>
              <w:top w:val="nil"/>
              <w:bottom w:val="nil"/>
              <w:right w:val="nil"/>
            </w:tcBorders>
          </w:tcPr>
          <w:p w14:paraId="4897FF05" w14:textId="77777777" w:rsidR="00470BE0" w:rsidRDefault="00470BE0"/>
        </w:tc>
        <w:tc>
          <w:tcPr>
            <w:tcW w:w="2350" w:type="pct"/>
            <w:gridSpan w:val="2"/>
            <w:tcBorders>
              <w:top w:val="nil"/>
              <w:left w:val="nil"/>
              <w:bottom w:val="nil"/>
              <w:right w:val="nil"/>
            </w:tcBorders>
          </w:tcPr>
          <w:p w14:paraId="0A1F3817" w14:textId="77777777" w:rsidR="00470BE0" w:rsidRDefault="00050870">
            <w:r>
              <w:rPr>
                <w:sz w:val="16"/>
              </w:rPr>
              <w:t>only plants with female flowers</w:t>
            </w:r>
          </w:p>
        </w:tc>
        <w:tc>
          <w:tcPr>
            <w:tcW w:w="1750" w:type="pct"/>
            <w:gridSpan w:val="2"/>
            <w:tcBorders>
              <w:top w:val="nil"/>
              <w:left w:val="nil"/>
              <w:bottom w:val="nil"/>
              <w:right w:val="nil"/>
            </w:tcBorders>
          </w:tcPr>
          <w:p w14:paraId="6AB77297" w14:textId="77777777" w:rsidR="00470BE0" w:rsidRDefault="00050870">
            <w:r>
              <w:rPr>
                <w:sz w:val="16"/>
              </w:rPr>
              <w:t>L324</w:t>
            </w:r>
          </w:p>
        </w:tc>
        <w:tc>
          <w:tcPr>
            <w:tcW w:w="500" w:type="pct"/>
            <w:tcBorders>
              <w:top w:val="nil"/>
              <w:left w:val="nil"/>
              <w:bottom w:val="nil"/>
            </w:tcBorders>
          </w:tcPr>
          <w:p w14:paraId="1AB3F974" w14:textId="77777777" w:rsidR="00470BE0" w:rsidRDefault="00050870">
            <w:r>
              <w:rPr>
                <w:sz w:val="16"/>
              </w:rPr>
              <w:t>4</w:t>
            </w:r>
            <w:proofErr w:type="gramStart"/>
            <w:r>
              <w:rPr>
                <w:sz w:val="16"/>
              </w:rPr>
              <w:t xml:space="preserve">   [</w:t>
            </w:r>
            <w:proofErr w:type="gramEnd"/>
            <w:r>
              <w:rPr>
                <w:sz w:val="16"/>
              </w:rPr>
              <w:t xml:space="preserve">  ]</w:t>
            </w:r>
          </w:p>
        </w:tc>
      </w:tr>
      <w:tr w:rsidR="00470BE0" w14:paraId="4722E86A" w14:textId="77777777">
        <w:trPr>
          <w:trHeight w:val="300"/>
        </w:trPr>
        <w:tc>
          <w:tcPr>
            <w:tcW w:w="400" w:type="pct"/>
            <w:tcBorders>
              <w:top w:val="nil"/>
              <w:bottom w:val="basicThinLines" w:sz="4" w:space="0" w:color="auto"/>
              <w:right w:val="nil"/>
            </w:tcBorders>
          </w:tcPr>
          <w:p w14:paraId="09E91A59" w14:textId="77777777" w:rsidR="00470BE0" w:rsidRDefault="00470BE0"/>
        </w:tc>
        <w:tc>
          <w:tcPr>
            <w:tcW w:w="2350" w:type="pct"/>
            <w:gridSpan w:val="2"/>
            <w:tcBorders>
              <w:top w:val="nil"/>
              <w:left w:val="nil"/>
              <w:bottom w:val="basicThinLines" w:sz="4" w:space="0" w:color="auto"/>
              <w:right w:val="nil"/>
            </w:tcBorders>
          </w:tcPr>
          <w:p w14:paraId="4EA48B3E" w14:textId="77777777" w:rsidR="00470BE0" w:rsidRDefault="00470BE0"/>
        </w:tc>
        <w:tc>
          <w:tcPr>
            <w:tcW w:w="1750" w:type="pct"/>
            <w:gridSpan w:val="2"/>
            <w:tcBorders>
              <w:top w:val="nil"/>
              <w:left w:val="nil"/>
              <w:bottom w:val="basicThinLines" w:sz="4" w:space="0" w:color="auto"/>
              <w:right w:val="nil"/>
            </w:tcBorders>
          </w:tcPr>
          <w:p w14:paraId="197EAB3C" w14:textId="77777777" w:rsidR="00470BE0" w:rsidRDefault="00470BE0"/>
        </w:tc>
        <w:tc>
          <w:tcPr>
            <w:tcW w:w="500" w:type="pct"/>
            <w:tcBorders>
              <w:top w:val="nil"/>
              <w:left w:val="nil"/>
              <w:bottom w:val="basicThinLines" w:sz="4" w:space="0" w:color="auto"/>
            </w:tcBorders>
          </w:tcPr>
          <w:p w14:paraId="2B7BCAE1" w14:textId="77777777" w:rsidR="00470BE0" w:rsidRDefault="00470BE0"/>
        </w:tc>
      </w:tr>
    </w:tbl>
    <w:p w14:paraId="213AF9B6" w14:textId="77777777" w:rsidR="00470BE0" w:rsidRDefault="0005087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470BE0" w14:paraId="62AE13D4" w14:textId="77777777">
        <w:trPr>
          <w:gridAfter w:val="1"/>
          <w:wAfter w:w="15" w:type="dxa"/>
          <w:trHeight w:val="400"/>
        </w:trPr>
        <w:tc>
          <w:tcPr>
            <w:tcW w:w="3329" w:type="dxa"/>
            <w:gridSpan w:val="2"/>
            <w:vAlign w:val="bottom"/>
          </w:tcPr>
          <w:p w14:paraId="6E8A6E5E" w14:textId="77777777" w:rsidR="00470BE0" w:rsidRDefault="00050870">
            <w:r>
              <w:lastRenderedPageBreak/>
              <w:t>TECHNICAL QUESTIONNAIRE</w:t>
            </w:r>
          </w:p>
        </w:tc>
        <w:tc>
          <w:tcPr>
            <w:tcW w:w="3329" w:type="dxa"/>
            <w:gridSpan w:val="2"/>
            <w:vAlign w:val="bottom"/>
          </w:tcPr>
          <w:p w14:paraId="4FB8EF47" w14:textId="77777777" w:rsidR="00470BE0" w:rsidRDefault="00050870">
            <w:r>
              <w:t>Page {x} of {y}</w:t>
            </w:r>
          </w:p>
        </w:tc>
        <w:tc>
          <w:tcPr>
            <w:tcW w:w="3329" w:type="dxa"/>
            <w:gridSpan w:val="2"/>
            <w:shd w:val="clear" w:color="auto" w:fill="DFDFD7"/>
            <w:vAlign w:val="bottom"/>
          </w:tcPr>
          <w:p w14:paraId="04C05CA0" w14:textId="77777777" w:rsidR="00470BE0" w:rsidRDefault="00050870">
            <w:r>
              <w:t>Reference Number:</w:t>
            </w:r>
          </w:p>
        </w:tc>
      </w:tr>
      <w:tr w:rsidR="00470BE0" w14:paraId="4A257F35" w14:textId="77777777">
        <w:tc>
          <w:tcPr>
            <w:tcW w:w="9986" w:type="dxa"/>
            <w:gridSpan w:val="7"/>
            <w:tcBorders>
              <w:top w:val="nil"/>
              <w:left w:val="nil"/>
              <w:bottom w:val="nil"/>
              <w:right w:val="nil"/>
            </w:tcBorders>
          </w:tcPr>
          <w:p w14:paraId="4B3BA493" w14:textId="77777777" w:rsidR="00470BE0" w:rsidRDefault="00470BE0"/>
        </w:tc>
      </w:tr>
      <w:tr w:rsidR="00470BE0" w14:paraId="1BBBAFD8" w14:textId="77777777">
        <w:tc>
          <w:tcPr>
            <w:tcW w:w="9986" w:type="dxa"/>
            <w:gridSpan w:val="7"/>
          </w:tcPr>
          <w:p w14:paraId="1B8DEBFF" w14:textId="77777777" w:rsidR="00470BE0" w:rsidRDefault="00470BE0">
            <w:pPr>
              <w:spacing w:before="20"/>
            </w:pPr>
          </w:p>
          <w:p w14:paraId="2EA36403" w14:textId="77777777" w:rsidR="00470BE0" w:rsidRDefault="00050870">
            <w:r>
              <w:rPr>
                <w:sz w:val="18"/>
              </w:rPr>
              <w:t>6.  Similar varieties and differences from these varieties</w:t>
            </w:r>
          </w:p>
          <w:p w14:paraId="4D40A0C7" w14:textId="77777777" w:rsidR="00470BE0" w:rsidRDefault="00470BE0">
            <w:pPr>
              <w:spacing w:before="20"/>
            </w:pPr>
          </w:p>
          <w:p w14:paraId="4364DC64" w14:textId="77777777" w:rsidR="00470BE0" w:rsidRDefault="00050870">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0F67C9F7" w14:textId="77777777" w:rsidR="00470BE0" w:rsidRDefault="00470BE0">
            <w:pPr>
              <w:spacing w:before="20"/>
            </w:pPr>
          </w:p>
        </w:tc>
      </w:tr>
      <w:tr w:rsidR="00470BE0" w14:paraId="1F7CFE83"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0A55C445" w14:textId="77777777" w:rsidR="00470BE0" w:rsidRDefault="00050870">
            <w:pPr>
              <w:jc w:val="center"/>
              <w:divId w:val="1"/>
            </w:pPr>
            <w:r>
              <w:rPr>
                <w:sz w:val="18"/>
              </w:rPr>
              <w:t>Denomination(s) of variety(</w:t>
            </w:r>
            <w:proofErr w:type="spellStart"/>
            <w:r>
              <w:rPr>
                <w:sz w:val="18"/>
              </w:rPr>
              <w:t>ies</w:t>
            </w:r>
            <w:proofErr w:type="spellEnd"/>
            <w:r>
              <w:rPr>
                <w:sz w:val="18"/>
              </w:rPr>
              <w:t xml:space="preserve">) </w:t>
            </w:r>
            <w:proofErr w:type="gramStart"/>
            <w:r>
              <w:rPr>
                <w:sz w:val="18"/>
              </w:rPr>
              <w:t>similar to</w:t>
            </w:r>
            <w:proofErr w:type="gramEnd"/>
            <w:r>
              <w:rPr>
                <w:sz w:val="18"/>
              </w:rPr>
              <w:t xml:space="preserve"> your candidate variety</w:t>
            </w:r>
          </w:p>
        </w:tc>
        <w:tc>
          <w:tcPr>
            <w:tcW w:w="2496" w:type="dxa"/>
            <w:gridSpan w:val="2"/>
            <w:shd w:val="clear" w:color="auto" w:fill="DFDFD7"/>
          </w:tcPr>
          <w:p w14:paraId="17573388" w14:textId="77777777" w:rsidR="00470BE0" w:rsidRDefault="00050870">
            <w:pPr>
              <w:jc w:val="center"/>
              <w:divId w:val="1"/>
            </w:pPr>
            <w:r>
              <w:rPr>
                <w:sz w:val="18"/>
              </w:rPr>
              <w:t>Characteristic(s) in which your candidate variety differs from the similar variety(</w:t>
            </w:r>
            <w:proofErr w:type="spellStart"/>
            <w:r>
              <w:rPr>
                <w:sz w:val="18"/>
              </w:rPr>
              <w:t>ies</w:t>
            </w:r>
            <w:proofErr w:type="spellEnd"/>
            <w:r>
              <w:rPr>
                <w:sz w:val="18"/>
              </w:rPr>
              <w:t>)</w:t>
            </w:r>
          </w:p>
        </w:tc>
        <w:tc>
          <w:tcPr>
            <w:tcW w:w="2496" w:type="dxa"/>
            <w:gridSpan w:val="2"/>
            <w:shd w:val="clear" w:color="auto" w:fill="DFDFD7"/>
          </w:tcPr>
          <w:p w14:paraId="07609F2F" w14:textId="77777777" w:rsidR="00470BE0" w:rsidRDefault="00050870">
            <w:pPr>
              <w:jc w:val="center"/>
              <w:divId w:val="1"/>
            </w:pPr>
            <w:r>
              <w:rPr>
                <w:sz w:val="18"/>
              </w:rPr>
              <w:t xml:space="preserve">Describe the expression of the characteristic(s) for the </w:t>
            </w:r>
            <w:r>
              <w:rPr>
                <w:b/>
                <w:sz w:val="18"/>
              </w:rPr>
              <w:t>similar</w:t>
            </w:r>
            <w:r>
              <w:rPr>
                <w:sz w:val="18"/>
              </w:rPr>
              <w:t xml:space="preserve"> variety(</w:t>
            </w:r>
            <w:proofErr w:type="spellStart"/>
            <w:r>
              <w:rPr>
                <w:sz w:val="18"/>
              </w:rPr>
              <w:t>ies</w:t>
            </w:r>
            <w:proofErr w:type="spellEnd"/>
            <w:r>
              <w:rPr>
                <w:sz w:val="18"/>
              </w:rPr>
              <w:t>)</w:t>
            </w:r>
          </w:p>
        </w:tc>
        <w:tc>
          <w:tcPr>
            <w:tcW w:w="2496" w:type="dxa"/>
            <w:shd w:val="clear" w:color="auto" w:fill="DFDFD7"/>
          </w:tcPr>
          <w:p w14:paraId="20C77916" w14:textId="77777777" w:rsidR="00470BE0" w:rsidRDefault="00050870">
            <w:pPr>
              <w:jc w:val="center"/>
              <w:divId w:val="1"/>
            </w:pPr>
            <w:r>
              <w:rPr>
                <w:sz w:val="18"/>
              </w:rPr>
              <w:t xml:space="preserve">Describe the expression of the characteristic(s) for </w:t>
            </w:r>
            <w:r>
              <w:rPr>
                <w:b/>
                <w:sz w:val="18"/>
              </w:rPr>
              <w:t>your</w:t>
            </w:r>
            <w:r>
              <w:rPr>
                <w:sz w:val="18"/>
              </w:rPr>
              <w:t xml:space="preserve"> candidate variety</w:t>
            </w:r>
          </w:p>
        </w:tc>
      </w:tr>
      <w:tr w:rsidR="00470BE0" w14:paraId="4EA96DA3"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193C9FF0" w14:textId="77777777" w:rsidR="00470BE0" w:rsidRDefault="00050870">
            <w:pPr>
              <w:jc w:val="center"/>
              <w:divId w:val="1"/>
            </w:pPr>
            <w:r>
              <w:rPr>
                <w:i/>
                <w:sz w:val="18"/>
              </w:rPr>
              <w:t>Example</w:t>
            </w:r>
          </w:p>
        </w:tc>
        <w:tc>
          <w:tcPr>
            <w:tcW w:w="2496" w:type="dxa"/>
            <w:gridSpan w:val="2"/>
            <w:shd w:val="clear" w:color="auto" w:fill="DFDFD7"/>
          </w:tcPr>
          <w:p w14:paraId="45D08471" w14:textId="77777777" w:rsidR="00470BE0" w:rsidRDefault="00050870">
            <w:pPr>
              <w:jc w:val="center"/>
              <w:divId w:val="1"/>
            </w:pPr>
            <w:r>
              <w:rPr>
                <w:i/>
                <w:sz w:val="18"/>
              </w:rPr>
              <w:t>Stem: length</w:t>
            </w:r>
          </w:p>
        </w:tc>
        <w:tc>
          <w:tcPr>
            <w:tcW w:w="2496" w:type="dxa"/>
            <w:gridSpan w:val="2"/>
            <w:shd w:val="clear" w:color="auto" w:fill="DFDFD7"/>
          </w:tcPr>
          <w:p w14:paraId="6B75BD1D" w14:textId="77777777" w:rsidR="00470BE0" w:rsidRDefault="00050870">
            <w:pPr>
              <w:jc w:val="center"/>
              <w:divId w:val="1"/>
            </w:pPr>
            <w:r>
              <w:rPr>
                <w:i/>
                <w:sz w:val="18"/>
              </w:rPr>
              <w:t>long</w:t>
            </w:r>
          </w:p>
        </w:tc>
        <w:tc>
          <w:tcPr>
            <w:tcW w:w="2496" w:type="dxa"/>
            <w:shd w:val="clear" w:color="auto" w:fill="DFDFD7"/>
          </w:tcPr>
          <w:p w14:paraId="1EE4E81D" w14:textId="77777777" w:rsidR="00470BE0" w:rsidRDefault="00050870">
            <w:pPr>
              <w:jc w:val="center"/>
              <w:divId w:val="1"/>
            </w:pPr>
            <w:r>
              <w:rPr>
                <w:i/>
                <w:sz w:val="18"/>
              </w:rPr>
              <w:t>short</w:t>
            </w:r>
          </w:p>
        </w:tc>
      </w:tr>
      <w:tr w:rsidR="00470BE0" w14:paraId="2B1C30D6" w14:textId="77777777">
        <w:tc>
          <w:tcPr>
            <w:tcW w:w="9986" w:type="dxa"/>
            <w:gridSpan w:val="7"/>
          </w:tcPr>
          <w:p w14:paraId="54DFDC88" w14:textId="77777777" w:rsidR="00470BE0" w:rsidRDefault="00470BE0">
            <w:pPr>
              <w:spacing w:before="600"/>
            </w:pPr>
          </w:p>
        </w:tc>
      </w:tr>
      <w:tr w:rsidR="00470BE0" w14:paraId="1E1ED259" w14:textId="77777777">
        <w:tc>
          <w:tcPr>
            <w:tcW w:w="9986" w:type="dxa"/>
            <w:gridSpan w:val="7"/>
          </w:tcPr>
          <w:p w14:paraId="738A5D01" w14:textId="77777777" w:rsidR="00470BE0" w:rsidRDefault="00470BE0">
            <w:pPr>
              <w:spacing w:before="600"/>
            </w:pPr>
          </w:p>
        </w:tc>
      </w:tr>
      <w:tr w:rsidR="00470BE0" w14:paraId="65E9413B" w14:textId="77777777">
        <w:tc>
          <w:tcPr>
            <w:tcW w:w="9986" w:type="dxa"/>
            <w:gridSpan w:val="7"/>
          </w:tcPr>
          <w:p w14:paraId="1F7851DD" w14:textId="77777777" w:rsidR="00470BE0" w:rsidRDefault="00470BE0">
            <w:pPr>
              <w:spacing w:before="600"/>
            </w:pPr>
          </w:p>
        </w:tc>
      </w:tr>
      <w:tr w:rsidR="00470BE0" w14:paraId="089CC414" w14:textId="77777777">
        <w:tc>
          <w:tcPr>
            <w:tcW w:w="9986" w:type="dxa"/>
            <w:gridSpan w:val="7"/>
          </w:tcPr>
          <w:p w14:paraId="40786C3F" w14:textId="77777777" w:rsidR="00470BE0" w:rsidRDefault="00470BE0">
            <w:pPr>
              <w:spacing w:before="20"/>
            </w:pPr>
          </w:p>
          <w:p w14:paraId="66DD715E" w14:textId="77777777" w:rsidR="00470BE0" w:rsidRDefault="00050870">
            <w:r>
              <w:rPr>
                <w:sz w:val="18"/>
              </w:rPr>
              <w:t xml:space="preserve">          Comments</w:t>
            </w:r>
          </w:p>
          <w:p w14:paraId="58532419" w14:textId="77777777" w:rsidR="00470BE0" w:rsidRDefault="00470BE0">
            <w:pPr>
              <w:spacing w:before="2000"/>
            </w:pPr>
          </w:p>
        </w:tc>
      </w:tr>
    </w:tbl>
    <w:p w14:paraId="011AE373" w14:textId="77777777" w:rsidR="00470BE0" w:rsidRDefault="00470BE0">
      <w:pPr>
        <w:sectPr w:rsidR="00470BE0">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3"/>
        <w:gridCol w:w="3318"/>
        <w:gridCol w:w="3320"/>
        <w:gridCol w:w="15"/>
      </w:tblGrid>
      <w:tr w:rsidR="00470BE0" w14:paraId="3EF9A99C" w14:textId="77777777">
        <w:trPr>
          <w:gridAfter w:val="1"/>
          <w:wAfter w:w="15" w:type="dxa"/>
          <w:trHeight w:val="400"/>
        </w:trPr>
        <w:tc>
          <w:tcPr>
            <w:tcW w:w="3329" w:type="dxa"/>
            <w:vAlign w:val="bottom"/>
          </w:tcPr>
          <w:p w14:paraId="7F945E62" w14:textId="77777777" w:rsidR="00470BE0" w:rsidRDefault="00050870">
            <w:r>
              <w:lastRenderedPageBreak/>
              <w:t>TECHNICAL QUESTIONNAIRE</w:t>
            </w:r>
          </w:p>
        </w:tc>
        <w:tc>
          <w:tcPr>
            <w:tcW w:w="3329" w:type="dxa"/>
            <w:vAlign w:val="bottom"/>
          </w:tcPr>
          <w:p w14:paraId="79F5CADD" w14:textId="77777777" w:rsidR="00470BE0" w:rsidRDefault="00050870">
            <w:r>
              <w:t>Page {x} of {y}</w:t>
            </w:r>
          </w:p>
        </w:tc>
        <w:tc>
          <w:tcPr>
            <w:tcW w:w="3329" w:type="dxa"/>
            <w:shd w:val="clear" w:color="auto" w:fill="DFDFD7"/>
            <w:vAlign w:val="bottom"/>
          </w:tcPr>
          <w:p w14:paraId="65747000" w14:textId="77777777" w:rsidR="00470BE0" w:rsidRDefault="00050870">
            <w:r>
              <w:t>Reference Number:</w:t>
            </w:r>
          </w:p>
        </w:tc>
      </w:tr>
      <w:tr w:rsidR="00470BE0" w14:paraId="318DE353" w14:textId="77777777">
        <w:tc>
          <w:tcPr>
            <w:tcW w:w="9986" w:type="dxa"/>
            <w:gridSpan w:val="4"/>
            <w:tcBorders>
              <w:top w:val="nil"/>
              <w:left w:val="nil"/>
              <w:bottom w:val="nil"/>
              <w:right w:val="nil"/>
            </w:tcBorders>
          </w:tcPr>
          <w:p w14:paraId="0AEC97F2" w14:textId="77777777" w:rsidR="00470BE0" w:rsidRDefault="00470BE0"/>
        </w:tc>
      </w:tr>
      <w:tr w:rsidR="00470BE0" w14:paraId="43A35352" w14:textId="77777777">
        <w:tc>
          <w:tcPr>
            <w:tcW w:w="9986" w:type="dxa"/>
            <w:gridSpan w:val="4"/>
          </w:tcPr>
          <w:p w14:paraId="2B56BAC6" w14:textId="77777777" w:rsidR="00470BE0" w:rsidRDefault="00470BE0">
            <w:pPr>
              <w:spacing w:before="20"/>
            </w:pPr>
          </w:p>
          <w:p w14:paraId="39480CAE" w14:textId="77777777" w:rsidR="00470BE0" w:rsidRDefault="00050870">
            <w:r>
              <w:rPr>
                <w:sz w:val="18"/>
              </w:rPr>
              <w:t>#7. Additional information which may help in the examination of the variety</w:t>
            </w:r>
          </w:p>
          <w:p w14:paraId="1C1B4562" w14:textId="77777777" w:rsidR="00470BE0" w:rsidRDefault="00470BE0">
            <w:pPr>
              <w:spacing w:before="20"/>
            </w:pPr>
          </w:p>
          <w:p w14:paraId="5D416FBB" w14:textId="77777777" w:rsidR="00470BE0" w:rsidRDefault="00050870">
            <w:r>
              <w:rPr>
                <w:sz w:val="18"/>
              </w:rPr>
              <w:t>7.1 In addition to the information provided in sections 5 and 6, are there any additional characteristics which may help to distinguish the variety?</w:t>
            </w:r>
          </w:p>
          <w:p w14:paraId="32683C71" w14:textId="77777777" w:rsidR="00470BE0" w:rsidRDefault="00470BE0">
            <w:pPr>
              <w:spacing w:before="20"/>
            </w:pPr>
          </w:p>
          <w:p w14:paraId="63E376EB" w14:textId="77777777" w:rsidR="00470BE0" w:rsidRDefault="00050870">
            <w:r>
              <w:rPr>
                <w:sz w:val="18"/>
              </w:rPr>
              <w:t xml:space="preserve">                        Yes          </w:t>
            </w:r>
            <w:proofErr w:type="gramStart"/>
            <w:r>
              <w:rPr>
                <w:sz w:val="18"/>
              </w:rPr>
              <w:t xml:space="preserve">   [</w:t>
            </w:r>
            <w:proofErr w:type="gramEnd"/>
            <w:r>
              <w:rPr>
                <w:sz w:val="18"/>
              </w:rPr>
              <w:t xml:space="preserve"> ]                  No [ ]</w:t>
            </w:r>
          </w:p>
          <w:p w14:paraId="2855F43B" w14:textId="77777777" w:rsidR="00470BE0" w:rsidRDefault="00470BE0">
            <w:pPr>
              <w:spacing w:before="20"/>
            </w:pPr>
          </w:p>
          <w:p w14:paraId="048753A1" w14:textId="77777777" w:rsidR="00470BE0" w:rsidRDefault="00050870">
            <w:r>
              <w:rPr>
                <w:sz w:val="18"/>
              </w:rPr>
              <w:t xml:space="preserve">                        (If yes, please provide details)</w:t>
            </w:r>
          </w:p>
          <w:p w14:paraId="569FF2F2" w14:textId="77777777" w:rsidR="00470BE0" w:rsidRDefault="00470BE0">
            <w:pPr>
              <w:spacing w:before="20"/>
            </w:pPr>
          </w:p>
          <w:p w14:paraId="5138153D" w14:textId="77777777" w:rsidR="00470BE0" w:rsidRDefault="00050870">
            <w:r>
              <w:rPr>
                <w:sz w:val="18"/>
              </w:rPr>
              <w:t>7.2 Are there any special conditions for growing the variety or conducting the examination?</w:t>
            </w:r>
          </w:p>
          <w:p w14:paraId="6F93B181" w14:textId="77777777" w:rsidR="00470BE0" w:rsidRDefault="00470BE0">
            <w:pPr>
              <w:spacing w:before="20"/>
            </w:pPr>
          </w:p>
          <w:p w14:paraId="100D94BB" w14:textId="77777777" w:rsidR="00470BE0" w:rsidRDefault="00050870">
            <w:r>
              <w:rPr>
                <w:sz w:val="18"/>
              </w:rPr>
              <w:t xml:space="preserve">                        Yes          </w:t>
            </w:r>
            <w:proofErr w:type="gramStart"/>
            <w:r>
              <w:rPr>
                <w:sz w:val="18"/>
              </w:rPr>
              <w:t xml:space="preserve">   [</w:t>
            </w:r>
            <w:proofErr w:type="gramEnd"/>
            <w:r>
              <w:rPr>
                <w:sz w:val="18"/>
              </w:rPr>
              <w:t xml:space="preserve"> ]                  No [ ]</w:t>
            </w:r>
          </w:p>
          <w:p w14:paraId="740F8EF1" w14:textId="77777777" w:rsidR="00470BE0" w:rsidRDefault="00470BE0">
            <w:pPr>
              <w:spacing w:before="20"/>
            </w:pPr>
          </w:p>
          <w:p w14:paraId="13EB988F" w14:textId="77777777" w:rsidR="00470BE0" w:rsidRDefault="00050870">
            <w:r>
              <w:rPr>
                <w:sz w:val="18"/>
              </w:rPr>
              <w:t xml:space="preserve">                        (If yes, please provide details)</w:t>
            </w:r>
          </w:p>
          <w:p w14:paraId="504853BB" w14:textId="77777777" w:rsidR="00470BE0" w:rsidRDefault="00470BE0">
            <w:pPr>
              <w:spacing w:before="20"/>
            </w:pPr>
          </w:p>
          <w:p w14:paraId="01C1061A" w14:textId="77777777" w:rsidR="00470BE0" w:rsidRDefault="00050870">
            <w:r>
              <w:rPr>
                <w:sz w:val="18"/>
              </w:rPr>
              <w:t>7.3 Other information</w:t>
            </w:r>
          </w:p>
          <w:p w14:paraId="7EF4930A" w14:textId="77777777" w:rsidR="00470BE0" w:rsidRDefault="00470BE0">
            <w:pPr>
              <w:spacing w:before="20"/>
            </w:pPr>
          </w:p>
          <w:p w14:paraId="000206B4" w14:textId="77777777" w:rsidR="009627B0" w:rsidRDefault="009627B0">
            <w:pPr>
              <w:spacing w:before="20"/>
            </w:pPr>
          </w:p>
          <w:p w14:paraId="54EAF66B" w14:textId="77777777" w:rsidR="009627B0" w:rsidRDefault="009627B0">
            <w:pPr>
              <w:spacing w:before="20"/>
            </w:pPr>
          </w:p>
          <w:p w14:paraId="6CA193E8" w14:textId="77777777" w:rsidR="009627B0" w:rsidRDefault="009627B0">
            <w:pPr>
              <w:spacing w:before="20"/>
            </w:pPr>
          </w:p>
          <w:p w14:paraId="529C1550" w14:textId="77777777" w:rsidR="009627B0" w:rsidRDefault="009627B0">
            <w:pPr>
              <w:spacing w:before="20"/>
            </w:pPr>
          </w:p>
          <w:p w14:paraId="665FC694" w14:textId="77777777" w:rsidR="009627B0" w:rsidRDefault="009627B0">
            <w:pPr>
              <w:spacing w:before="20"/>
            </w:pPr>
          </w:p>
          <w:p w14:paraId="7E10C165" w14:textId="77777777" w:rsidR="009627B0" w:rsidRDefault="009627B0">
            <w:pPr>
              <w:spacing w:before="20"/>
            </w:pPr>
          </w:p>
          <w:p w14:paraId="78DECB09" w14:textId="77777777" w:rsidR="009627B0" w:rsidRDefault="009627B0">
            <w:pPr>
              <w:spacing w:before="20"/>
            </w:pPr>
          </w:p>
          <w:p w14:paraId="6649A34B" w14:textId="77777777" w:rsidR="009627B0" w:rsidRDefault="009627B0">
            <w:pPr>
              <w:spacing w:before="20"/>
            </w:pPr>
          </w:p>
          <w:p w14:paraId="5419E8DB" w14:textId="77777777" w:rsidR="009627B0" w:rsidRDefault="009627B0">
            <w:pPr>
              <w:spacing w:before="20"/>
            </w:pPr>
          </w:p>
          <w:p w14:paraId="052FA526" w14:textId="77777777" w:rsidR="009627B0" w:rsidRDefault="009627B0">
            <w:pPr>
              <w:spacing w:before="20"/>
            </w:pPr>
          </w:p>
          <w:p w14:paraId="076AF4E7" w14:textId="77777777" w:rsidR="009627B0" w:rsidRDefault="009627B0">
            <w:pPr>
              <w:spacing w:before="20"/>
            </w:pPr>
          </w:p>
          <w:p w14:paraId="597A3A59" w14:textId="77777777" w:rsidR="009627B0" w:rsidRDefault="009627B0">
            <w:pPr>
              <w:spacing w:before="20"/>
            </w:pPr>
          </w:p>
          <w:p w14:paraId="1B637971" w14:textId="77777777" w:rsidR="009627B0" w:rsidRDefault="009627B0">
            <w:pPr>
              <w:spacing w:before="20"/>
            </w:pPr>
          </w:p>
          <w:p w14:paraId="1642A67B" w14:textId="77777777" w:rsidR="009627B0" w:rsidRDefault="009627B0">
            <w:pPr>
              <w:spacing w:before="20"/>
            </w:pPr>
          </w:p>
          <w:p w14:paraId="1F812D5A" w14:textId="77777777" w:rsidR="009627B0" w:rsidRDefault="009627B0">
            <w:pPr>
              <w:spacing w:before="20"/>
            </w:pPr>
          </w:p>
          <w:p w14:paraId="04988BF2" w14:textId="77777777" w:rsidR="009627B0" w:rsidRDefault="009627B0">
            <w:pPr>
              <w:spacing w:before="20"/>
            </w:pPr>
          </w:p>
          <w:p w14:paraId="2E69DDB8" w14:textId="77777777" w:rsidR="009627B0" w:rsidRDefault="009627B0">
            <w:pPr>
              <w:spacing w:before="20"/>
            </w:pPr>
          </w:p>
          <w:p w14:paraId="73769FA4" w14:textId="77777777" w:rsidR="009627B0" w:rsidRDefault="009627B0">
            <w:pPr>
              <w:spacing w:before="20"/>
            </w:pPr>
          </w:p>
          <w:p w14:paraId="68BE81AD" w14:textId="77777777" w:rsidR="009627B0" w:rsidRDefault="009627B0">
            <w:pPr>
              <w:spacing w:before="20"/>
            </w:pPr>
          </w:p>
          <w:p w14:paraId="5ECCE1F0" w14:textId="77777777" w:rsidR="009627B0" w:rsidRDefault="009627B0">
            <w:pPr>
              <w:spacing w:before="20"/>
            </w:pPr>
          </w:p>
          <w:p w14:paraId="6513CCC3" w14:textId="77777777" w:rsidR="009627B0" w:rsidRDefault="009627B0">
            <w:pPr>
              <w:spacing w:before="20"/>
            </w:pPr>
          </w:p>
        </w:tc>
      </w:tr>
    </w:tbl>
    <w:p w14:paraId="6BC052A5" w14:textId="77777777" w:rsidR="00470BE0" w:rsidRDefault="00470BE0">
      <w:pPr>
        <w:sectPr w:rsidR="00470BE0">
          <w:headerReference w:type="even" r:id="rId52"/>
          <w:headerReference w:type="default" r:id="rId53"/>
          <w:footerReference w:type="even" r:id="rId54"/>
          <w:footerReference w:type="default" r:id="rId55"/>
          <w:headerReference w:type="first" r:id="rId56"/>
          <w:footerReference w:type="first" r:id="rId57"/>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470BE0" w14:paraId="66787183" w14:textId="77777777">
        <w:trPr>
          <w:trHeight w:val="400"/>
        </w:trPr>
        <w:tc>
          <w:tcPr>
            <w:tcW w:w="1600" w:type="pct"/>
            <w:vAlign w:val="bottom"/>
          </w:tcPr>
          <w:p w14:paraId="4C2F6652" w14:textId="77777777" w:rsidR="00470BE0" w:rsidRDefault="00050870">
            <w:r>
              <w:lastRenderedPageBreak/>
              <w:t>TECHNICAL QUESTIONNAIRE</w:t>
            </w:r>
          </w:p>
        </w:tc>
        <w:tc>
          <w:tcPr>
            <w:tcW w:w="1650" w:type="pct"/>
            <w:vAlign w:val="bottom"/>
          </w:tcPr>
          <w:p w14:paraId="517544A9" w14:textId="77777777" w:rsidR="00470BE0" w:rsidRDefault="00050870">
            <w:r>
              <w:t>Page {x} of {y}</w:t>
            </w:r>
          </w:p>
        </w:tc>
        <w:tc>
          <w:tcPr>
            <w:tcW w:w="1750" w:type="pct"/>
            <w:gridSpan w:val="2"/>
            <w:shd w:val="clear" w:color="auto" w:fill="DFDFD7"/>
            <w:vAlign w:val="bottom"/>
          </w:tcPr>
          <w:p w14:paraId="1AD7DE50" w14:textId="77777777" w:rsidR="00470BE0" w:rsidRDefault="00050870">
            <w:r>
              <w:t>Reference Number:</w:t>
            </w:r>
          </w:p>
        </w:tc>
      </w:tr>
      <w:tr w:rsidR="00470BE0" w14:paraId="782F49DC" w14:textId="77777777">
        <w:tc>
          <w:tcPr>
            <w:tcW w:w="9986" w:type="dxa"/>
            <w:gridSpan w:val="4"/>
            <w:tcBorders>
              <w:top w:val="nil"/>
              <w:left w:val="nil"/>
              <w:bottom w:val="nil"/>
              <w:right w:val="nil"/>
            </w:tcBorders>
          </w:tcPr>
          <w:p w14:paraId="35A78F40" w14:textId="77777777" w:rsidR="00470BE0" w:rsidRDefault="00470BE0"/>
        </w:tc>
      </w:tr>
      <w:tr w:rsidR="00470BE0" w14:paraId="5F0AFA3B" w14:textId="77777777">
        <w:tc>
          <w:tcPr>
            <w:tcW w:w="9986" w:type="dxa"/>
            <w:gridSpan w:val="4"/>
          </w:tcPr>
          <w:p w14:paraId="4931854B" w14:textId="77777777" w:rsidR="00470BE0" w:rsidRDefault="00470BE0">
            <w:pPr>
              <w:spacing w:before="20"/>
            </w:pPr>
          </w:p>
          <w:p w14:paraId="0BD35834" w14:textId="77777777" w:rsidR="00470BE0" w:rsidRDefault="00050870">
            <w:r>
              <w:rPr>
                <w:sz w:val="18"/>
              </w:rPr>
              <w:t>8.   Authorization for release</w:t>
            </w:r>
          </w:p>
          <w:p w14:paraId="45EB8115" w14:textId="77777777" w:rsidR="00470BE0" w:rsidRDefault="00470BE0">
            <w:pPr>
              <w:spacing w:before="20"/>
            </w:pPr>
          </w:p>
          <w:p w14:paraId="76C3D353" w14:textId="77777777" w:rsidR="00470BE0" w:rsidRDefault="00050870">
            <w:r>
              <w:rPr>
                <w:sz w:val="18"/>
              </w:rPr>
              <w:t xml:space="preserve">     (a)   Does the variety require prior authorization for release under legislation concerning the protection of the environment, human and animal health?</w:t>
            </w:r>
          </w:p>
          <w:p w14:paraId="518F090B" w14:textId="77777777" w:rsidR="00470BE0" w:rsidRDefault="00470BE0">
            <w:pPr>
              <w:spacing w:before="20"/>
            </w:pPr>
          </w:p>
          <w:p w14:paraId="775AC86E" w14:textId="77777777" w:rsidR="00470BE0" w:rsidRDefault="00050870">
            <w:r>
              <w:rPr>
                <w:sz w:val="18"/>
              </w:rPr>
              <w:t xml:space="preserve">      Yes </w:t>
            </w:r>
            <w:proofErr w:type="gramStart"/>
            <w:r>
              <w:rPr>
                <w:sz w:val="18"/>
              </w:rPr>
              <w:t>[ ]</w:t>
            </w:r>
            <w:proofErr w:type="gramEnd"/>
            <w:r>
              <w:rPr>
                <w:sz w:val="18"/>
              </w:rPr>
              <w:t xml:space="preserve">             No [ ]</w:t>
            </w:r>
          </w:p>
          <w:p w14:paraId="70C81134" w14:textId="77777777" w:rsidR="00470BE0" w:rsidRDefault="00470BE0">
            <w:pPr>
              <w:spacing w:before="20"/>
            </w:pPr>
          </w:p>
          <w:p w14:paraId="4648F1CD" w14:textId="77777777" w:rsidR="00470BE0" w:rsidRDefault="00050870">
            <w:r>
              <w:rPr>
                <w:sz w:val="18"/>
              </w:rPr>
              <w:t xml:space="preserve">     (b) Has such authorization been obtained?</w:t>
            </w:r>
          </w:p>
          <w:p w14:paraId="77710D53" w14:textId="77777777" w:rsidR="00470BE0" w:rsidRDefault="00470BE0">
            <w:pPr>
              <w:spacing w:before="20"/>
            </w:pPr>
          </w:p>
          <w:p w14:paraId="471930C6" w14:textId="77777777" w:rsidR="00470BE0" w:rsidRDefault="00050870">
            <w:r>
              <w:rPr>
                <w:sz w:val="18"/>
              </w:rPr>
              <w:t xml:space="preserve">      Yes </w:t>
            </w:r>
            <w:proofErr w:type="gramStart"/>
            <w:r>
              <w:rPr>
                <w:sz w:val="18"/>
              </w:rPr>
              <w:t>[ ]</w:t>
            </w:r>
            <w:proofErr w:type="gramEnd"/>
            <w:r>
              <w:rPr>
                <w:sz w:val="18"/>
              </w:rPr>
              <w:t xml:space="preserve">             No [ ]</w:t>
            </w:r>
          </w:p>
          <w:p w14:paraId="2C70ED14" w14:textId="77777777" w:rsidR="00470BE0" w:rsidRDefault="00470BE0">
            <w:pPr>
              <w:spacing w:before="20"/>
            </w:pPr>
          </w:p>
          <w:p w14:paraId="0343E73E" w14:textId="77777777" w:rsidR="00470BE0" w:rsidRDefault="00050870">
            <w:r>
              <w:rPr>
                <w:sz w:val="18"/>
              </w:rPr>
              <w:t xml:space="preserve">      If the answer to (b) is yes, please attach a copy of the authorization.</w:t>
            </w:r>
          </w:p>
        </w:tc>
      </w:tr>
      <w:tr w:rsidR="00470BE0" w14:paraId="0FCC124A" w14:textId="77777777">
        <w:tc>
          <w:tcPr>
            <w:tcW w:w="9986" w:type="dxa"/>
            <w:gridSpan w:val="4"/>
          </w:tcPr>
          <w:p w14:paraId="432E98EE" w14:textId="77777777" w:rsidR="00470BE0" w:rsidRDefault="00470BE0">
            <w:pPr>
              <w:spacing w:before="20"/>
            </w:pPr>
          </w:p>
          <w:p w14:paraId="6DADB7BA" w14:textId="77777777" w:rsidR="00470BE0" w:rsidRDefault="00050870">
            <w:r>
              <w:rPr>
                <w:sz w:val="18"/>
              </w:rPr>
              <w:t>9. Information on plant material to be examined or submitted for examination</w:t>
            </w:r>
          </w:p>
          <w:p w14:paraId="3C6E4F89" w14:textId="77777777" w:rsidR="00470BE0" w:rsidRDefault="00470BE0">
            <w:pPr>
              <w:spacing w:before="20"/>
            </w:pPr>
          </w:p>
          <w:p w14:paraId="6EEE0313" w14:textId="77777777" w:rsidR="00470BE0" w:rsidRDefault="00050870">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3BF8D49B" w14:textId="77777777" w:rsidR="00470BE0" w:rsidRDefault="00470BE0">
            <w:pPr>
              <w:spacing w:before="20"/>
            </w:pPr>
          </w:p>
          <w:p w14:paraId="54011CF1" w14:textId="77777777" w:rsidR="00470BE0" w:rsidRDefault="00050870">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49C03333" w14:textId="77777777" w:rsidR="00470BE0" w:rsidRDefault="00470BE0">
            <w:pPr>
              <w:spacing w:before="20"/>
            </w:pPr>
          </w:p>
          <w:p w14:paraId="6D7909B6" w14:textId="77777777" w:rsidR="00470BE0" w:rsidRDefault="00050870">
            <w:r>
              <w:rPr>
                <w:sz w:val="18"/>
              </w:rPr>
              <w:t xml:space="preserve">         (a)      Microorganisms (e.g. virus, bacteria, </w:t>
            </w:r>
            <w:proofErr w:type="gramStart"/>
            <w:r>
              <w:rPr>
                <w:sz w:val="18"/>
              </w:rPr>
              <w:t xml:space="preserve">phytoplasma)   </w:t>
            </w:r>
            <w:proofErr w:type="gramEnd"/>
            <w:r>
              <w:rPr>
                <w:sz w:val="18"/>
              </w:rPr>
              <w:t xml:space="preserve">         Yes [ ]      No [ ]</w:t>
            </w:r>
          </w:p>
          <w:p w14:paraId="57767151" w14:textId="77777777" w:rsidR="00470BE0" w:rsidRDefault="00470BE0">
            <w:pPr>
              <w:spacing w:before="20"/>
            </w:pPr>
          </w:p>
          <w:p w14:paraId="75E62756" w14:textId="77777777" w:rsidR="00470BE0" w:rsidRDefault="00050870">
            <w:r>
              <w:rPr>
                <w:sz w:val="18"/>
              </w:rPr>
              <w:t xml:space="preserve">         (b)      Chemical treatment (e.g. growth retardant, </w:t>
            </w:r>
            <w:proofErr w:type="gramStart"/>
            <w:r>
              <w:rPr>
                <w:sz w:val="18"/>
              </w:rPr>
              <w:t xml:space="preserve">pesticide)   </w:t>
            </w:r>
            <w:proofErr w:type="gramEnd"/>
            <w:r>
              <w:rPr>
                <w:sz w:val="18"/>
              </w:rPr>
              <w:t xml:space="preserve">      Yes [ ]      No [ ]</w:t>
            </w:r>
          </w:p>
          <w:p w14:paraId="197FF233" w14:textId="77777777" w:rsidR="00470BE0" w:rsidRDefault="00470BE0">
            <w:pPr>
              <w:spacing w:before="20"/>
            </w:pPr>
          </w:p>
          <w:p w14:paraId="5C7B4DFD" w14:textId="77777777" w:rsidR="00470BE0" w:rsidRDefault="00050870">
            <w:r>
              <w:rPr>
                <w:sz w:val="18"/>
              </w:rPr>
              <w:t xml:space="preserve">         (c)      Tissue culture                                                                       Yes </w:t>
            </w:r>
            <w:proofErr w:type="gramStart"/>
            <w:r>
              <w:rPr>
                <w:sz w:val="18"/>
              </w:rPr>
              <w:t>[ ]</w:t>
            </w:r>
            <w:proofErr w:type="gramEnd"/>
            <w:r>
              <w:rPr>
                <w:sz w:val="18"/>
              </w:rPr>
              <w:t xml:space="preserve">      No [ ]</w:t>
            </w:r>
          </w:p>
          <w:p w14:paraId="016BDD59" w14:textId="77777777" w:rsidR="00470BE0" w:rsidRDefault="00470BE0">
            <w:pPr>
              <w:spacing w:before="20"/>
            </w:pPr>
          </w:p>
          <w:p w14:paraId="22174B2B" w14:textId="77777777" w:rsidR="00470BE0" w:rsidRDefault="00050870">
            <w:r>
              <w:rPr>
                <w:sz w:val="18"/>
              </w:rPr>
              <w:t xml:space="preserve">         (d)      Other factors                                                                        Yes </w:t>
            </w:r>
            <w:proofErr w:type="gramStart"/>
            <w:r>
              <w:rPr>
                <w:sz w:val="18"/>
              </w:rPr>
              <w:t>[ ]</w:t>
            </w:r>
            <w:proofErr w:type="gramEnd"/>
            <w:r>
              <w:rPr>
                <w:sz w:val="18"/>
              </w:rPr>
              <w:t xml:space="preserve">      No [ ]</w:t>
            </w:r>
          </w:p>
          <w:p w14:paraId="72AB6E10" w14:textId="77777777" w:rsidR="00470BE0" w:rsidRDefault="00470BE0">
            <w:pPr>
              <w:spacing w:before="20"/>
            </w:pPr>
          </w:p>
          <w:p w14:paraId="35AA3F0E" w14:textId="77777777" w:rsidR="00470BE0" w:rsidRDefault="00050870">
            <w:r>
              <w:rPr>
                <w:sz w:val="18"/>
              </w:rPr>
              <w:t xml:space="preserve">         Please provide details for where you have indicated “yes”.</w:t>
            </w:r>
          </w:p>
          <w:p w14:paraId="5F41D938" w14:textId="77777777" w:rsidR="00470BE0" w:rsidRDefault="00470BE0">
            <w:pPr>
              <w:spacing w:before="20"/>
            </w:pPr>
          </w:p>
          <w:p w14:paraId="7C373113" w14:textId="77777777" w:rsidR="00470BE0" w:rsidRDefault="00050870">
            <w:r>
              <w:rPr>
                <w:sz w:val="18"/>
              </w:rPr>
              <w:t xml:space="preserve">         ____________________________________________________________</w:t>
            </w:r>
          </w:p>
          <w:p w14:paraId="6C62B025" w14:textId="77777777" w:rsidR="00470BE0" w:rsidRDefault="00470BE0">
            <w:pPr>
              <w:spacing w:before="20"/>
            </w:pPr>
          </w:p>
          <w:p w14:paraId="210C5A3A" w14:textId="77777777" w:rsidR="00470BE0" w:rsidRDefault="00050870">
            <w:r>
              <w:rPr>
                <w:sz w:val="18"/>
              </w:rPr>
              <w:t>9.3 Has the plant material to be examined been tested for the presence of virus or other pathogens?</w:t>
            </w:r>
          </w:p>
          <w:p w14:paraId="71EE345D" w14:textId="77777777" w:rsidR="00470BE0" w:rsidRDefault="00470BE0">
            <w:pPr>
              <w:spacing w:before="20"/>
            </w:pPr>
          </w:p>
          <w:p w14:paraId="5A5BD70F" w14:textId="77777777" w:rsidR="00470BE0" w:rsidRDefault="00050870">
            <w:r>
              <w:rPr>
                <w:sz w:val="18"/>
              </w:rPr>
              <w:t xml:space="preserve">       Yes  </w:t>
            </w:r>
            <w:proofErr w:type="gramStart"/>
            <w:r>
              <w:rPr>
                <w:sz w:val="18"/>
              </w:rPr>
              <w:t xml:space="preserve">   [</w:t>
            </w:r>
            <w:proofErr w:type="gramEnd"/>
            <w:r>
              <w:rPr>
                <w:sz w:val="18"/>
              </w:rPr>
              <w:t xml:space="preserve">  ]</w:t>
            </w:r>
          </w:p>
          <w:p w14:paraId="10563D48" w14:textId="77777777" w:rsidR="00470BE0" w:rsidRDefault="00470BE0">
            <w:pPr>
              <w:spacing w:before="20"/>
            </w:pPr>
          </w:p>
          <w:p w14:paraId="5779BD09" w14:textId="77777777" w:rsidR="00470BE0" w:rsidRDefault="00050870">
            <w:r>
              <w:rPr>
                <w:sz w:val="18"/>
              </w:rPr>
              <w:t xml:space="preserve"> (please provide details as specified by the Authority)</w:t>
            </w:r>
          </w:p>
          <w:p w14:paraId="7455DFDA" w14:textId="77777777" w:rsidR="00470BE0" w:rsidRDefault="00470BE0">
            <w:pPr>
              <w:spacing w:before="20"/>
            </w:pPr>
          </w:p>
          <w:p w14:paraId="1D79A961" w14:textId="77777777" w:rsidR="00470BE0" w:rsidRDefault="00050870">
            <w:r>
              <w:rPr>
                <w:sz w:val="18"/>
              </w:rPr>
              <w:t xml:space="preserve">       No   </w:t>
            </w:r>
            <w:proofErr w:type="gramStart"/>
            <w:r>
              <w:rPr>
                <w:sz w:val="18"/>
              </w:rPr>
              <w:t xml:space="preserve">   [</w:t>
            </w:r>
            <w:proofErr w:type="gramEnd"/>
            <w:r>
              <w:rPr>
                <w:sz w:val="18"/>
              </w:rPr>
              <w:t xml:space="preserve">  ]</w:t>
            </w:r>
          </w:p>
          <w:p w14:paraId="5F63B964" w14:textId="77777777" w:rsidR="00470BE0" w:rsidRDefault="00470BE0">
            <w:pPr>
              <w:spacing w:before="20"/>
            </w:pPr>
          </w:p>
        </w:tc>
      </w:tr>
      <w:tr w:rsidR="00470BE0" w14:paraId="16F7A5F0" w14:textId="77777777">
        <w:tc>
          <w:tcPr>
            <w:tcW w:w="9986" w:type="dxa"/>
            <w:gridSpan w:val="4"/>
            <w:tcBorders>
              <w:bottom w:val="nil"/>
            </w:tcBorders>
          </w:tcPr>
          <w:p w14:paraId="22E65602" w14:textId="77777777" w:rsidR="00470BE0" w:rsidRDefault="00470BE0">
            <w:pPr>
              <w:spacing w:before="20"/>
            </w:pPr>
          </w:p>
          <w:p w14:paraId="797E5C3F" w14:textId="77777777" w:rsidR="00470BE0" w:rsidRDefault="00050870">
            <w:r>
              <w:rPr>
                <w:sz w:val="18"/>
              </w:rPr>
              <w:t>10.</w:t>
            </w:r>
            <w:r>
              <w:rPr>
                <w:sz w:val="18"/>
              </w:rPr>
              <w:tab/>
              <w:t>I hereby declare that, to the best of my knowledge, the information provided in this form is correct:</w:t>
            </w:r>
          </w:p>
          <w:p w14:paraId="7FA5CEB3" w14:textId="77777777" w:rsidR="00470BE0" w:rsidRDefault="00470BE0">
            <w:pPr>
              <w:spacing w:before="20"/>
            </w:pPr>
          </w:p>
        </w:tc>
      </w:tr>
      <w:tr w:rsidR="00470BE0" w14:paraId="4E5D4BC8" w14:textId="77777777">
        <w:tblPrEx>
          <w:jc w:val="center"/>
        </w:tblPrEx>
        <w:trPr>
          <w:trHeight w:val="800"/>
          <w:jc w:val="center"/>
        </w:trPr>
        <w:tc>
          <w:tcPr>
            <w:tcW w:w="2496" w:type="dxa"/>
            <w:tcBorders>
              <w:top w:val="nil"/>
              <w:bottom w:val="nil"/>
              <w:right w:val="nil"/>
            </w:tcBorders>
          </w:tcPr>
          <w:p w14:paraId="35A593DF" w14:textId="77777777" w:rsidR="00470BE0" w:rsidRDefault="00470BE0">
            <w:pPr>
              <w:spacing w:before="20"/>
            </w:pPr>
          </w:p>
          <w:p w14:paraId="2C26A7E2" w14:textId="77777777" w:rsidR="00470BE0" w:rsidRDefault="00470BE0">
            <w:pPr>
              <w:spacing w:before="20"/>
            </w:pPr>
          </w:p>
          <w:p w14:paraId="620342B8" w14:textId="77777777" w:rsidR="00470BE0" w:rsidRDefault="00050870">
            <w:r>
              <w:rPr>
                <w:sz w:val="18"/>
              </w:rPr>
              <w:tab/>
              <w:t>Applicant’s name</w:t>
            </w:r>
          </w:p>
        </w:tc>
        <w:tc>
          <w:tcPr>
            <w:tcW w:w="7488" w:type="dxa"/>
            <w:gridSpan w:val="3"/>
            <w:tcBorders>
              <w:top w:val="nil"/>
              <w:left w:val="nil"/>
              <w:bottom w:val="nil"/>
            </w:tcBorders>
          </w:tcPr>
          <w:p w14:paraId="322380D5" w14:textId="77777777" w:rsidR="00470BE0" w:rsidRDefault="00470BE0">
            <w:pPr>
              <w:spacing w:before="20"/>
            </w:pPr>
          </w:p>
          <w:p w14:paraId="17124C1D" w14:textId="77777777" w:rsidR="00470BE0" w:rsidRDefault="003A522E">
            <w:r>
              <w:pict w14:anchorId="0C972B42">
                <v:shape id="_x0000_s1148" type="#_x0000_t202" style="position:absolute;left:0;text-align:left;margin-left:0;margin-top:0;width:283pt;height:25pt;z-index:251664896;mso-position-horizontal:left;mso-position-vertical:center">
                  <v:textbox>
                    <w:txbxContent>
                      <w:p w14:paraId="640A8F2A" w14:textId="77777777" w:rsidR="00470BE0" w:rsidRDefault="00470BE0"/>
                    </w:txbxContent>
                  </v:textbox>
                </v:shape>
              </w:pict>
            </w:r>
          </w:p>
          <w:p w14:paraId="33FEBB1E" w14:textId="77777777" w:rsidR="00470BE0" w:rsidRDefault="00470BE0">
            <w:pPr>
              <w:spacing w:before="20"/>
            </w:pPr>
          </w:p>
        </w:tc>
      </w:tr>
      <w:tr w:rsidR="00470BE0" w14:paraId="75104E1B" w14:textId="77777777">
        <w:trPr>
          <w:trHeight w:val="1000"/>
        </w:trPr>
        <w:tc>
          <w:tcPr>
            <w:tcW w:w="2496" w:type="dxa"/>
            <w:tcBorders>
              <w:top w:val="nil"/>
              <w:bottom w:val="nil"/>
              <w:right w:val="nil"/>
            </w:tcBorders>
          </w:tcPr>
          <w:p w14:paraId="6C312859" w14:textId="77777777" w:rsidR="00470BE0" w:rsidRDefault="00470BE0">
            <w:pPr>
              <w:spacing w:before="20"/>
            </w:pPr>
          </w:p>
          <w:p w14:paraId="34E5BF5D" w14:textId="77777777" w:rsidR="00470BE0" w:rsidRDefault="00470BE0">
            <w:pPr>
              <w:spacing w:before="20"/>
            </w:pPr>
          </w:p>
          <w:p w14:paraId="6CEB3550" w14:textId="77777777" w:rsidR="00470BE0" w:rsidRDefault="00050870">
            <w:r>
              <w:rPr>
                <w:sz w:val="18"/>
              </w:rPr>
              <w:tab/>
              <w:t>Signature</w:t>
            </w:r>
          </w:p>
          <w:p w14:paraId="166938CC" w14:textId="77777777" w:rsidR="00470BE0" w:rsidRDefault="00470BE0">
            <w:pPr>
              <w:spacing w:before="20"/>
            </w:pPr>
          </w:p>
        </w:tc>
        <w:tc>
          <w:tcPr>
            <w:tcW w:w="2496" w:type="dxa"/>
            <w:tcBorders>
              <w:top w:val="nil"/>
              <w:left w:val="nil"/>
              <w:bottom w:val="nil"/>
              <w:right w:val="nil"/>
            </w:tcBorders>
          </w:tcPr>
          <w:p w14:paraId="5DB4B1F7" w14:textId="77777777" w:rsidR="00470BE0" w:rsidRDefault="00470BE0">
            <w:pPr>
              <w:spacing w:before="20"/>
            </w:pPr>
          </w:p>
          <w:p w14:paraId="781C31FC" w14:textId="77777777" w:rsidR="00470BE0" w:rsidRDefault="003A522E">
            <w:r>
              <w:pict w14:anchorId="1E633807">
                <v:shape id="_x0000_s1149" type="#_x0000_t202" style="position:absolute;left:0;text-align:left;margin-left:0;margin-top:0;width:110pt;height:25pt;z-index:251665920;mso-position-horizontal:left;mso-position-vertical:center">
                  <v:textbox>
                    <w:txbxContent>
                      <w:p w14:paraId="52463E68" w14:textId="77777777" w:rsidR="00470BE0" w:rsidRDefault="00470BE0"/>
                    </w:txbxContent>
                  </v:textbox>
                </v:shape>
              </w:pict>
            </w:r>
          </w:p>
          <w:p w14:paraId="6CB687E8" w14:textId="77777777" w:rsidR="00470BE0" w:rsidRDefault="00470BE0">
            <w:pPr>
              <w:spacing w:before="20"/>
            </w:pPr>
          </w:p>
        </w:tc>
        <w:tc>
          <w:tcPr>
            <w:tcW w:w="100" w:type="pct"/>
            <w:tcBorders>
              <w:top w:val="nil"/>
              <w:left w:val="nil"/>
              <w:bottom w:val="nil"/>
              <w:right w:val="nil"/>
            </w:tcBorders>
          </w:tcPr>
          <w:p w14:paraId="3188B6C2" w14:textId="77777777" w:rsidR="00470BE0" w:rsidRDefault="00470BE0">
            <w:pPr>
              <w:spacing w:before="20"/>
            </w:pPr>
          </w:p>
          <w:p w14:paraId="64D80478" w14:textId="77777777" w:rsidR="00470BE0" w:rsidRDefault="00470BE0">
            <w:pPr>
              <w:spacing w:before="20"/>
            </w:pPr>
          </w:p>
          <w:p w14:paraId="4E30612F" w14:textId="77777777" w:rsidR="00470BE0" w:rsidRDefault="00050870">
            <w:r>
              <w:tab/>
              <w:t>Date</w:t>
            </w:r>
          </w:p>
          <w:p w14:paraId="310D3000" w14:textId="77777777" w:rsidR="00470BE0" w:rsidRDefault="00470BE0">
            <w:pPr>
              <w:spacing w:before="20"/>
            </w:pPr>
          </w:p>
        </w:tc>
        <w:tc>
          <w:tcPr>
            <w:tcW w:w="2496" w:type="dxa"/>
            <w:tcBorders>
              <w:top w:val="nil"/>
              <w:left w:val="nil"/>
            </w:tcBorders>
          </w:tcPr>
          <w:p w14:paraId="61F7475D" w14:textId="77777777" w:rsidR="00470BE0" w:rsidRDefault="00470BE0">
            <w:pPr>
              <w:spacing w:before="20"/>
            </w:pPr>
          </w:p>
          <w:p w14:paraId="6679B30B" w14:textId="77777777" w:rsidR="00470BE0" w:rsidRDefault="003A522E">
            <w:r>
              <w:pict w14:anchorId="5F692F18">
                <v:shape id="_x0000_s1150" type="#_x0000_t202" style="position:absolute;left:0;text-align:left;margin-left:0;margin-top:0;width:110pt;height:25pt;z-index:251666944;mso-position-vertical:center">
                  <v:textbox>
                    <w:txbxContent>
                      <w:p w14:paraId="66244C4F" w14:textId="77777777" w:rsidR="00470BE0" w:rsidRDefault="00470BE0"/>
                    </w:txbxContent>
                  </v:textbox>
                </v:shape>
              </w:pict>
            </w:r>
          </w:p>
          <w:p w14:paraId="65D69B4A" w14:textId="77777777" w:rsidR="00470BE0" w:rsidRDefault="00470BE0">
            <w:pPr>
              <w:spacing w:before="20"/>
            </w:pPr>
          </w:p>
        </w:tc>
      </w:tr>
      <w:tr w:rsidR="00470BE0" w14:paraId="7C03E8E2" w14:textId="77777777">
        <w:trPr>
          <w:trHeight w:val="200"/>
        </w:trPr>
        <w:tc>
          <w:tcPr>
            <w:tcW w:w="4993" w:type="dxa"/>
            <w:tcBorders>
              <w:left w:val="nil"/>
              <w:bottom w:val="nil"/>
              <w:right w:val="nil"/>
            </w:tcBorders>
          </w:tcPr>
          <w:p w14:paraId="0D91550D" w14:textId="77777777" w:rsidR="00470BE0" w:rsidRDefault="00470BE0"/>
        </w:tc>
        <w:tc>
          <w:tcPr>
            <w:tcW w:w="4993" w:type="dxa"/>
            <w:gridSpan w:val="3"/>
            <w:tcBorders>
              <w:left w:val="nil"/>
              <w:bottom w:val="nil"/>
              <w:right w:val="nil"/>
            </w:tcBorders>
            <w:vAlign w:val="bottom"/>
          </w:tcPr>
          <w:p w14:paraId="2029A2F4" w14:textId="77777777" w:rsidR="003F79E7" w:rsidRDefault="00050870">
            <w:r>
              <w:tab/>
            </w:r>
            <w:r>
              <w:tab/>
            </w:r>
            <w:r>
              <w:tab/>
            </w:r>
            <w:r>
              <w:tab/>
            </w:r>
            <w:r>
              <w:tab/>
            </w:r>
            <w:r w:rsidR="003F79E7">
              <w:tab/>
            </w:r>
            <w:r w:rsidR="003F79E7">
              <w:tab/>
            </w:r>
          </w:p>
          <w:p w14:paraId="1B78954A" w14:textId="7536B2A5" w:rsidR="00470BE0" w:rsidRDefault="003F79E7">
            <w:r>
              <w:tab/>
            </w:r>
            <w:r>
              <w:tab/>
            </w:r>
            <w:r>
              <w:tab/>
            </w:r>
            <w:r>
              <w:tab/>
            </w:r>
            <w:r>
              <w:tab/>
            </w:r>
            <w:r>
              <w:tab/>
            </w:r>
            <w:r>
              <w:tab/>
            </w:r>
            <w:r w:rsidR="00050870">
              <w:t>[End of document]</w:t>
            </w:r>
          </w:p>
        </w:tc>
      </w:tr>
    </w:tbl>
    <w:p w14:paraId="3D0A1E5D" w14:textId="77777777" w:rsidR="00470BE0" w:rsidRDefault="00470BE0"/>
    <w:sectPr w:rsidR="00470BE0">
      <w:headerReference w:type="even" r:id="rId58"/>
      <w:headerReference w:type="default" r:id="rId59"/>
      <w:footerReference w:type="even" r:id="rId60"/>
      <w:footerReference w:type="default" r:id="rId61"/>
      <w:headerReference w:type="first" r:id="rId62"/>
      <w:footerReference w:type="first" r:id="rId63"/>
      <w:pgSz w:w="11906" w:h="16838"/>
      <w:pgMar w:top="504" w:right="960" w:bottom="504"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AA04E" w14:textId="77777777" w:rsidR="00050870" w:rsidRDefault="00050870">
      <w:r>
        <w:separator/>
      </w:r>
    </w:p>
  </w:endnote>
  <w:endnote w:type="continuationSeparator" w:id="0">
    <w:p w14:paraId="5FE8914C" w14:textId="77777777" w:rsidR="00050870" w:rsidRDefault="00050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CAB61" w14:textId="77777777" w:rsidR="00470BE0" w:rsidRDefault="00050870">
    <w:pPr>
      <w:pStyle w:val="Footer"/>
    </w:pPr>
    <w:r>
      <w:rPr>
        <w:noProof/>
      </w:rPr>
      <mc:AlternateContent>
        <mc:Choice Requires="wps">
          <w:drawing>
            <wp:anchor distT="0" distB="0" distL="114300" distR="114300" simplePos="0" relativeHeight="251659264" behindDoc="0" locked="0" layoutInCell="0" hidden="0" allowOverlap="1" wp14:anchorId="14C9A2E8" wp14:editId="167B5EDF">
              <wp:simplePos x="0" y="0"/>
              <wp:positionH relativeFrom="page">
                <wp:posOffset>0</wp:posOffset>
              </wp:positionH>
              <wp:positionV relativeFrom="page">
                <wp:posOffset>10227945</wp:posOffset>
              </wp:positionV>
              <wp:extent cx="7560310" cy="273050"/>
              <wp:effectExtent l="0" t="0" r="0" b="12700"/>
              <wp:wrapNone/>
              <wp:docPr id="2"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7E4DBF0A" w14:textId="77777777" w:rsidR="00470BE0" w:rsidRDefault="00470BE0">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xmlns:ve="http://schemas.openxmlformats.org/markup-compatibility/2006" xmlns:a="http://schemas.openxmlformats.org/drawingml/2006/main" xmlns:pic="http://schemas.openxmlformats.org/drawingml/2006/picture">
          <w:pict>
            <v:shape id="MSIPCMdea04f1facfb802b2133e299" o:spid="_x0000_s1151" type="#_x0000_t202" alt="{&quot;HashCode&quot;:2082126947,&quot;Height&quot;:841.0,&quot;Width&quot;:595.0,&quot;Placement&quot;:&quot;Footer&quot;,&quot;Index&quot;:&quot;Primary&quot;,&quot;Section&quot;:1,&quot;Top&quot;:0.0,&quot;Left&quot;:0.0}" style="height:21.5pt;margin-left:0;margin-top:805.35pt;mso-position-horizontal-relative:page;mso-position-vertical-relative:page;mso-wrap-distance-bottom:0;mso-wrap-distance-left:9pt;mso-wrap-distance-right:9pt;mso-wrap-distance-top:0;mso-wrap-style:square;position:absolute;v-text-anchor:bottom;visibility:visible;width:595.3pt;z-index:251659264" o:allowincell="f" filled="f" stroked="f" strokeweight="0.5pt">
              <w10:bordertop type="none" width="0"/>
              <w10:borderleft type="none" width="0"/>
              <w10:borderbottom type="none" width="0"/>
              <w10:borderright type="none" width="0"/>
              <v:textbox style="layout-flow:horizontal" inset="7.2pt,0,7.2pt,0">
                <w:txbxContent>
                  <w:p>
                    <w:pPr>
                      <w:rPr>
                        <w:rFonts w:ascii="Calibri" w:hAnsi="Calibri" w:cs="Calibri"/>
                        <w:color w:val="000000"/>
                      </w:rPr>
                    </w:pP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EE469" w14:textId="77777777" w:rsidR="00470BE0" w:rsidRDefault="00470BE0"/>
  <w:p w14:paraId="3EAD754C" w14:textId="77777777" w:rsidR="00470BE0" w:rsidRDefault="00050870">
    <w:pPr>
      <w:pStyle w:val="sectionTenSubSectionFourHeaderStyle"/>
    </w:pPr>
    <w:r>
      <w:t xml:space="preserve">_________________________ </w:t>
    </w:r>
  </w:p>
  <w:p w14:paraId="1F79C6B1" w14:textId="77777777" w:rsidR="00470BE0" w:rsidRDefault="00050870">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59A2C" w14:textId="77777777" w:rsidR="00470BE0" w:rsidRDefault="00470BE0"/>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CD1FB" w14:textId="77777777" w:rsidR="00470BE0" w:rsidRDefault="00470BE0"/>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3002" w14:textId="77777777" w:rsidR="00470BE0" w:rsidRDefault="00470BE0"/>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D3ADE" w14:textId="77777777" w:rsidR="00470BE0" w:rsidRDefault="00470BE0"/>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F9499" w14:textId="77777777" w:rsidR="00470BE0" w:rsidRDefault="00470BE0"/>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5B95" w14:textId="77777777" w:rsidR="00470BE0" w:rsidRDefault="00470BE0"/>
  <w:p w14:paraId="3FFC3C12" w14:textId="77777777" w:rsidR="00470BE0" w:rsidRDefault="00050870">
    <w:pPr>
      <w:pStyle w:val="sectionTenSubSectionSevenHeaderStyle"/>
    </w:pPr>
    <w:r>
      <w:t xml:space="preserve">_________________________ </w:t>
    </w:r>
  </w:p>
  <w:p w14:paraId="4A994951" w14:textId="77777777" w:rsidR="00470BE0" w:rsidRDefault="00050870">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B63B8" w14:textId="77777777" w:rsidR="00470BE0" w:rsidRDefault="00470BE0"/>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7529A" w14:textId="77777777" w:rsidR="00470BE0" w:rsidRDefault="00470BE0"/>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AFBBB" w14:textId="77777777" w:rsidR="00470BE0" w:rsidRDefault="00470B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B6126" w14:textId="77777777" w:rsidR="00470BE0" w:rsidRDefault="00470BE0">
    <w:pPr>
      <w:pStyle w:val="Footer"/>
    </w:pPr>
  </w:p>
  <w:p w14:paraId="6FCAB0F7" w14:textId="77777777" w:rsidR="00470BE0" w:rsidRDefault="00050870">
    <w:r>
      <w:t xml:space="preserve">_________________________ </w:t>
    </w:r>
  </w:p>
  <w:p w14:paraId="4DF3DC7B" w14:textId="77777777" w:rsidR="00470BE0" w:rsidRDefault="00050870">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B4DB0" w14:textId="77777777" w:rsidR="00470BE0" w:rsidRDefault="00470B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D9AEA" w14:textId="77777777" w:rsidR="00470BE0" w:rsidRDefault="00470BE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0892" w14:textId="77777777" w:rsidR="00470BE0" w:rsidRDefault="00470BE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F7C65" w14:textId="77777777" w:rsidR="00470BE0" w:rsidRDefault="00470BE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28718" w14:textId="77777777" w:rsidR="00470BE0" w:rsidRDefault="00470BE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A4937" w14:textId="77777777" w:rsidR="00470BE0" w:rsidRDefault="00470BE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6FA60" w14:textId="77777777" w:rsidR="00470BE0" w:rsidRDefault="00470BE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EC316" w14:textId="77777777" w:rsidR="00470BE0" w:rsidRDefault="00470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68021" w14:textId="77777777" w:rsidR="00050870" w:rsidRDefault="00050870">
      <w:r>
        <w:separator/>
      </w:r>
    </w:p>
  </w:footnote>
  <w:footnote w:type="continuationSeparator" w:id="0">
    <w:p w14:paraId="426E0B6E" w14:textId="77777777" w:rsidR="00050870" w:rsidRDefault="00050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8BDE" w14:textId="77777777" w:rsidR="00470BE0" w:rsidRDefault="00050870">
    <w:pPr>
      <w:pStyle w:val="Header"/>
    </w:pPr>
    <w:r>
      <w:t xml:space="preserve"> </w:t>
    </w:r>
    <w:r>
      <w:rPr>
        <w:highlight w:val="cyan"/>
      </w:rPr>
      <w:t xml:space="preserve"> </w:t>
    </w:r>
  </w:p>
  <w:p w14:paraId="7F85879B" w14:textId="77777777" w:rsidR="00470BE0" w:rsidRDefault="00470BE0">
    <w:pPr>
      <w:pStyle w:val="Header"/>
    </w:pPr>
  </w:p>
  <w:p w14:paraId="40B03BD8" w14:textId="77777777" w:rsidR="00470BE0" w:rsidRDefault="00050870">
    <w:pPr>
      <w:pStyle w:val="customHeaderStyle"/>
      <w:jc w:val="center"/>
    </w:pPr>
    <w:r>
      <w:t>TG/130/5(proj.1)</w:t>
    </w:r>
  </w:p>
  <w:p w14:paraId="43F4B518" w14:textId="77777777" w:rsidR="00470BE0" w:rsidRDefault="00050870">
    <w:pPr>
      <w:pStyle w:val="customHeaderStyle"/>
      <w:jc w:val="center"/>
    </w:pPr>
    <w:r>
      <w:t>Asparagus, 2025-03-25</w:t>
    </w:r>
  </w:p>
  <w:p w14:paraId="1DD43B94" w14:textId="77777777" w:rsidR="00470BE0" w:rsidRDefault="00050870">
    <w:pPr>
      <w:pStyle w:val="customHeaderStyle"/>
      <w:jc w:val="center"/>
    </w:pPr>
    <w:r>
      <w:fldChar w:fldCharType="begin"/>
    </w:r>
    <w:r>
      <w:instrText>PAGE "Page Number"</w:instrText>
    </w:r>
    <w:r>
      <w:fldChar w:fldCharType="separate"/>
    </w:r>
    <w:r>
      <w:t>8</w:t>
    </w:r>
    <w:r>
      <w:fldChar w:fldCharType="end"/>
    </w:r>
  </w:p>
  <w:p w14:paraId="71FE58C8" w14:textId="77777777" w:rsidR="00470BE0" w:rsidRDefault="00470BE0">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E854" w14:textId="77777777" w:rsidR="00470BE0" w:rsidRDefault="00470BE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65D48" w14:textId="77777777" w:rsidR="00470BE0" w:rsidRDefault="00470BE0"/>
  <w:p w14:paraId="13658952" w14:textId="77777777" w:rsidR="00470BE0" w:rsidRDefault="00050870">
    <w:pPr>
      <w:pStyle w:val="sectionTenSubSectionFourHeaderStyle"/>
      <w:jc w:val="center"/>
    </w:pPr>
    <w:r>
      <w:t>TG/130/5(proj.1)</w:t>
    </w:r>
  </w:p>
  <w:p w14:paraId="3951D380" w14:textId="77777777" w:rsidR="00470BE0" w:rsidRDefault="00050870">
    <w:pPr>
      <w:pStyle w:val="sectionTenSubSectionFourHeaderStyle"/>
      <w:jc w:val="center"/>
    </w:pPr>
    <w:r>
      <w:t>Asparagus, 2025-03-25</w:t>
    </w:r>
  </w:p>
  <w:p w14:paraId="132B9EA2" w14:textId="77777777" w:rsidR="00470BE0" w:rsidRDefault="00050870">
    <w:pPr>
      <w:pStyle w:val="sectionTenSubSectionFourHeaderStyle"/>
      <w:jc w:val="center"/>
    </w:pPr>
    <w:r>
      <w:fldChar w:fldCharType="begin"/>
    </w:r>
    <w:r>
      <w:instrText>PAGE "Page Number"</w:instrText>
    </w:r>
    <w:r>
      <w:fldChar w:fldCharType="separate"/>
    </w:r>
    <w:r>
      <w:t>24</w:t>
    </w:r>
    <w:r>
      <w:fldChar w:fldCharType="end"/>
    </w:r>
  </w:p>
  <w:p w14:paraId="0B716B1F" w14:textId="77777777" w:rsidR="00470BE0" w:rsidRDefault="00470BE0">
    <w:pPr>
      <w:pStyle w:val="sectionTenSubSectionFourHeaderStyle"/>
      <w:jc w:val="cent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47C24" w14:textId="77777777" w:rsidR="00470BE0" w:rsidRDefault="00470BE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DA278" w14:textId="77777777" w:rsidR="00470BE0" w:rsidRDefault="00470BE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25083" w14:textId="77777777" w:rsidR="00470BE0" w:rsidRDefault="00470BE0"/>
  <w:p w14:paraId="5E47771F" w14:textId="77777777" w:rsidR="00470BE0" w:rsidRDefault="00050870">
    <w:pPr>
      <w:pStyle w:val="sectionTenSubSectionFourTwoHeaderStyle"/>
      <w:jc w:val="center"/>
    </w:pPr>
    <w:r>
      <w:t>TG/130/5(proj.1)</w:t>
    </w:r>
  </w:p>
  <w:p w14:paraId="76B1CFAD" w14:textId="77777777" w:rsidR="00470BE0" w:rsidRDefault="00050870">
    <w:pPr>
      <w:pStyle w:val="sectionTenSubSectionFourTwoHeaderStyle"/>
      <w:jc w:val="center"/>
    </w:pPr>
    <w:r>
      <w:t>Asparagus, 2025-03-25</w:t>
    </w:r>
  </w:p>
  <w:p w14:paraId="1E7923E0" w14:textId="77777777" w:rsidR="00470BE0" w:rsidRDefault="00050870">
    <w:pPr>
      <w:pStyle w:val="sectionTenSubSectionFourTwoHeaderStyle"/>
      <w:jc w:val="center"/>
    </w:pPr>
    <w:r>
      <w:fldChar w:fldCharType="begin"/>
    </w:r>
    <w:r>
      <w:instrText>PAGE "Page Number"</w:instrText>
    </w:r>
    <w:r>
      <w:fldChar w:fldCharType="separate"/>
    </w:r>
    <w:r>
      <w:t>28</w:t>
    </w:r>
    <w:r>
      <w:fldChar w:fldCharType="end"/>
    </w:r>
  </w:p>
  <w:p w14:paraId="2861FDF3" w14:textId="77777777" w:rsidR="00470BE0" w:rsidRDefault="00470BE0">
    <w:pPr>
      <w:pStyle w:val="sectionTenSubSectionFourTwoHeaderStyle"/>
      <w:jc w:val="cent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CC4DC" w14:textId="77777777" w:rsidR="00470BE0" w:rsidRDefault="00470BE0"/>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214C" w14:textId="77777777" w:rsidR="00470BE0" w:rsidRDefault="00470BE0"/>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71D45" w14:textId="77777777" w:rsidR="00470BE0" w:rsidRDefault="00470BE0"/>
  <w:p w14:paraId="161AA06F" w14:textId="77777777" w:rsidR="00470BE0" w:rsidRDefault="00050870">
    <w:pPr>
      <w:pStyle w:val="sectionTenSubSectionSevenHeaderStyle"/>
      <w:jc w:val="center"/>
    </w:pPr>
    <w:r>
      <w:t>TG/130/5(proj.1)</w:t>
    </w:r>
  </w:p>
  <w:p w14:paraId="168976ED" w14:textId="77777777" w:rsidR="00470BE0" w:rsidRDefault="00050870">
    <w:pPr>
      <w:pStyle w:val="sectionTenSubSectionSevenHeaderStyle"/>
      <w:jc w:val="center"/>
    </w:pPr>
    <w:r>
      <w:t>Asparagus, 2025-03-25</w:t>
    </w:r>
  </w:p>
  <w:p w14:paraId="32A42935" w14:textId="77777777" w:rsidR="00470BE0" w:rsidRDefault="00050870">
    <w:pPr>
      <w:pStyle w:val="sectionTenSubSectionSevenHeaderStyle"/>
      <w:jc w:val="center"/>
    </w:pPr>
    <w:r>
      <w:fldChar w:fldCharType="begin"/>
    </w:r>
    <w:r>
      <w:instrText>PAGE "Page Number"</w:instrText>
    </w:r>
    <w:r>
      <w:fldChar w:fldCharType="separate"/>
    </w:r>
    <w:r>
      <w:t>29</w:t>
    </w:r>
    <w:r>
      <w:fldChar w:fldCharType="end"/>
    </w:r>
  </w:p>
  <w:p w14:paraId="5ECD9830" w14:textId="77777777" w:rsidR="00470BE0" w:rsidRDefault="00470BE0">
    <w:pPr>
      <w:pStyle w:val="sectionTenSubSectionSevenHeaderStyle"/>
      <w:jc w:val="cent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06A02" w14:textId="77777777" w:rsidR="00470BE0" w:rsidRDefault="00470BE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59AAD" w14:textId="77777777" w:rsidR="00470BE0" w:rsidRDefault="00470B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CFE8" w14:textId="77777777" w:rsidR="00470BE0" w:rsidRDefault="00470BE0">
    <w:pPr>
      <w:pStyle w:val="Header"/>
    </w:pPr>
  </w:p>
  <w:p w14:paraId="288AE5BA" w14:textId="77777777" w:rsidR="00470BE0" w:rsidRDefault="00470BE0">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C411" w14:textId="77777777" w:rsidR="00470BE0" w:rsidRDefault="00470BE0"/>
  <w:p w14:paraId="2DCF887C" w14:textId="77777777" w:rsidR="00470BE0" w:rsidRDefault="00050870">
    <w:pPr>
      <w:pStyle w:val="sectionTenSubSectionEightHeaderStyle"/>
      <w:jc w:val="center"/>
    </w:pPr>
    <w:r>
      <w:t>TG/130/5(proj.1)</w:t>
    </w:r>
  </w:p>
  <w:p w14:paraId="0DB3BB64" w14:textId="77777777" w:rsidR="00470BE0" w:rsidRDefault="00050870">
    <w:pPr>
      <w:pStyle w:val="sectionTenSubSectionEightHeaderStyle"/>
      <w:jc w:val="center"/>
    </w:pPr>
    <w:r>
      <w:t>Asparagus, 2025-03-25</w:t>
    </w:r>
  </w:p>
  <w:p w14:paraId="4328A399" w14:textId="77777777" w:rsidR="00470BE0" w:rsidRDefault="00050870">
    <w:pPr>
      <w:pStyle w:val="sectionTenSubSectionEightHeaderStyle"/>
      <w:jc w:val="center"/>
    </w:pPr>
    <w:r>
      <w:fldChar w:fldCharType="begin"/>
    </w:r>
    <w:r>
      <w:instrText>PAGE "Page Number"</w:instrText>
    </w:r>
    <w:r>
      <w:fldChar w:fldCharType="separate"/>
    </w:r>
    <w:r>
      <w:t>31</w:t>
    </w:r>
    <w:r>
      <w:fldChar w:fldCharType="end"/>
    </w:r>
  </w:p>
  <w:p w14:paraId="09190E3C" w14:textId="77777777" w:rsidR="00470BE0" w:rsidRDefault="00470BE0">
    <w:pPr>
      <w:pStyle w:val="sectionTenSubSectionEightHeaderStyle"/>
      <w:jc w:val="cent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20163" w14:textId="77777777" w:rsidR="00470BE0" w:rsidRDefault="00470BE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6F88D" w14:textId="77777777" w:rsidR="00E41C98" w:rsidRDefault="00E41C98">
    <w:pPr>
      <w:pStyle w:val="customHeaderStyle"/>
      <w:jc w:val="center"/>
    </w:pPr>
    <w:r>
      <w:t>TG/130/5(proj.1)</w:t>
    </w:r>
  </w:p>
  <w:p w14:paraId="2FCA30CF" w14:textId="77777777" w:rsidR="00E41C98" w:rsidRDefault="00E41C98">
    <w:pPr>
      <w:pStyle w:val="customHeaderStyle"/>
      <w:jc w:val="center"/>
    </w:pPr>
    <w:r>
      <w:t>Asparagus, 2025-03-25</w:t>
    </w:r>
  </w:p>
  <w:p w14:paraId="7ABF4B24" w14:textId="77777777" w:rsidR="00E41C98" w:rsidRDefault="00E41C98">
    <w:pPr>
      <w:pStyle w:val="customHeaderStyle"/>
      <w:jc w:val="center"/>
    </w:pPr>
    <w:r>
      <w:fldChar w:fldCharType="begin"/>
    </w:r>
    <w:r>
      <w:instrText>PAGE "Page Number"</w:instrText>
    </w:r>
    <w:r>
      <w:fldChar w:fldCharType="separate"/>
    </w:r>
    <w:r>
      <w:t>8</w:t>
    </w:r>
    <w:r>
      <w:fldChar w:fldCharType="end"/>
    </w:r>
  </w:p>
  <w:p w14:paraId="17B28B08" w14:textId="77777777" w:rsidR="00E41C98" w:rsidRDefault="00E41C98">
    <w:pPr>
      <w:pStyle w:val="customHeaderStyl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E7D" w14:textId="77777777" w:rsidR="00470BE0" w:rsidRDefault="00470BE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70E29" w14:textId="77777777" w:rsidR="00470BE0" w:rsidRPr="00E41C98" w:rsidRDefault="00050870">
    <w:pPr>
      <w:pStyle w:val="sectionSevenCustomHeaderStyle"/>
      <w:jc w:val="center"/>
      <w:rPr>
        <w:lang w:val="pt-BR"/>
      </w:rPr>
    </w:pPr>
    <w:r w:rsidRPr="00E41C98">
      <w:rPr>
        <w:lang w:val="pt-BR"/>
      </w:rPr>
      <w:t>TG/130/5(proj.1)</w:t>
    </w:r>
  </w:p>
  <w:p w14:paraId="30B709F2" w14:textId="77777777" w:rsidR="00470BE0" w:rsidRPr="00E41C98" w:rsidRDefault="00050870">
    <w:pPr>
      <w:pStyle w:val="sectionSevenCustomHeaderStyle"/>
      <w:jc w:val="center"/>
      <w:rPr>
        <w:lang w:val="pt-BR"/>
      </w:rPr>
    </w:pPr>
    <w:proofErr w:type="spellStart"/>
    <w:r w:rsidRPr="00E41C98">
      <w:rPr>
        <w:lang w:val="pt-BR"/>
      </w:rPr>
      <w:t>Asparagus</w:t>
    </w:r>
    <w:proofErr w:type="spellEnd"/>
    <w:r w:rsidRPr="00E41C98">
      <w:rPr>
        <w:lang w:val="pt-BR"/>
      </w:rPr>
      <w:t>/Asperge/</w:t>
    </w:r>
    <w:proofErr w:type="spellStart"/>
    <w:r w:rsidRPr="00E41C98">
      <w:rPr>
        <w:lang w:val="pt-BR"/>
      </w:rPr>
      <w:t>Spargel</w:t>
    </w:r>
    <w:proofErr w:type="spellEnd"/>
    <w:r w:rsidRPr="00E41C98">
      <w:rPr>
        <w:lang w:val="pt-BR"/>
      </w:rPr>
      <w:t>/</w:t>
    </w:r>
    <w:proofErr w:type="spellStart"/>
    <w:r w:rsidRPr="00E41C98">
      <w:rPr>
        <w:lang w:val="pt-BR"/>
      </w:rPr>
      <w:t>Espárrago</w:t>
    </w:r>
    <w:proofErr w:type="spellEnd"/>
    <w:r w:rsidRPr="00E41C98">
      <w:rPr>
        <w:lang w:val="pt-BR"/>
      </w:rPr>
      <w:t>, 2025-03-25</w:t>
    </w:r>
  </w:p>
  <w:p w14:paraId="79055497" w14:textId="77777777" w:rsidR="00470BE0" w:rsidRDefault="00050870">
    <w:pPr>
      <w:pStyle w:val="sectionSevenCustomHeaderStyle"/>
      <w:jc w:val="center"/>
    </w:pPr>
    <w:r>
      <w:fldChar w:fldCharType="begin"/>
    </w:r>
    <w:r>
      <w:instrText>PAGE "Page Number"</w:instrText>
    </w:r>
    <w:r>
      <w:fldChar w:fldCharType="separate"/>
    </w:r>
    <w:r>
      <w:t>15</w:t>
    </w:r>
    <w:r>
      <w:fldChar w:fldCharType="end"/>
    </w:r>
  </w:p>
  <w:p w14:paraId="5C8B103A" w14:textId="77777777" w:rsidR="00470BE0" w:rsidRDefault="00470BE0">
    <w:pPr>
      <w:pStyle w:val="sectionSevenCustomHeaderStyl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2E6C" w14:textId="77777777" w:rsidR="00470BE0" w:rsidRDefault="00470BE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06592" w14:textId="77777777" w:rsidR="00470BE0" w:rsidRDefault="00470BE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63CF8" w14:textId="77777777" w:rsidR="00470BE0" w:rsidRDefault="00050870">
    <w:pPr>
      <w:pStyle w:val="sectionEightHeaderStyle"/>
      <w:jc w:val="center"/>
    </w:pPr>
    <w:r>
      <w:t>TG/130/5(proj.1)</w:t>
    </w:r>
  </w:p>
  <w:p w14:paraId="3DADD135" w14:textId="77777777" w:rsidR="00470BE0" w:rsidRDefault="00050870">
    <w:pPr>
      <w:pStyle w:val="sectionEightHeaderStyle"/>
      <w:jc w:val="center"/>
    </w:pPr>
    <w:r>
      <w:t>Asparagus, 2025-03-25</w:t>
    </w:r>
  </w:p>
  <w:p w14:paraId="503FB34C" w14:textId="77777777" w:rsidR="00470BE0" w:rsidRDefault="00050870">
    <w:pPr>
      <w:pStyle w:val="sectionEightHeaderStyle"/>
      <w:jc w:val="center"/>
    </w:pPr>
    <w:r>
      <w:fldChar w:fldCharType="begin"/>
    </w:r>
    <w:r>
      <w:instrText>PAGE "Page Number"</w:instrText>
    </w:r>
    <w:r>
      <w:fldChar w:fldCharType="separate"/>
    </w:r>
    <w:r>
      <w:t>23</w:t>
    </w:r>
    <w:r>
      <w:fldChar w:fldCharType="end"/>
    </w:r>
  </w:p>
  <w:p w14:paraId="36CE4AAB" w14:textId="77777777" w:rsidR="00470BE0" w:rsidRDefault="00470BE0">
    <w:pPr>
      <w:pStyle w:val="sectionEightHeaderStyle"/>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4340A" w14:textId="77777777" w:rsidR="00470BE0" w:rsidRDefault="00470B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47D0"/>
    <w:multiLevelType w:val="multilevel"/>
    <w:tmpl w:val="5226FE40"/>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5A339B"/>
    <w:multiLevelType w:val="multilevel"/>
    <w:tmpl w:val="DA2C68F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17C6987"/>
    <w:multiLevelType w:val="multilevel"/>
    <w:tmpl w:val="553A060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1471705984">
    <w:abstractNumId w:val="2"/>
  </w:num>
  <w:num w:numId="2" w16cid:durableId="215243891">
    <w:abstractNumId w:val="1"/>
  </w:num>
  <w:num w:numId="3" w16cid:durableId="189696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BE0"/>
    <w:rsid w:val="00050870"/>
    <w:rsid w:val="00142C47"/>
    <w:rsid w:val="00161CC5"/>
    <w:rsid w:val="00301C90"/>
    <w:rsid w:val="003066F6"/>
    <w:rsid w:val="003561EE"/>
    <w:rsid w:val="003A522E"/>
    <w:rsid w:val="003D06DA"/>
    <w:rsid w:val="003F79E7"/>
    <w:rsid w:val="00470BE0"/>
    <w:rsid w:val="0074300F"/>
    <w:rsid w:val="007729A6"/>
    <w:rsid w:val="007D5B8A"/>
    <w:rsid w:val="009627B0"/>
    <w:rsid w:val="009B555D"/>
    <w:rsid w:val="00D740DA"/>
    <w:rsid w:val="00E41C98"/>
    <w:rsid w:val="00EE2A5D"/>
    <w:rsid w:val="00F617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CBB895"/>
  <w15:docId w15:val="{229EE408-BDDF-4309-8836-C6660F48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semiHidden/>
    <w:qFormat/>
    <w:pPr>
      <w:tabs>
        <w:tab w:val="right" w:leader="dot" w:pos="9639"/>
      </w:tabs>
      <w:spacing w:before="60" w:after="120"/>
      <w:ind w:left="426" w:right="851" w:hanging="426"/>
      <w:jc w:val="left"/>
    </w:pPr>
    <w:rPr>
      <w:bCs/>
      <w:caps/>
      <w:sz w:val="18"/>
    </w:rPr>
  </w:style>
  <w:style w:type="paragraph" w:styleId="TOC2">
    <w:name w:val="toc 2"/>
    <w:basedOn w:val="Normal"/>
    <w:next w:val="Normal"/>
    <w:semiHidden/>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5981892">
      <w:marLeft w:val="0"/>
      <w:marRight w:val="0"/>
      <w:marTop w:val="-20"/>
      <w:marBottom w:val="-20"/>
      <w:divBdr>
        <w:top w:val="none" w:sz="0" w:space="0" w:color="auto"/>
        <w:left w:val="none" w:sz="0" w:space="0" w:color="auto"/>
        <w:bottom w:val="none" w:sz="0" w:space="0" w:color="auto"/>
        <w:right w:val="none" w:sz="0" w:space="0" w:color="auto"/>
      </w:divBdr>
    </w:div>
    <w:div w:id="11687373">
      <w:marLeft w:val="0"/>
      <w:marRight w:val="0"/>
      <w:marTop w:val="-20"/>
      <w:marBottom w:val="-20"/>
      <w:divBdr>
        <w:top w:val="none" w:sz="0" w:space="0" w:color="auto"/>
        <w:left w:val="none" w:sz="0" w:space="0" w:color="auto"/>
        <w:bottom w:val="none" w:sz="0" w:space="0" w:color="auto"/>
        <w:right w:val="none" w:sz="0" w:space="0" w:color="auto"/>
      </w:divBdr>
    </w:div>
    <w:div w:id="16853307">
      <w:marLeft w:val="0"/>
      <w:marRight w:val="0"/>
      <w:marTop w:val="-20"/>
      <w:marBottom w:val="-20"/>
      <w:divBdr>
        <w:top w:val="none" w:sz="0" w:space="0" w:color="auto"/>
        <w:left w:val="none" w:sz="0" w:space="0" w:color="auto"/>
        <w:bottom w:val="none" w:sz="0" w:space="0" w:color="auto"/>
        <w:right w:val="none" w:sz="0" w:space="0" w:color="auto"/>
      </w:divBdr>
    </w:div>
    <w:div w:id="25104201">
      <w:marLeft w:val="0"/>
      <w:marRight w:val="0"/>
      <w:marTop w:val="-20"/>
      <w:marBottom w:val="-20"/>
      <w:divBdr>
        <w:top w:val="none" w:sz="0" w:space="0" w:color="auto"/>
        <w:left w:val="none" w:sz="0" w:space="0" w:color="auto"/>
        <w:bottom w:val="none" w:sz="0" w:space="0" w:color="auto"/>
        <w:right w:val="none" w:sz="0" w:space="0" w:color="auto"/>
      </w:divBdr>
    </w:div>
    <w:div w:id="25445607">
      <w:marLeft w:val="0"/>
      <w:marRight w:val="0"/>
      <w:marTop w:val="-20"/>
      <w:marBottom w:val="-20"/>
      <w:divBdr>
        <w:top w:val="none" w:sz="0" w:space="0" w:color="auto"/>
        <w:left w:val="none" w:sz="0" w:space="0" w:color="auto"/>
        <w:bottom w:val="none" w:sz="0" w:space="0" w:color="auto"/>
        <w:right w:val="none" w:sz="0" w:space="0" w:color="auto"/>
      </w:divBdr>
    </w:div>
    <w:div w:id="25495987">
      <w:marLeft w:val="0"/>
      <w:marRight w:val="0"/>
      <w:marTop w:val="-20"/>
      <w:marBottom w:val="-20"/>
      <w:divBdr>
        <w:top w:val="none" w:sz="0" w:space="0" w:color="auto"/>
        <w:left w:val="none" w:sz="0" w:space="0" w:color="auto"/>
        <w:bottom w:val="none" w:sz="0" w:space="0" w:color="auto"/>
        <w:right w:val="none" w:sz="0" w:space="0" w:color="auto"/>
      </w:divBdr>
    </w:div>
    <w:div w:id="26374652">
      <w:marLeft w:val="0"/>
      <w:marRight w:val="0"/>
      <w:marTop w:val="-20"/>
      <w:marBottom w:val="-20"/>
      <w:divBdr>
        <w:top w:val="none" w:sz="0" w:space="0" w:color="auto"/>
        <w:left w:val="none" w:sz="0" w:space="0" w:color="auto"/>
        <w:bottom w:val="none" w:sz="0" w:space="0" w:color="auto"/>
        <w:right w:val="none" w:sz="0" w:space="0" w:color="auto"/>
      </w:divBdr>
    </w:div>
    <w:div w:id="28143048">
      <w:marLeft w:val="0"/>
      <w:marRight w:val="0"/>
      <w:marTop w:val="-20"/>
      <w:marBottom w:val="-20"/>
      <w:divBdr>
        <w:top w:val="none" w:sz="0" w:space="0" w:color="auto"/>
        <w:left w:val="none" w:sz="0" w:space="0" w:color="auto"/>
        <w:bottom w:val="none" w:sz="0" w:space="0" w:color="auto"/>
        <w:right w:val="none" w:sz="0" w:space="0" w:color="auto"/>
      </w:divBdr>
    </w:div>
    <w:div w:id="39475601">
      <w:marLeft w:val="0"/>
      <w:marRight w:val="0"/>
      <w:marTop w:val="-20"/>
      <w:marBottom w:val="-20"/>
      <w:divBdr>
        <w:top w:val="none" w:sz="0" w:space="0" w:color="auto"/>
        <w:left w:val="none" w:sz="0" w:space="0" w:color="auto"/>
        <w:bottom w:val="none" w:sz="0" w:space="0" w:color="auto"/>
        <w:right w:val="none" w:sz="0" w:space="0" w:color="auto"/>
      </w:divBdr>
    </w:div>
    <w:div w:id="40253751">
      <w:marLeft w:val="0"/>
      <w:marRight w:val="0"/>
      <w:marTop w:val="-20"/>
      <w:marBottom w:val="-20"/>
      <w:divBdr>
        <w:top w:val="none" w:sz="0" w:space="0" w:color="auto"/>
        <w:left w:val="none" w:sz="0" w:space="0" w:color="auto"/>
        <w:bottom w:val="none" w:sz="0" w:space="0" w:color="auto"/>
        <w:right w:val="none" w:sz="0" w:space="0" w:color="auto"/>
      </w:divBdr>
    </w:div>
    <w:div w:id="41371492">
      <w:marLeft w:val="0"/>
      <w:marRight w:val="0"/>
      <w:marTop w:val="-20"/>
      <w:marBottom w:val="-20"/>
      <w:divBdr>
        <w:top w:val="none" w:sz="0" w:space="0" w:color="auto"/>
        <w:left w:val="none" w:sz="0" w:space="0" w:color="auto"/>
        <w:bottom w:val="none" w:sz="0" w:space="0" w:color="auto"/>
        <w:right w:val="none" w:sz="0" w:space="0" w:color="auto"/>
      </w:divBdr>
    </w:div>
    <w:div w:id="45875946">
      <w:marLeft w:val="0"/>
      <w:marRight w:val="0"/>
      <w:marTop w:val="-20"/>
      <w:marBottom w:val="-20"/>
      <w:divBdr>
        <w:top w:val="none" w:sz="0" w:space="0" w:color="auto"/>
        <w:left w:val="none" w:sz="0" w:space="0" w:color="auto"/>
        <w:bottom w:val="none" w:sz="0" w:space="0" w:color="auto"/>
        <w:right w:val="none" w:sz="0" w:space="0" w:color="auto"/>
      </w:divBdr>
    </w:div>
    <w:div w:id="47385703">
      <w:marLeft w:val="0"/>
      <w:marRight w:val="0"/>
      <w:marTop w:val="-20"/>
      <w:marBottom w:val="-20"/>
      <w:divBdr>
        <w:top w:val="none" w:sz="0" w:space="0" w:color="auto"/>
        <w:left w:val="none" w:sz="0" w:space="0" w:color="auto"/>
        <w:bottom w:val="none" w:sz="0" w:space="0" w:color="auto"/>
        <w:right w:val="none" w:sz="0" w:space="0" w:color="auto"/>
      </w:divBdr>
    </w:div>
    <w:div w:id="50156851">
      <w:marLeft w:val="0"/>
      <w:marRight w:val="0"/>
      <w:marTop w:val="-20"/>
      <w:marBottom w:val="-20"/>
      <w:divBdr>
        <w:top w:val="none" w:sz="0" w:space="0" w:color="auto"/>
        <w:left w:val="none" w:sz="0" w:space="0" w:color="auto"/>
        <w:bottom w:val="none" w:sz="0" w:space="0" w:color="auto"/>
        <w:right w:val="none" w:sz="0" w:space="0" w:color="auto"/>
      </w:divBdr>
    </w:div>
    <w:div w:id="51344290">
      <w:marLeft w:val="0"/>
      <w:marRight w:val="0"/>
      <w:marTop w:val="-20"/>
      <w:marBottom w:val="-20"/>
      <w:divBdr>
        <w:top w:val="none" w:sz="0" w:space="0" w:color="auto"/>
        <w:left w:val="none" w:sz="0" w:space="0" w:color="auto"/>
        <w:bottom w:val="none" w:sz="0" w:space="0" w:color="auto"/>
        <w:right w:val="none" w:sz="0" w:space="0" w:color="auto"/>
      </w:divBdr>
    </w:div>
    <w:div w:id="51930840">
      <w:marLeft w:val="0"/>
      <w:marRight w:val="0"/>
      <w:marTop w:val="-20"/>
      <w:marBottom w:val="-20"/>
      <w:divBdr>
        <w:top w:val="none" w:sz="0" w:space="0" w:color="auto"/>
        <w:left w:val="none" w:sz="0" w:space="0" w:color="auto"/>
        <w:bottom w:val="none" w:sz="0" w:space="0" w:color="auto"/>
        <w:right w:val="none" w:sz="0" w:space="0" w:color="auto"/>
      </w:divBdr>
    </w:div>
    <w:div w:id="52120791">
      <w:marLeft w:val="0"/>
      <w:marRight w:val="0"/>
      <w:marTop w:val="-20"/>
      <w:marBottom w:val="-20"/>
      <w:divBdr>
        <w:top w:val="none" w:sz="0" w:space="0" w:color="auto"/>
        <w:left w:val="none" w:sz="0" w:space="0" w:color="auto"/>
        <w:bottom w:val="none" w:sz="0" w:space="0" w:color="auto"/>
        <w:right w:val="none" w:sz="0" w:space="0" w:color="auto"/>
      </w:divBdr>
    </w:div>
    <w:div w:id="53699656">
      <w:marLeft w:val="0"/>
      <w:marRight w:val="0"/>
      <w:marTop w:val="-20"/>
      <w:marBottom w:val="-20"/>
      <w:divBdr>
        <w:top w:val="none" w:sz="0" w:space="0" w:color="auto"/>
        <w:left w:val="none" w:sz="0" w:space="0" w:color="auto"/>
        <w:bottom w:val="none" w:sz="0" w:space="0" w:color="auto"/>
        <w:right w:val="none" w:sz="0" w:space="0" w:color="auto"/>
      </w:divBdr>
    </w:div>
    <w:div w:id="62992827">
      <w:marLeft w:val="0"/>
      <w:marRight w:val="0"/>
      <w:marTop w:val="-20"/>
      <w:marBottom w:val="-20"/>
      <w:divBdr>
        <w:top w:val="none" w:sz="0" w:space="0" w:color="auto"/>
        <w:left w:val="none" w:sz="0" w:space="0" w:color="auto"/>
        <w:bottom w:val="none" w:sz="0" w:space="0" w:color="auto"/>
        <w:right w:val="none" w:sz="0" w:space="0" w:color="auto"/>
      </w:divBdr>
    </w:div>
    <w:div w:id="69618762">
      <w:marLeft w:val="0"/>
      <w:marRight w:val="0"/>
      <w:marTop w:val="-20"/>
      <w:marBottom w:val="-20"/>
      <w:divBdr>
        <w:top w:val="none" w:sz="0" w:space="0" w:color="auto"/>
        <w:left w:val="none" w:sz="0" w:space="0" w:color="auto"/>
        <w:bottom w:val="none" w:sz="0" w:space="0" w:color="auto"/>
        <w:right w:val="none" w:sz="0" w:space="0" w:color="auto"/>
      </w:divBdr>
    </w:div>
    <w:div w:id="77292846">
      <w:marLeft w:val="0"/>
      <w:marRight w:val="0"/>
      <w:marTop w:val="-20"/>
      <w:marBottom w:val="-20"/>
      <w:divBdr>
        <w:top w:val="none" w:sz="0" w:space="0" w:color="auto"/>
        <w:left w:val="none" w:sz="0" w:space="0" w:color="auto"/>
        <w:bottom w:val="none" w:sz="0" w:space="0" w:color="auto"/>
        <w:right w:val="none" w:sz="0" w:space="0" w:color="auto"/>
      </w:divBdr>
    </w:div>
    <w:div w:id="83453428">
      <w:marLeft w:val="0"/>
      <w:marRight w:val="0"/>
      <w:marTop w:val="-20"/>
      <w:marBottom w:val="-20"/>
      <w:divBdr>
        <w:top w:val="none" w:sz="0" w:space="0" w:color="auto"/>
        <w:left w:val="none" w:sz="0" w:space="0" w:color="auto"/>
        <w:bottom w:val="none" w:sz="0" w:space="0" w:color="auto"/>
        <w:right w:val="none" w:sz="0" w:space="0" w:color="auto"/>
      </w:divBdr>
    </w:div>
    <w:div w:id="84151599">
      <w:marLeft w:val="0"/>
      <w:marRight w:val="0"/>
      <w:marTop w:val="-20"/>
      <w:marBottom w:val="-20"/>
      <w:divBdr>
        <w:top w:val="none" w:sz="0" w:space="0" w:color="auto"/>
        <w:left w:val="none" w:sz="0" w:space="0" w:color="auto"/>
        <w:bottom w:val="none" w:sz="0" w:space="0" w:color="auto"/>
        <w:right w:val="none" w:sz="0" w:space="0" w:color="auto"/>
      </w:divBdr>
    </w:div>
    <w:div w:id="85616118">
      <w:marLeft w:val="0"/>
      <w:marRight w:val="0"/>
      <w:marTop w:val="-20"/>
      <w:marBottom w:val="-20"/>
      <w:divBdr>
        <w:top w:val="none" w:sz="0" w:space="0" w:color="auto"/>
        <w:left w:val="none" w:sz="0" w:space="0" w:color="auto"/>
        <w:bottom w:val="none" w:sz="0" w:space="0" w:color="auto"/>
        <w:right w:val="none" w:sz="0" w:space="0" w:color="auto"/>
      </w:divBdr>
    </w:div>
    <w:div w:id="87583632">
      <w:marLeft w:val="0"/>
      <w:marRight w:val="0"/>
      <w:marTop w:val="-20"/>
      <w:marBottom w:val="-20"/>
      <w:divBdr>
        <w:top w:val="none" w:sz="0" w:space="0" w:color="auto"/>
        <w:left w:val="none" w:sz="0" w:space="0" w:color="auto"/>
        <w:bottom w:val="none" w:sz="0" w:space="0" w:color="auto"/>
        <w:right w:val="none" w:sz="0" w:space="0" w:color="auto"/>
      </w:divBdr>
    </w:div>
    <w:div w:id="88627435">
      <w:marLeft w:val="0"/>
      <w:marRight w:val="0"/>
      <w:marTop w:val="-20"/>
      <w:marBottom w:val="-20"/>
      <w:divBdr>
        <w:top w:val="none" w:sz="0" w:space="0" w:color="auto"/>
        <w:left w:val="none" w:sz="0" w:space="0" w:color="auto"/>
        <w:bottom w:val="none" w:sz="0" w:space="0" w:color="auto"/>
        <w:right w:val="none" w:sz="0" w:space="0" w:color="auto"/>
      </w:divBdr>
    </w:div>
    <w:div w:id="90316830">
      <w:marLeft w:val="0"/>
      <w:marRight w:val="0"/>
      <w:marTop w:val="-20"/>
      <w:marBottom w:val="-20"/>
      <w:divBdr>
        <w:top w:val="none" w:sz="0" w:space="0" w:color="auto"/>
        <w:left w:val="none" w:sz="0" w:space="0" w:color="auto"/>
        <w:bottom w:val="none" w:sz="0" w:space="0" w:color="auto"/>
        <w:right w:val="none" w:sz="0" w:space="0" w:color="auto"/>
      </w:divBdr>
    </w:div>
    <w:div w:id="94909672">
      <w:marLeft w:val="0"/>
      <w:marRight w:val="0"/>
      <w:marTop w:val="-20"/>
      <w:marBottom w:val="-20"/>
      <w:divBdr>
        <w:top w:val="none" w:sz="0" w:space="0" w:color="auto"/>
        <w:left w:val="none" w:sz="0" w:space="0" w:color="auto"/>
        <w:bottom w:val="none" w:sz="0" w:space="0" w:color="auto"/>
        <w:right w:val="none" w:sz="0" w:space="0" w:color="auto"/>
      </w:divBdr>
    </w:div>
    <w:div w:id="96607529">
      <w:marLeft w:val="0"/>
      <w:marRight w:val="0"/>
      <w:marTop w:val="-20"/>
      <w:marBottom w:val="-20"/>
      <w:divBdr>
        <w:top w:val="none" w:sz="0" w:space="0" w:color="auto"/>
        <w:left w:val="none" w:sz="0" w:space="0" w:color="auto"/>
        <w:bottom w:val="none" w:sz="0" w:space="0" w:color="auto"/>
        <w:right w:val="none" w:sz="0" w:space="0" w:color="auto"/>
      </w:divBdr>
    </w:div>
    <w:div w:id="101074267">
      <w:marLeft w:val="0"/>
      <w:marRight w:val="0"/>
      <w:marTop w:val="-20"/>
      <w:marBottom w:val="-20"/>
      <w:divBdr>
        <w:top w:val="none" w:sz="0" w:space="0" w:color="auto"/>
        <w:left w:val="none" w:sz="0" w:space="0" w:color="auto"/>
        <w:bottom w:val="none" w:sz="0" w:space="0" w:color="auto"/>
        <w:right w:val="none" w:sz="0" w:space="0" w:color="auto"/>
      </w:divBdr>
    </w:div>
    <w:div w:id="102846400">
      <w:marLeft w:val="0"/>
      <w:marRight w:val="0"/>
      <w:marTop w:val="-20"/>
      <w:marBottom w:val="-20"/>
      <w:divBdr>
        <w:top w:val="none" w:sz="0" w:space="0" w:color="auto"/>
        <w:left w:val="none" w:sz="0" w:space="0" w:color="auto"/>
        <w:bottom w:val="none" w:sz="0" w:space="0" w:color="auto"/>
        <w:right w:val="none" w:sz="0" w:space="0" w:color="auto"/>
      </w:divBdr>
    </w:div>
    <w:div w:id="105003921">
      <w:marLeft w:val="0"/>
      <w:marRight w:val="0"/>
      <w:marTop w:val="-20"/>
      <w:marBottom w:val="-20"/>
      <w:divBdr>
        <w:top w:val="none" w:sz="0" w:space="0" w:color="auto"/>
        <w:left w:val="none" w:sz="0" w:space="0" w:color="auto"/>
        <w:bottom w:val="none" w:sz="0" w:space="0" w:color="auto"/>
        <w:right w:val="none" w:sz="0" w:space="0" w:color="auto"/>
      </w:divBdr>
    </w:div>
    <w:div w:id="112328912">
      <w:marLeft w:val="0"/>
      <w:marRight w:val="0"/>
      <w:marTop w:val="-20"/>
      <w:marBottom w:val="-20"/>
      <w:divBdr>
        <w:top w:val="none" w:sz="0" w:space="0" w:color="auto"/>
        <w:left w:val="none" w:sz="0" w:space="0" w:color="auto"/>
        <w:bottom w:val="none" w:sz="0" w:space="0" w:color="auto"/>
        <w:right w:val="none" w:sz="0" w:space="0" w:color="auto"/>
      </w:divBdr>
    </w:div>
    <w:div w:id="116728270">
      <w:marLeft w:val="0"/>
      <w:marRight w:val="0"/>
      <w:marTop w:val="-20"/>
      <w:marBottom w:val="-20"/>
      <w:divBdr>
        <w:top w:val="none" w:sz="0" w:space="0" w:color="auto"/>
        <w:left w:val="none" w:sz="0" w:space="0" w:color="auto"/>
        <w:bottom w:val="none" w:sz="0" w:space="0" w:color="auto"/>
        <w:right w:val="none" w:sz="0" w:space="0" w:color="auto"/>
      </w:divBdr>
    </w:div>
    <w:div w:id="119039542">
      <w:marLeft w:val="0"/>
      <w:marRight w:val="0"/>
      <w:marTop w:val="-20"/>
      <w:marBottom w:val="-20"/>
      <w:divBdr>
        <w:top w:val="none" w:sz="0" w:space="0" w:color="auto"/>
        <w:left w:val="none" w:sz="0" w:space="0" w:color="auto"/>
        <w:bottom w:val="none" w:sz="0" w:space="0" w:color="auto"/>
        <w:right w:val="none" w:sz="0" w:space="0" w:color="auto"/>
      </w:divBdr>
    </w:div>
    <w:div w:id="121463451">
      <w:marLeft w:val="0"/>
      <w:marRight w:val="0"/>
      <w:marTop w:val="-20"/>
      <w:marBottom w:val="-20"/>
      <w:divBdr>
        <w:top w:val="none" w:sz="0" w:space="0" w:color="auto"/>
        <w:left w:val="none" w:sz="0" w:space="0" w:color="auto"/>
        <w:bottom w:val="none" w:sz="0" w:space="0" w:color="auto"/>
        <w:right w:val="none" w:sz="0" w:space="0" w:color="auto"/>
      </w:divBdr>
    </w:div>
    <w:div w:id="122768762">
      <w:marLeft w:val="0"/>
      <w:marRight w:val="0"/>
      <w:marTop w:val="-20"/>
      <w:marBottom w:val="-20"/>
      <w:divBdr>
        <w:top w:val="none" w:sz="0" w:space="0" w:color="auto"/>
        <w:left w:val="none" w:sz="0" w:space="0" w:color="auto"/>
        <w:bottom w:val="none" w:sz="0" w:space="0" w:color="auto"/>
        <w:right w:val="none" w:sz="0" w:space="0" w:color="auto"/>
      </w:divBdr>
    </w:div>
    <w:div w:id="124126197">
      <w:marLeft w:val="0"/>
      <w:marRight w:val="0"/>
      <w:marTop w:val="-20"/>
      <w:marBottom w:val="-20"/>
      <w:divBdr>
        <w:top w:val="none" w:sz="0" w:space="0" w:color="auto"/>
        <w:left w:val="none" w:sz="0" w:space="0" w:color="auto"/>
        <w:bottom w:val="none" w:sz="0" w:space="0" w:color="auto"/>
        <w:right w:val="none" w:sz="0" w:space="0" w:color="auto"/>
      </w:divBdr>
    </w:div>
    <w:div w:id="127818851">
      <w:marLeft w:val="0"/>
      <w:marRight w:val="0"/>
      <w:marTop w:val="-20"/>
      <w:marBottom w:val="-20"/>
      <w:divBdr>
        <w:top w:val="none" w:sz="0" w:space="0" w:color="auto"/>
        <w:left w:val="none" w:sz="0" w:space="0" w:color="auto"/>
        <w:bottom w:val="none" w:sz="0" w:space="0" w:color="auto"/>
        <w:right w:val="none" w:sz="0" w:space="0" w:color="auto"/>
      </w:divBdr>
    </w:div>
    <w:div w:id="128205732">
      <w:marLeft w:val="0"/>
      <w:marRight w:val="0"/>
      <w:marTop w:val="-20"/>
      <w:marBottom w:val="-20"/>
      <w:divBdr>
        <w:top w:val="none" w:sz="0" w:space="0" w:color="auto"/>
        <w:left w:val="none" w:sz="0" w:space="0" w:color="auto"/>
        <w:bottom w:val="none" w:sz="0" w:space="0" w:color="auto"/>
        <w:right w:val="none" w:sz="0" w:space="0" w:color="auto"/>
      </w:divBdr>
    </w:div>
    <w:div w:id="131413238">
      <w:marLeft w:val="0"/>
      <w:marRight w:val="0"/>
      <w:marTop w:val="-20"/>
      <w:marBottom w:val="-20"/>
      <w:divBdr>
        <w:top w:val="none" w:sz="0" w:space="0" w:color="auto"/>
        <w:left w:val="none" w:sz="0" w:space="0" w:color="auto"/>
        <w:bottom w:val="none" w:sz="0" w:space="0" w:color="auto"/>
        <w:right w:val="none" w:sz="0" w:space="0" w:color="auto"/>
      </w:divBdr>
    </w:div>
    <w:div w:id="135493711">
      <w:marLeft w:val="0"/>
      <w:marRight w:val="0"/>
      <w:marTop w:val="-20"/>
      <w:marBottom w:val="-20"/>
      <w:divBdr>
        <w:top w:val="none" w:sz="0" w:space="0" w:color="auto"/>
        <w:left w:val="none" w:sz="0" w:space="0" w:color="auto"/>
        <w:bottom w:val="none" w:sz="0" w:space="0" w:color="auto"/>
        <w:right w:val="none" w:sz="0" w:space="0" w:color="auto"/>
      </w:divBdr>
    </w:div>
    <w:div w:id="135925135">
      <w:marLeft w:val="0"/>
      <w:marRight w:val="0"/>
      <w:marTop w:val="-20"/>
      <w:marBottom w:val="-20"/>
      <w:divBdr>
        <w:top w:val="none" w:sz="0" w:space="0" w:color="auto"/>
        <w:left w:val="none" w:sz="0" w:space="0" w:color="auto"/>
        <w:bottom w:val="none" w:sz="0" w:space="0" w:color="auto"/>
        <w:right w:val="none" w:sz="0" w:space="0" w:color="auto"/>
      </w:divBdr>
    </w:div>
    <w:div w:id="139735691">
      <w:marLeft w:val="0"/>
      <w:marRight w:val="0"/>
      <w:marTop w:val="-20"/>
      <w:marBottom w:val="-20"/>
      <w:divBdr>
        <w:top w:val="none" w:sz="0" w:space="0" w:color="auto"/>
        <w:left w:val="none" w:sz="0" w:space="0" w:color="auto"/>
        <w:bottom w:val="none" w:sz="0" w:space="0" w:color="auto"/>
        <w:right w:val="none" w:sz="0" w:space="0" w:color="auto"/>
      </w:divBdr>
    </w:div>
    <w:div w:id="139999920">
      <w:marLeft w:val="0"/>
      <w:marRight w:val="0"/>
      <w:marTop w:val="-20"/>
      <w:marBottom w:val="-20"/>
      <w:divBdr>
        <w:top w:val="none" w:sz="0" w:space="0" w:color="auto"/>
        <w:left w:val="none" w:sz="0" w:space="0" w:color="auto"/>
        <w:bottom w:val="none" w:sz="0" w:space="0" w:color="auto"/>
        <w:right w:val="none" w:sz="0" w:space="0" w:color="auto"/>
      </w:divBdr>
    </w:div>
    <w:div w:id="144325374">
      <w:marLeft w:val="0"/>
      <w:marRight w:val="0"/>
      <w:marTop w:val="-20"/>
      <w:marBottom w:val="-20"/>
      <w:divBdr>
        <w:top w:val="none" w:sz="0" w:space="0" w:color="auto"/>
        <w:left w:val="none" w:sz="0" w:space="0" w:color="auto"/>
        <w:bottom w:val="none" w:sz="0" w:space="0" w:color="auto"/>
        <w:right w:val="none" w:sz="0" w:space="0" w:color="auto"/>
      </w:divBdr>
    </w:div>
    <w:div w:id="146631235">
      <w:marLeft w:val="0"/>
      <w:marRight w:val="0"/>
      <w:marTop w:val="-20"/>
      <w:marBottom w:val="-20"/>
      <w:divBdr>
        <w:top w:val="none" w:sz="0" w:space="0" w:color="auto"/>
        <w:left w:val="none" w:sz="0" w:space="0" w:color="auto"/>
        <w:bottom w:val="none" w:sz="0" w:space="0" w:color="auto"/>
        <w:right w:val="none" w:sz="0" w:space="0" w:color="auto"/>
      </w:divBdr>
    </w:div>
    <w:div w:id="147938897">
      <w:marLeft w:val="0"/>
      <w:marRight w:val="0"/>
      <w:marTop w:val="-20"/>
      <w:marBottom w:val="-20"/>
      <w:divBdr>
        <w:top w:val="none" w:sz="0" w:space="0" w:color="auto"/>
        <w:left w:val="none" w:sz="0" w:space="0" w:color="auto"/>
        <w:bottom w:val="none" w:sz="0" w:space="0" w:color="auto"/>
        <w:right w:val="none" w:sz="0" w:space="0" w:color="auto"/>
      </w:divBdr>
    </w:div>
    <w:div w:id="150219703">
      <w:marLeft w:val="0"/>
      <w:marRight w:val="0"/>
      <w:marTop w:val="-20"/>
      <w:marBottom w:val="-20"/>
      <w:divBdr>
        <w:top w:val="none" w:sz="0" w:space="0" w:color="auto"/>
        <w:left w:val="none" w:sz="0" w:space="0" w:color="auto"/>
        <w:bottom w:val="none" w:sz="0" w:space="0" w:color="auto"/>
        <w:right w:val="none" w:sz="0" w:space="0" w:color="auto"/>
      </w:divBdr>
    </w:div>
    <w:div w:id="151917019">
      <w:marLeft w:val="0"/>
      <w:marRight w:val="0"/>
      <w:marTop w:val="-20"/>
      <w:marBottom w:val="-20"/>
      <w:divBdr>
        <w:top w:val="none" w:sz="0" w:space="0" w:color="auto"/>
        <w:left w:val="none" w:sz="0" w:space="0" w:color="auto"/>
        <w:bottom w:val="none" w:sz="0" w:space="0" w:color="auto"/>
        <w:right w:val="none" w:sz="0" w:space="0" w:color="auto"/>
      </w:divBdr>
    </w:div>
    <w:div w:id="151945025">
      <w:marLeft w:val="0"/>
      <w:marRight w:val="0"/>
      <w:marTop w:val="-20"/>
      <w:marBottom w:val="-20"/>
      <w:divBdr>
        <w:top w:val="none" w:sz="0" w:space="0" w:color="auto"/>
        <w:left w:val="none" w:sz="0" w:space="0" w:color="auto"/>
        <w:bottom w:val="none" w:sz="0" w:space="0" w:color="auto"/>
        <w:right w:val="none" w:sz="0" w:space="0" w:color="auto"/>
      </w:divBdr>
    </w:div>
    <w:div w:id="152332456">
      <w:marLeft w:val="0"/>
      <w:marRight w:val="0"/>
      <w:marTop w:val="-20"/>
      <w:marBottom w:val="-20"/>
      <w:divBdr>
        <w:top w:val="none" w:sz="0" w:space="0" w:color="auto"/>
        <w:left w:val="none" w:sz="0" w:space="0" w:color="auto"/>
        <w:bottom w:val="none" w:sz="0" w:space="0" w:color="auto"/>
        <w:right w:val="none" w:sz="0" w:space="0" w:color="auto"/>
      </w:divBdr>
    </w:div>
    <w:div w:id="162594877">
      <w:marLeft w:val="0"/>
      <w:marRight w:val="0"/>
      <w:marTop w:val="-20"/>
      <w:marBottom w:val="-20"/>
      <w:divBdr>
        <w:top w:val="none" w:sz="0" w:space="0" w:color="auto"/>
        <w:left w:val="none" w:sz="0" w:space="0" w:color="auto"/>
        <w:bottom w:val="none" w:sz="0" w:space="0" w:color="auto"/>
        <w:right w:val="none" w:sz="0" w:space="0" w:color="auto"/>
      </w:divBdr>
    </w:div>
    <w:div w:id="162668011">
      <w:marLeft w:val="0"/>
      <w:marRight w:val="0"/>
      <w:marTop w:val="-20"/>
      <w:marBottom w:val="-20"/>
      <w:divBdr>
        <w:top w:val="none" w:sz="0" w:space="0" w:color="auto"/>
        <w:left w:val="none" w:sz="0" w:space="0" w:color="auto"/>
        <w:bottom w:val="none" w:sz="0" w:space="0" w:color="auto"/>
        <w:right w:val="none" w:sz="0" w:space="0" w:color="auto"/>
      </w:divBdr>
    </w:div>
    <w:div w:id="163251943">
      <w:marLeft w:val="0"/>
      <w:marRight w:val="0"/>
      <w:marTop w:val="-20"/>
      <w:marBottom w:val="-20"/>
      <w:divBdr>
        <w:top w:val="none" w:sz="0" w:space="0" w:color="auto"/>
        <w:left w:val="none" w:sz="0" w:space="0" w:color="auto"/>
        <w:bottom w:val="none" w:sz="0" w:space="0" w:color="auto"/>
        <w:right w:val="none" w:sz="0" w:space="0" w:color="auto"/>
      </w:divBdr>
    </w:div>
    <w:div w:id="169875031">
      <w:marLeft w:val="0"/>
      <w:marRight w:val="0"/>
      <w:marTop w:val="-20"/>
      <w:marBottom w:val="-20"/>
      <w:divBdr>
        <w:top w:val="none" w:sz="0" w:space="0" w:color="auto"/>
        <w:left w:val="none" w:sz="0" w:space="0" w:color="auto"/>
        <w:bottom w:val="none" w:sz="0" w:space="0" w:color="auto"/>
        <w:right w:val="none" w:sz="0" w:space="0" w:color="auto"/>
      </w:divBdr>
    </w:div>
    <w:div w:id="172957981">
      <w:marLeft w:val="0"/>
      <w:marRight w:val="0"/>
      <w:marTop w:val="-20"/>
      <w:marBottom w:val="-20"/>
      <w:divBdr>
        <w:top w:val="none" w:sz="0" w:space="0" w:color="auto"/>
        <w:left w:val="none" w:sz="0" w:space="0" w:color="auto"/>
        <w:bottom w:val="none" w:sz="0" w:space="0" w:color="auto"/>
        <w:right w:val="none" w:sz="0" w:space="0" w:color="auto"/>
      </w:divBdr>
    </w:div>
    <w:div w:id="176383079">
      <w:marLeft w:val="0"/>
      <w:marRight w:val="0"/>
      <w:marTop w:val="-20"/>
      <w:marBottom w:val="-20"/>
      <w:divBdr>
        <w:top w:val="none" w:sz="0" w:space="0" w:color="auto"/>
        <w:left w:val="none" w:sz="0" w:space="0" w:color="auto"/>
        <w:bottom w:val="none" w:sz="0" w:space="0" w:color="auto"/>
        <w:right w:val="none" w:sz="0" w:space="0" w:color="auto"/>
      </w:divBdr>
    </w:div>
    <w:div w:id="176775589">
      <w:marLeft w:val="0"/>
      <w:marRight w:val="0"/>
      <w:marTop w:val="-20"/>
      <w:marBottom w:val="-20"/>
      <w:divBdr>
        <w:top w:val="none" w:sz="0" w:space="0" w:color="auto"/>
        <w:left w:val="none" w:sz="0" w:space="0" w:color="auto"/>
        <w:bottom w:val="none" w:sz="0" w:space="0" w:color="auto"/>
        <w:right w:val="none" w:sz="0" w:space="0" w:color="auto"/>
      </w:divBdr>
    </w:div>
    <w:div w:id="179979223">
      <w:marLeft w:val="0"/>
      <w:marRight w:val="0"/>
      <w:marTop w:val="-20"/>
      <w:marBottom w:val="-20"/>
      <w:divBdr>
        <w:top w:val="none" w:sz="0" w:space="0" w:color="auto"/>
        <w:left w:val="none" w:sz="0" w:space="0" w:color="auto"/>
        <w:bottom w:val="none" w:sz="0" w:space="0" w:color="auto"/>
        <w:right w:val="none" w:sz="0" w:space="0" w:color="auto"/>
      </w:divBdr>
    </w:div>
    <w:div w:id="182519768">
      <w:marLeft w:val="0"/>
      <w:marRight w:val="0"/>
      <w:marTop w:val="-20"/>
      <w:marBottom w:val="-20"/>
      <w:divBdr>
        <w:top w:val="none" w:sz="0" w:space="0" w:color="auto"/>
        <w:left w:val="none" w:sz="0" w:space="0" w:color="auto"/>
        <w:bottom w:val="none" w:sz="0" w:space="0" w:color="auto"/>
        <w:right w:val="none" w:sz="0" w:space="0" w:color="auto"/>
      </w:divBdr>
    </w:div>
    <w:div w:id="184364761">
      <w:marLeft w:val="0"/>
      <w:marRight w:val="0"/>
      <w:marTop w:val="-20"/>
      <w:marBottom w:val="-20"/>
      <w:divBdr>
        <w:top w:val="none" w:sz="0" w:space="0" w:color="auto"/>
        <w:left w:val="none" w:sz="0" w:space="0" w:color="auto"/>
        <w:bottom w:val="none" w:sz="0" w:space="0" w:color="auto"/>
        <w:right w:val="none" w:sz="0" w:space="0" w:color="auto"/>
      </w:divBdr>
    </w:div>
    <w:div w:id="194315851">
      <w:marLeft w:val="0"/>
      <w:marRight w:val="0"/>
      <w:marTop w:val="-20"/>
      <w:marBottom w:val="-20"/>
      <w:divBdr>
        <w:top w:val="none" w:sz="0" w:space="0" w:color="auto"/>
        <w:left w:val="none" w:sz="0" w:space="0" w:color="auto"/>
        <w:bottom w:val="none" w:sz="0" w:space="0" w:color="auto"/>
        <w:right w:val="none" w:sz="0" w:space="0" w:color="auto"/>
      </w:divBdr>
    </w:div>
    <w:div w:id="194781141">
      <w:marLeft w:val="0"/>
      <w:marRight w:val="0"/>
      <w:marTop w:val="-20"/>
      <w:marBottom w:val="-20"/>
      <w:divBdr>
        <w:top w:val="none" w:sz="0" w:space="0" w:color="auto"/>
        <w:left w:val="none" w:sz="0" w:space="0" w:color="auto"/>
        <w:bottom w:val="none" w:sz="0" w:space="0" w:color="auto"/>
        <w:right w:val="none" w:sz="0" w:space="0" w:color="auto"/>
      </w:divBdr>
    </w:div>
    <w:div w:id="198979670">
      <w:marLeft w:val="0"/>
      <w:marRight w:val="0"/>
      <w:marTop w:val="-20"/>
      <w:marBottom w:val="-20"/>
      <w:divBdr>
        <w:top w:val="none" w:sz="0" w:space="0" w:color="auto"/>
        <w:left w:val="none" w:sz="0" w:space="0" w:color="auto"/>
        <w:bottom w:val="none" w:sz="0" w:space="0" w:color="auto"/>
        <w:right w:val="none" w:sz="0" w:space="0" w:color="auto"/>
      </w:divBdr>
    </w:div>
    <w:div w:id="213738864">
      <w:marLeft w:val="0"/>
      <w:marRight w:val="0"/>
      <w:marTop w:val="-20"/>
      <w:marBottom w:val="-20"/>
      <w:divBdr>
        <w:top w:val="none" w:sz="0" w:space="0" w:color="auto"/>
        <w:left w:val="none" w:sz="0" w:space="0" w:color="auto"/>
        <w:bottom w:val="none" w:sz="0" w:space="0" w:color="auto"/>
        <w:right w:val="none" w:sz="0" w:space="0" w:color="auto"/>
      </w:divBdr>
    </w:div>
    <w:div w:id="214582311">
      <w:marLeft w:val="0"/>
      <w:marRight w:val="0"/>
      <w:marTop w:val="-20"/>
      <w:marBottom w:val="-20"/>
      <w:divBdr>
        <w:top w:val="none" w:sz="0" w:space="0" w:color="auto"/>
        <w:left w:val="none" w:sz="0" w:space="0" w:color="auto"/>
        <w:bottom w:val="none" w:sz="0" w:space="0" w:color="auto"/>
        <w:right w:val="none" w:sz="0" w:space="0" w:color="auto"/>
      </w:divBdr>
    </w:div>
    <w:div w:id="216665653">
      <w:marLeft w:val="0"/>
      <w:marRight w:val="0"/>
      <w:marTop w:val="-20"/>
      <w:marBottom w:val="-20"/>
      <w:divBdr>
        <w:top w:val="none" w:sz="0" w:space="0" w:color="auto"/>
        <w:left w:val="none" w:sz="0" w:space="0" w:color="auto"/>
        <w:bottom w:val="none" w:sz="0" w:space="0" w:color="auto"/>
        <w:right w:val="none" w:sz="0" w:space="0" w:color="auto"/>
      </w:divBdr>
    </w:div>
    <w:div w:id="218135331">
      <w:marLeft w:val="0"/>
      <w:marRight w:val="0"/>
      <w:marTop w:val="-20"/>
      <w:marBottom w:val="-20"/>
      <w:divBdr>
        <w:top w:val="none" w:sz="0" w:space="0" w:color="auto"/>
        <w:left w:val="none" w:sz="0" w:space="0" w:color="auto"/>
        <w:bottom w:val="none" w:sz="0" w:space="0" w:color="auto"/>
        <w:right w:val="none" w:sz="0" w:space="0" w:color="auto"/>
      </w:divBdr>
    </w:div>
    <w:div w:id="218712000">
      <w:marLeft w:val="0"/>
      <w:marRight w:val="0"/>
      <w:marTop w:val="-20"/>
      <w:marBottom w:val="-20"/>
      <w:divBdr>
        <w:top w:val="none" w:sz="0" w:space="0" w:color="auto"/>
        <w:left w:val="none" w:sz="0" w:space="0" w:color="auto"/>
        <w:bottom w:val="none" w:sz="0" w:space="0" w:color="auto"/>
        <w:right w:val="none" w:sz="0" w:space="0" w:color="auto"/>
      </w:divBdr>
    </w:div>
    <w:div w:id="219947843">
      <w:marLeft w:val="0"/>
      <w:marRight w:val="0"/>
      <w:marTop w:val="-20"/>
      <w:marBottom w:val="-20"/>
      <w:divBdr>
        <w:top w:val="none" w:sz="0" w:space="0" w:color="auto"/>
        <w:left w:val="none" w:sz="0" w:space="0" w:color="auto"/>
        <w:bottom w:val="none" w:sz="0" w:space="0" w:color="auto"/>
        <w:right w:val="none" w:sz="0" w:space="0" w:color="auto"/>
      </w:divBdr>
    </w:div>
    <w:div w:id="222763753">
      <w:marLeft w:val="0"/>
      <w:marRight w:val="0"/>
      <w:marTop w:val="-20"/>
      <w:marBottom w:val="-20"/>
      <w:divBdr>
        <w:top w:val="none" w:sz="0" w:space="0" w:color="auto"/>
        <w:left w:val="none" w:sz="0" w:space="0" w:color="auto"/>
        <w:bottom w:val="none" w:sz="0" w:space="0" w:color="auto"/>
        <w:right w:val="none" w:sz="0" w:space="0" w:color="auto"/>
      </w:divBdr>
    </w:div>
    <w:div w:id="231039395">
      <w:marLeft w:val="0"/>
      <w:marRight w:val="0"/>
      <w:marTop w:val="-20"/>
      <w:marBottom w:val="-20"/>
      <w:divBdr>
        <w:top w:val="none" w:sz="0" w:space="0" w:color="auto"/>
        <w:left w:val="none" w:sz="0" w:space="0" w:color="auto"/>
        <w:bottom w:val="none" w:sz="0" w:space="0" w:color="auto"/>
        <w:right w:val="none" w:sz="0" w:space="0" w:color="auto"/>
      </w:divBdr>
    </w:div>
    <w:div w:id="232203066">
      <w:marLeft w:val="0"/>
      <w:marRight w:val="0"/>
      <w:marTop w:val="-20"/>
      <w:marBottom w:val="-20"/>
      <w:divBdr>
        <w:top w:val="none" w:sz="0" w:space="0" w:color="auto"/>
        <w:left w:val="none" w:sz="0" w:space="0" w:color="auto"/>
        <w:bottom w:val="none" w:sz="0" w:space="0" w:color="auto"/>
        <w:right w:val="none" w:sz="0" w:space="0" w:color="auto"/>
      </w:divBdr>
    </w:div>
    <w:div w:id="232663525">
      <w:marLeft w:val="0"/>
      <w:marRight w:val="0"/>
      <w:marTop w:val="-20"/>
      <w:marBottom w:val="-20"/>
      <w:divBdr>
        <w:top w:val="none" w:sz="0" w:space="0" w:color="auto"/>
        <w:left w:val="none" w:sz="0" w:space="0" w:color="auto"/>
        <w:bottom w:val="none" w:sz="0" w:space="0" w:color="auto"/>
        <w:right w:val="none" w:sz="0" w:space="0" w:color="auto"/>
      </w:divBdr>
    </w:div>
    <w:div w:id="237205954">
      <w:marLeft w:val="0"/>
      <w:marRight w:val="0"/>
      <w:marTop w:val="-20"/>
      <w:marBottom w:val="-20"/>
      <w:divBdr>
        <w:top w:val="none" w:sz="0" w:space="0" w:color="auto"/>
        <w:left w:val="none" w:sz="0" w:space="0" w:color="auto"/>
        <w:bottom w:val="none" w:sz="0" w:space="0" w:color="auto"/>
        <w:right w:val="none" w:sz="0" w:space="0" w:color="auto"/>
      </w:divBdr>
    </w:div>
    <w:div w:id="241916891">
      <w:marLeft w:val="0"/>
      <w:marRight w:val="0"/>
      <w:marTop w:val="-20"/>
      <w:marBottom w:val="-20"/>
      <w:divBdr>
        <w:top w:val="none" w:sz="0" w:space="0" w:color="auto"/>
        <w:left w:val="none" w:sz="0" w:space="0" w:color="auto"/>
        <w:bottom w:val="none" w:sz="0" w:space="0" w:color="auto"/>
        <w:right w:val="none" w:sz="0" w:space="0" w:color="auto"/>
      </w:divBdr>
    </w:div>
    <w:div w:id="241991677">
      <w:marLeft w:val="0"/>
      <w:marRight w:val="0"/>
      <w:marTop w:val="-20"/>
      <w:marBottom w:val="-20"/>
      <w:divBdr>
        <w:top w:val="none" w:sz="0" w:space="0" w:color="auto"/>
        <w:left w:val="none" w:sz="0" w:space="0" w:color="auto"/>
        <w:bottom w:val="none" w:sz="0" w:space="0" w:color="auto"/>
        <w:right w:val="none" w:sz="0" w:space="0" w:color="auto"/>
      </w:divBdr>
    </w:div>
    <w:div w:id="242371347">
      <w:marLeft w:val="0"/>
      <w:marRight w:val="0"/>
      <w:marTop w:val="-20"/>
      <w:marBottom w:val="-20"/>
      <w:divBdr>
        <w:top w:val="none" w:sz="0" w:space="0" w:color="auto"/>
        <w:left w:val="none" w:sz="0" w:space="0" w:color="auto"/>
        <w:bottom w:val="none" w:sz="0" w:space="0" w:color="auto"/>
        <w:right w:val="none" w:sz="0" w:space="0" w:color="auto"/>
      </w:divBdr>
    </w:div>
    <w:div w:id="244389129">
      <w:marLeft w:val="0"/>
      <w:marRight w:val="0"/>
      <w:marTop w:val="-20"/>
      <w:marBottom w:val="-20"/>
      <w:divBdr>
        <w:top w:val="none" w:sz="0" w:space="0" w:color="auto"/>
        <w:left w:val="none" w:sz="0" w:space="0" w:color="auto"/>
        <w:bottom w:val="none" w:sz="0" w:space="0" w:color="auto"/>
        <w:right w:val="none" w:sz="0" w:space="0" w:color="auto"/>
      </w:divBdr>
    </w:div>
    <w:div w:id="246155660">
      <w:marLeft w:val="0"/>
      <w:marRight w:val="0"/>
      <w:marTop w:val="-20"/>
      <w:marBottom w:val="-20"/>
      <w:divBdr>
        <w:top w:val="none" w:sz="0" w:space="0" w:color="auto"/>
        <w:left w:val="none" w:sz="0" w:space="0" w:color="auto"/>
        <w:bottom w:val="none" w:sz="0" w:space="0" w:color="auto"/>
        <w:right w:val="none" w:sz="0" w:space="0" w:color="auto"/>
      </w:divBdr>
    </w:div>
    <w:div w:id="253319653">
      <w:marLeft w:val="0"/>
      <w:marRight w:val="0"/>
      <w:marTop w:val="-20"/>
      <w:marBottom w:val="-20"/>
      <w:divBdr>
        <w:top w:val="none" w:sz="0" w:space="0" w:color="auto"/>
        <w:left w:val="none" w:sz="0" w:space="0" w:color="auto"/>
        <w:bottom w:val="none" w:sz="0" w:space="0" w:color="auto"/>
        <w:right w:val="none" w:sz="0" w:space="0" w:color="auto"/>
      </w:divBdr>
    </w:div>
    <w:div w:id="259873441">
      <w:marLeft w:val="0"/>
      <w:marRight w:val="0"/>
      <w:marTop w:val="-20"/>
      <w:marBottom w:val="-20"/>
      <w:divBdr>
        <w:top w:val="none" w:sz="0" w:space="0" w:color="auto"/>
        <w:left w:val="none" w:sz="0" w:space="0" w:color="auto"/>
        <w:bottom w:val="none" w:sz="0" w:space="0" w:color="auto"/>
        <w:right w:val="none" w:sz="0" w:space="0" w:color="auto"/>
      </w:divBdr>
    </w:div>
    <w:div w:id="270940430">
      <w:marLeft w:val="0"/>
      <w:marRight w:val="0"/>
      <w:marTop w:val="-20"/>
      <w:marBottom w:val="-20"/>
      <w:divBdr>
        <w:top w:val="none" w:sz="0" w:space="0" w:color="auto"/>
        <w:left w:val="none" w:sz="0" w:space="0" w:color="auto"/>
        <w:bottom w:val="none" w:sz="0" w:space="0" w:color="auto"/>
        <w:right w:val="none" w:sz="0" w:space="0" w:color="auto"/>
      </w:divBdr>
    </w:div>
    <w:div w:id="271474582">
      <w:marLeft w:val="0"/>
      <w:marRight w:val="0"/>
      <w:marTop w:val="-20"/>
      <w:marBottom w:val="-20"/>
      <w:divBdr>
        <w:top w:val="none" w:sz="0" w:space="0" w:color="auto"/>
        <w:left w:val="none" w:sz="0" w:space="0" w:color="auto"/>
        <w:bottom w:val="none" w:sz="0" w:space="0" w:color="auto"/>
        <w:right w:val="none" w:sz="0" w:space="0" w:color="auto"/>
      </w:divBdr>
    </w:div>
    <w:div w:id="276841338">
      <w:marLeft w:val="0"/>
      <w:marRight w:val="0"/>
      <w:marTop w:val="-20"/>
      <w:marBottom w:val="-20"/>
      <w:divBdr>
        <w:top w:val="none" w:sz="0" w:space="0" w:color="auto"/>
        <w:left w:val="none" w:sz="0" w:space="0" w:color="auto"/>
        <w:bottom w:val="none" w:sz="0" w:space="0" w:color="auto"/>
        <w:right w:val="none" w:sz="0" w:space="0" w:color="auto"/>
      </w:divBdr>
    </w:div>
    <w:div w:id="278879487">
      <w:marLeft w:val="0"/>
      <w:marRight w:val="0"/>
      <w:marTop w:val="-20"/>
      <w:marBottom w:val="-20"/>
      <w:divBdr>
        <w:top w:val="none" w:sz="0" w:space="0" w:color="auto"/>
        <w:left w:val="none" w:sz="0" w:space="0" w:color="auto"/>
        <w:bottom w:val="none" w:sz="0" w:space="0" w:color="auto"/>
        <w:right w:val="none" w:sz="0" w:space="0" w:color="auto"/>
      </w:divBdr>
    </w:div>
    <w:div w:id="279265514">
      <w:marLeft w:val="0"/>
      <w:marRight w:val="0"/>
      <w:marTop w:val="-20"/>
      <w:marBottom w:val="-20"/>
      <w:divBdr>
        <w:top w:val="none" w:sz="0" w:space="0" w:color="auto"/>
        <w:left w:val="none" w:sz="0" w:space="0" w:color="auto"/>
        <w:bottom w:val="none" w:sz="0" w:space="0" w:color="auto"/>
        <w:right w:val="none" w:sz="0" w:space="0" w:color="auto"/>
      </w:divBdr>
    </w:div>
    <w:div w:id="279724499">
      <w:marLeft w:val="0"/>
      <w:marRight w:val="0"/>
      <w:marTop w:val="-20"/>
      <w:marBottom w:val="-20"/>
      <w:divBdr>
        <w:top w:val="none" w:sz="0" w:space="0" w:color="auto"/>
        <w:left w:val="none" w:sz="0" w:space="0" w:color="auto"/>
        <w:bottom w:val="none" w:sz="0" w:space="0" w:color="auto"/>
        <w:right w:val="none" w:sz="0" w:space="0" w:color="auto"/>
      </w:divBdr>
    </w:div>
    <w:div w:id="281428252">
      <w:marLeft w:val="0"/>
      <w:marRight w:val="0"/>
      <w:marTop w:val="-20"/>
      <w:marBottom w:val="-20"/>
      <w:divBdr>
        <w:top w:val="none" w:sz="0" w:space="0" w:color="auto"/>
        <w:left w:val="none" w:sz="0" w:space="0" w:color="auto"/>
        <w:bottom w:val="none" w:sz="0" w:space="0" w:color="auto"/>
        <w:right w:val="none" w:sz="0" w:space="0" w:color="auto"/>
      </w:divBdr>
    </w:div>
    <w:div w:id="284313088">
      <w:marLeft w:val="0"/>
      <w:marRight w:val="0"/>
      <w:marTop w:val="-20"/>
      <w:marBottom w:val="-20"/>
      <w:divBdr>
        <w:top w:val="none" w:sz="0" w:space="0" w:color="auto"/>
        <w:left w:val="none" w:sz="0" w:space="0" w:color="auto"/>
        <w:bottom w:val="none" w:sz="0" w:space="0" w:color="auto"/>
        <w:right w:val="none" w:sz="0" w:space="0" w:color="auto"/>
      </w:divBdr>
    </w:div>
    <w:div w:id="292710887">
      <w:marLeft w:val="0"/>
      <w:marRight w:val="0"/>
      <w:marTop w:val="-20"/>
      <w:marBottom w:val="-20"/>
      <w:divBdr>
        <w:top w:val="none" w:sz="0" w:space="0" w:color="auto"/>
        <w:left w:val="none" w:sz="0" w:space="0" w:color="auto"/>
        <w:bottom w:val="none" w:sz="0" w:space="0" w:color="auto"/>
        <w:right w:val="none" w:sz="0" w:space="0" w:color="auto"/>
      </w:divBdr>
    </w:div>
    <w:div w:id="298151832">
      <w:marLeft w:val="0"/>
      <w:marRight w:val="0"/>
      <w:marTop w:val="-20"/>
      <w:marBottom w:val="-20"/>
      <w:divBdr>
        <w:top w:val="none" w:sz="0" w:space="0" w:color="auto"/>
        <w:left w:val="none" w:sz="0" w:space="0" w:color="auto"/>
        <w:bottom w:val="none" w:sz="0" w:space="0" w:color="auto"/>
        <w:right w:val="none" w:sz="0" w:space="0" w:color="auto"/>
      </w:divBdr>
    </w:div>
    <w:div w:id="304624061">
      <w:marLeft w:val="0"/>
      <w:marRight w:val="0"/>
      <w:marTop w:val="-20"/>
      <w:marBottom w:val="-20"/>
      <w:divBdr>
        <w:top w:val="none" w:sz="0" w:space="0" w:color="auto"/>
        <w:left w:val="none" w:sz="0" w:space="0" w:color="auto"/>
        <w:bottom w:val="none" w:sz="0" w:space="0" w:color="auto"/>
        <w:right w:val="none" w:sz="0" w:space="0" w:color="auto"/>
      </w:divBdr>
    </w:div>
    <w:div w:id="307174353">
      <w:marLeft w:val="0"/>
      <w:marRight w:val="0"/>
      <w:marTop w:val="-20"/>
      <w:marBottom w:val="-20"/>
      <w:divBdr>
        <w:top w:val="none" w:sz="0" w:space="0" w:color="auto"/>
        <w:left w:val="none" w:sz="0" w:space="0" w:color="auto"/>
        <w:bottom w:val="none" w:sz="0" w:space="0" w:color="auto"/>
        <w:right w:val="none" w:sz="0" w:space="0" w:color="auto"/>
      </w:divBdr>
    </w:div>
    <w:div w:id="309287951">
      <w:marLeft w:val="0"/>
      <w:marRight w:val="0"/>
      <w:marTop w:val="-20"/>
      <w:marBottom w:val="-20"/>
      <w:divBdr>
        <w:top w:val="none" w:sz="0" w:space="0" w:color="auto"/>
        <w:left w:val="none" w:sz="0" w:space="0" w:color="auto"/>
        <w:bottom w:val="none" w:sz="0" w:space="0" w:color="auto"/>
        <w:right w:val="none" w:sz="0" w:space="0" w:color="auto"/>
      </w:divBdr>
    </w:div>
    <w:div w:id="311256499">
      <w:marLeft w:val="0"/>
      <w:marRight w:val="0"/>
      <w:marTop w:val="-20"/>
      <w:marBottom w:val="-20"/>
      <w:divBdr>
        <w:top w:val="none" w:sz="0" w:space="0" w:color="auto"/>
        <w:left w:val="none" w:sz="0" w:space="0" w:color="auto"/>
        <w:bottom w:val="none" w:sz="0" w:space="0" w:color="auto"/>
        <w:right w:val="none" w:sz="0" w:space="0" w:color="auto"/>
      </w:divBdr>
    </w:div>
    <w:div w:id="321397085">
      <w:marLeft w:val="0"/>
      <w:marRight w:val="0"/>
      <w:marTop w:val="-20"/>
      <w:marBottom w:val="-20"/>
      <w:divBdr>
        <w:top w:val="none" w:sz="0" w:space="0" w:color="auto"/>
        <w:left w:val="none" w:sz="0" w:space="0" w:color="auto"/>
        <w:bottom w:val="none" w:sz="0" w:space="0" w:color="auto"/>
        <w:right w:val="none" w:sz="0" w:space="0" w:color="auto"/>
      </w:divBdr>
    </w:div>
    <w:div w:id="331176991">
      <w:marLeft w:val="0"/>
      <w:marRight w:val="0"/>
      <w:marTop w:val="-20"/>
      <w:marBottom w:val="-20"/>
      <w:divBdr>
        <w:top w:val="none" w:sz="0" w:space="0" w:color="auto"/>
        <w:left w:val="none" w:sz="0" w:space="0" w:color="auto"/>
        <w:bottom w:val="none" w:sz="0" w:space="0" w:color="auto"/>
        <w:right w:val="none" w:sz="0" w:space="0" w:color="auto"/>
      </w:divBdr>
    </w:div>
    <w:div w:id="332025994">
      <w:marLeft w:val="0"/>
      <w:marRight w:val="0"/>
      <w:marTop w:val="-20"/>
      <w:marBottom w:val="-20"/>
      <w:divBdr>
        <w:top w:val="none" w:sz="0" w:space="0" w:color="auto"/>
        <w:left w:val="none" w:sz="0" w:space="0" w:color="auto"/>
        <w:bottom w:val="none" w:sz="0" w:space="0" w:color="auto"/>
        <w:right w:val="none" w:sz="0" w:space="0" w:color="auto"/>
      </w:divBdr>
    </w:div>
    <w:div w:id="334260705">
      <w:marLeft w:val="0"/>
      <w:marRight w:val="0"/>
      <w:marTop w:val="-20"/>
      <w:marBottom w:val="-20"/>
      <w:divBdr>
        <w:top w:val="none" w:sz="0" w:space="0" w:color="auto"/>
        <w:left w:val="none" w:sz="0" w:space="0" w:color="auto"/>
        <w:bottom w:val="none" w:sz="0" w:space="0" w:color="auto"/>
        <w:right w:val="none" w:sz="0" w:space="0" w:color="auto"/>
      </w:divBdr>
    </w:div>
    <w:div w:id="337973939">
      <w:marLeft w:val="0"/>
      <w:marRight w:val="0"/>
      <w:marTop w:val="-20"/>
      <w:marBottom w:val="-20"/>
      <w:divBdr>
        <w:top w:val="none" w:sz="0" w:space="0" w:color="auto"/>
        <w:left w:val="none" w:sz="0" w:space="0" w:color="auto"/>
        <w:bottom w:val="none" w:sz="0" w:space="0" w:color="auto"/>
        <w:right w:val="none" w:sz="0" w:space="0" w:color="auto"/>
      </w:divBdr>
    </w:div>
    <w:div w:id="339352693">
      <w:marLeft w:val="0"/>
      <w:marRight w:val="0"/>
      <w:marTop w:val="-20"/>
      <w:marBottom w:val="-20"/>
      <w:divBdr>
        <w:top w:val="none" w:sz="0" w:space="0" w:color="auto"/>
        <w:left w:val="none" w:sz="0" w:space="0" w:color="auto"/>
        <w:bottom w:val="none" w:sz="0" w:space="0" w:color="auto"/>
        <w:right w:val="none" w:sz="0" w:space="0" w:color="auto"/>
      </w:divBdr>
    </w:div>
    <w:div w:id="345985369">
      <w:marLeft w:val="0"/>
      <w:marRight w:val="0"/>
      <w:marTop w:val="-20"/>
      <w:marBottom w:val="-20"/>
      <w:divBdr>
        <w:top w:val="none" w:sz="0" w:space="0" w:color="auto"/>
        <w:left w:val="none" w:sz="0" w:space="0" w:color="auto"/>
        <w:bottom w:val="none" w:sz="0" w:space="0" w:color="auto"/>
        <w:right w:val="none" w:sz="0" w:space="0" w:color="auto"/>
      </w:divBdr>
    </w:div>
    <w:div w:id="351079749">
      <w:marLeft w:val="0"/>
      <w:marRight w:val="0"/>
      <w:marTop w:val="-20"/>
      <w:marBottom w:val="-20"/>
      <w:divBdr>
        <w:top w:val="none" w:sz="0" w:space="0" w:color="auto"/>
        <w:left w:val="none" w:sz="0" w:space="0" w:color="auto"/>
        <w:bottom w:val="none" w:sz="0" w:space="0" w:color="auto"/>
        <w:right w:val="none" w:sz="0" w:space="0" w:color="auto"/>
      </w:divBdr>
    </w:div>
    <w:div w:id="354696467">
      <w:marLeft w:val="0"/>
      <w:marRight w:val="0"/>
      <w:marTop w:val="-20"/>
      <w:marBottom w:val="-20"/>
      <w:divBdr>
        <w:top w:val="none" w:sz="0" w:space="0" w:color="auto"/>
        <w:left w:val="none" w:sz="0" w:space="0" w:color="auto"/>
        <w:bottom w:val="none" w:sz="0" w:space="0" w:color="auto"/>
        <w:right w:val="none" w:sz="0" w:space="0" w:color="auto"/>
      </w:divBdr>
    </w:div>
    <w:div w:id="355817591">
      <w:marLeft w:val="0"/>
      <w:marRight w:val="0"/>
      <w:marTop w:val="-20"/>
      <w:marBottom w:val="-20"/>
      <w:divBdr>
        <w:top w:val="none" w:sz="0" w:space="0" w:color="auto"/>
        <w:left w:val="none" w:sz="0" w:space="0" w:color="auto"/>
        <w:bottom w:val="none" w:sz="0" w:space="0" w:color="auto"/>
        <w:right w:val="none" w:sz="0" w:space="0" w:color="auto"/>
      </w:divBdr>
    </w:div>
    <w:div w:id="356275285">
      <w:marLeft w:val="0"/>
      <w:marRight w:val="0"/>
      <w:marTop w:val="-20"/>
      <w:marBottom w:val="-20"/>
      <w:divBdr>
        <w:top w:val="none" w:sz="0" w:space="0" w:color="auto"/>
        <w:left w:val="none" w:sz="0" w:space="0" w:color="auto"/>
        <w:bottom w:val="none" w:sz="0" w:space="0" w:color="auto"/>
        <w:right w:val="none" w:sz="0" w:space="0" w:color="auto"/>
      </w:divBdr>
    </w:div>
    <w:div w:id="364865769">
      <w:marLeft w:val="0"/>
      <w:marRight w:val="0"/>
      <w:marTop w:val="-20"/>
      <w:marBottom w:val="-20"/>
      <w:divBdr>
        <w:top w:val="none" w:sz="0" w:space="0" w:color="auto"/>
        <w:left w:val="none" w:sz="0" w:space="0" w:color="auto"/>
        <w:bottom w:val="none" w:sz="0" w:space="0" w:color="auto"/>
        <w:right w:val="none" w:sz="0" w:space="0" w:color="auto"/>
      </w:divBdr>
    </w:div>
    <w:div w:id="369770929">
      <w:marLeft w:val="0"/>
      <w:marRight w:val="0"/>
      <w:marTop w:val="-20"/>
      <w:marBottom w:val="-20"/>
      <w:divBdr>
        <w:top w:val="none" w:sz="0" w:space="0" w:color="auto"/>
        <w:left w:val="none" w:sz="0" w:space="0" w:color="auto"/>
        <w:bottom w:val="none" w:sz="0" w:space="0" w:color="auto"/>
        <w:right w:val="none" w:sz="0" w:space="0" w:color="auto"/>
      </w:divBdr>
    </w:div>
    <w:div w:id="370617710">
      <w:marLeft w:val="0"/>
      <w:marRight w:val="0"/>
      <w:marTop w:val="-20"/>
      <w:marBottom w:val="-20"/>
      <w:divBdr>
        <w:top w:val="none" w:sz="0" w:space="0" w:color="auto"/>
        <w:left w:val="none" w:sz="0" w:space="0" w:color="auto"/>
        <w:bottom w:val="none" w:sz="0" w:space="0" w:color="auto"/>
        <w:right w:val="none" w:sz="0" w:space="0" w:color="auto"/>
      </w:divBdr>
    </w:div>
    <w:div w:id="392966665">
      <w:marLeft w:val="0"/>
      <w:marRight w:val="0"/>
      <w:marTop w:val="-20"/>
      <w:marBottom w:val="-20"/>
      <w:divBdr>
        <w:top w:val="none" w:sz="0" w:space="0" w:color="auto"/>
        <w:left w:val="none" w:sz="0" w:space="0" w:color="auto"/>
        <w:bottom w:val="none" w:sz="0" w:space="0" w:color="auto"/>
        <w:right w:val="none" w:sz="0" w:space="0" w:color="auto"/>
      </w:divBdr>
    </w:div>
    <w:div w:id="393240710">
      <w:marLeft w:val="0"/>
      <w:marRight w:val="0"/>
      <w:marTop w:val="-20"/>
      <w:marBottom w:val="-20"/>
      <w:divBdr>
        <w:top w:val="none" w:sz="0" w:space="0" w:color="auto"/>
        <w:left w:val="none" w:sz="0" w:space="0" w:color="auto"/>
        <w:bottom w:val="none" w:sz="0" w:space="0" w:color="auto"/>
        <w:right w:val="none" w:sz="0" w:space="0" w:color="auto"/>
      </w:divBdr>
    </w:div>
    <w:div w:id="394665688">
      <w:marLeft w:val="0"/>
      <w:marRight w:val="0"/>
      <w:marTop w:val="-20"/>
      <w:marBottom w:val="-20"/>
      <w:divBdr>
        <w:top w:val="none" w:sz="0" w:space="0" w:color="auto"/>
        <w:left w:val="none" w:sz="0" w:space="0" w:color="auto"/>
        <w:bottom w:val="none" w:sz="0" w:space="0" w:color="auto"/>
        <w:right w:val="none" w:sz="0" w:space="0" w:color="auto"/>
      </w:divBdr>
    </w:div>
    <w:div w:id="396587099">
      <w:marLeft w:val="0"/>
      <w:marRight w:val="0"/>
      <w:marTop w:val="-20"/>
      <w:marBottom w:val="-20"/>
      <w:divBdr>
        <w:top w:val="none" w:sz="0" w:space="0" w:color="auto"/>
        <w:left w:val="none" w:sz="0" w:space="0" w:color="auto"/>
        <w:bottom w:val="none" w:sz="0" w:space="0" w:color="auto"/>
        <w:right w:val="none" w:sz="0" w:space="0" w:color="auto"/>
      </w:divBdr>
    </w:div>
    <w:div w:id="400567134">
      <w:marLeft w:val="0"/>
      <w:marRight w:val="0"/>
      <w:marTop w:val="-20"/>
      <w:marBottom w:val="-20"/>
      <w:divBdr>
        <w:top w:val="none" w:sz="0" w:space="0" w:color="auto"/>
        <w:left w:val="none" w:sz="0" w:space="0" w:color="auto"/>
        <w:bottom w:val="none" w:sz="0" w:space="0" w:color="auto"/>
        <w:right w:val="none" w:sz="0" w:space="0" w:color="auto"/>
      </w:divBdr>
    </w:div>
    <w:div w:id="401297236">
      <w:marLeft w:val="0"/>
      <w:marRight w:val="0"/>
      <w:marTop w:val="-20"/>
      <w:marBottom w:val="-20"/>
      <w:divBdr>
        <w:top w:val="none" w:sz="0" w:space="0" w:color="auto"/>
        <w:left w:val="none" w:sz="0" w:space="0" w:color="auto"/>
        <w:bottom w:val="none" w:sz="0" w:space="0" w:color="auto"/>
        <w:right w:val="none" w:sz="0" w:space="0" w:color="auto"/>
      </w:divBdr>
    </w:div>
    <w:div w:id="405297724">
      <w:marLeft w:val="0"/>
      <w:marRight w:val="0"/>
      <w:marTop w:val="-20"/>
      <w:marBottom w:val="-20"/>
      <w:divBdr>
        <w:top w:val="none" w:sz="0" w:space="0" w:color="auto"/>
        <w:left w:val="none" w:sz="0" w:space="0" w:color="auto"/>
        <w:bottom w:val="none" w:sz="0" w:space="0" w:color="auto"/>
        <w:right w:val="none" w:sz="0" w:space="0" w:color="auto"/>
      </w:divBdr>
    </w:div>
    <w:div w:id="412552385">
      <w:marLeft w:val="0"/>
      <w:marRight w:val="0"/>
      <w:marTop w:val="-20"/>
      <w:marBottom w:val="-20"/>
      <w:divBdr>
        <w:top w:val="none" w:sz="0" w:space="0" w:color="auto"/>
        <w:left w:val="none" w:sz="0" w:space="0" w:color="auto"/>
        <w:bottom w:val="none" w:sz="0" w:space="0" w:color="auto"/>
        <w:right w:val="none" w:sz="0" w:space="0" w:color="auto"/>
      </w:divBdr>
    </w:div>
    <w:div w:id="416295485">
      <w:marLeft w:val="0"/>
      <w:marRight w:val="0"/>
      <w:marTop w:val="-20"/>
      <w:marBottom w:val="-20"/>
      <w:divBdr>
        <w:top w:val="none" w:sz="0" w:space="0" w:color="auto"/>
        <w:left w:val="none" w:sz="0" w:space="0" w:color="auto"/>
        <w:bottom w:val="none" w:sz="0" w:space="0" w:color="auto"/>
        <w:right w:val="none" w:sz="0" w:space="0" w:color="auto"/>
      </w:divBdr>
    </w:div>
    <w:div w:id="423264084">
      <w:marLeft w:val="0"/>
      <w:marRight w:val="0"/>
      <w:marTop w:val="-20"/>
      <w:marBottom w:val="-20"/>
      <w:divBdr>
        <w:top w:val="none" w:sz="0" w:space="0" w:color="auto"/>
        <w:left w:val="none" w:sz="0" w:space="0" w:color="auto"/>
        <w:bottom w:val="none" w:sz="0" w:space="0" w:color="auto"/>
        <w:right w:val="none" w:sz="0" w:space="0" w:color="auto"/>
      </w:divBdr>
    </w:div>
    <w:div w:id="423965808">
      <w:marLeft w:val="0"/>
      <w:marRight w:val="0"/>
      <w:marTop w:val="-20"/>
      <w:marBottom w:val="-20"/>
      <w:divBdr>
        <w:top w:val="none" w:sz="0" w:space="0" w:color="auto"/>
        <w:left w:val="none" w:sz="0" w:space="0" w:color="auto"/>
        <w:bottom w:val="none" w:sz="0" w:space="0" w:color="auto"/>
        <w:right w:val="none" w:sz="0" w:space="0" w:color="auto"/>
      </w:divBdr>
    </w:div>
    <w:div w:id="424545730">
      <w:marLeft w:val="0"/>
      <w:marRight w:val="0"/>
      <w:marTop w:val="-20"/>
      <w:marBottom w:val="-20"/>
      <w:divBdr>
        <w:top w:val="none" w:sz="0" w:space="0" w:color="auto"/>
        <w:left w:val="none" w:sz="0" w:space="0" w:color="auto"/>
        <w:bottom w:val="none" w:sz="0" w:space="0" w:color="auto"/>
        <w:right w:val="none" w:sz="0" w:space="0" w:color="auto"/>
      </w:divBdr>
    </w:div>
    <w:div w:id="426998721">
      <w:marLeft w:val="0"/>
      <w:marRight w:val="0"/>
      <w:marTop w:val="-20"/>
      <w:marBottom w:val="-20"/>
      <w:divBdr>
        <w:top w:val="none" w:sz="0" w:space="0" w:color="auto"/>
        <w:left w:val="none" w:sz="0" w:space="0" w:color="auto"/>
        <w:bottom w:val="none" w:sz="0" w:space="0" w:color="auto"/>
        <w:right w:val="none" w:sz="0" w:space="0" w:color="auto"/>
      </w:divBdr>
    </w:div>
    <w:div w:id="427849862">
      <w:marLeft w:val="0"/>
      <w:marRight w:val="0"/>
      <w:marTop w:val="-20"/>
      <w:marBottom w:val="-20"/>
      <w:divBdr>
        <w:top w:val="none" w:sz="0" w:space="0" w:color="auto"/>
        <w:left w:val="none" w:sz="0" w:space="0" w:color="auto"/>
        <w:bottom w:val="none" w:sz="0" w:space="0" w:color="auto"/>
        <w:right w:val="none" w:sz="0" w:space="0" w:color="auto"/>
      </w:divBdr>
    </w:div>
    <w:div w:id="432241862">
      <w:marLeft w:val="0"/>
      <w:marRight w:val="0"/>
      <w:marTop w:val="-20"/>
      <w:marBottom w:val="-20"/>
      <w:divBdr>
        <w:top w:val="none" w:sz="0" w:space="0" w:color="auto"/>
        <w:left w:val="none" w:sz="0" w:space="0" w:color="auto"/>
        <w:bottom w:val="none" w:sz="0" w:space="0" w:color="auto"/>
        <w:right w:val="none" w:sz="0" w:space="0" w:color="auto"/>
      </w:divBdr>
    </w:div>
    <w:div w:id="435441425">
      <w:marLeft w:val="0"/>
      <w:marRight w:val="0"/>
      <w:marTop w:val="-20"/>
      <w:marBottom w:val="-20"/>
      <w:divBdr>
        <w:top w:val="none" w:sz="0" w:space="0" w:color="auto"/>
        <w:left w:val="none" w:sz="0" w:space="0" w:color="auto"/>
        <w:bottom w:val="none" w:sz="0" w:space="0" w:color="auto"/>
        <w:right w:val="none" w:sz="0" w:space="0" w:color="auto"/>
      </w:divBdr>
    </w:div>
    <w:div w:id="435952011">
      <w:marLeft w:val="0"/>
      <w:marRight w:val="0"/>
      <w:marTop w:val="-20"/>
      <w:marBottom w:val="-20"/>
      <w:divBdr>
        <w:top w:val="none" w:sz="0" w:space="0" w:color="auto"/>
        <w:left w:val="none" w:sz="0" w:space="0" w:color="auto"/>
        <w:bottom w:val="none" w:sz="0" w:space="0" w:color="auto"/>
        <w:right w:val="none" w:sz="0" w:space="0" w:color="auto"/>
      </w:divBdr>
    </w:div>
    <w:div w:id="437526277">
      <w:marLeft w:val="0"/>
      <w:marRight w:val="0"/>
      <w:marTop w:val="-20"/>
      <w:marBottom w:val="-20"/>
      <w:divBdr>
        <w:top w:val="none" w:sz="0" w:space="0" w:color="auto"/>
        <w:left w:val="none" w:sz="0" w:space="0" w:color="auto"/>
        <w:bottom w:val="none" w:sz="0" w:space="0" w:color="auto"/>
        <w:right w:val="none" w:sz="0" w:space="0" w:color="auto"/>
      </w:divBdr>
    </w:div>
    <w:div w:id="440146076">
      <w:marLeft w:val="0"/>
      <w:marRight w:val="0"/>
      <w:marTop w:val="-20"/>
      <w:marBottom w:val="-20"/>
      <w:divBdr>
        <w:top w:val="none" w:sz="0" w:space="0" w:color="auto"/>
        <w:left w:val="none" w:sz="0" w:space="0" w:color="auto"/>
        <w:bottom w:val="none" w:sz="0" w:space="0" w:color="auto"/>
        <w:right w:val="none" w:sz="0" w:space="0" w:color="auto"/>
      </w:divBdr>
    </w:div>
    <w:div w:id="440883876">
      <w:marLeft w:val="0"/>
      <w:marRight w:val="0"/>
      <w:marTop w:val="-20"/>
      <w:marBottom w:val="-20"/>
      <w:divBdr>
        <w:top w:val="none" w:sz="0" w:space="0" w:color="auto"/>
        <w:left w:val="none" w:sz="0" w:space="0" w:color="auto"/>
        <w:bottom w:val="none" w:sz="0" w:space="0" w:color="auto"/>
        <w:right w:val="none" w:sz="0" w:space="0" w:color="auto"/>
      </w:divBdr>
    </w:div>
    <w:div w:id="443501742">
      <w:marLeft w:val="0"/>
      <w:marRight w:val="0"/>
      <w:marTop w:val="-20"/>
      <w:marBottom w:val="-20"/>
      <w:divBdr>
        <w:top w:val="none" w:sz="0" w:space="0" w:color="auto"/>
        <w:left w:val="none" w:sz="0" w:space="0" w:color="auto"/>
        <w:bottom w:val="none" w:sz="0" w:space="0" w:color="auto"/>
        <w:right w:val="none" w:sz="0" w:space="0" w:color="auto"/>
      </w:divBdr>
    </w:div>
    <w:div w:id="444036023">
      <w:marLeft w:val="0"/>
      <w:marRight w:val="0"/>
      <w:marTop w:val="-20"/>
      <w:marBottom w:val="-20"/>
      <w:divBdr>
        <w:top w:val="none" w:sz="0" w:space="0" w:color="auto"/>
        <w:left w:val="none" w:sz="0" w:space="0" w:color="auto"/>
        <w:bottom w:val="none" w:sz="0" w:space="0" w:color="auto"/>
        <w:right w:val="none" w:sz="0" w:space="0" w:color="auto"/>
      </w:divBdr>
    </w:div>
    <w:div w:id="444618644">
      <w:marLeft w:val="0"/>
      <w:marRight w:val="0"/>
      <w:marTop w:val="-20"/>
      <w:marBottom w:val="-20"/>
      <w:divBdr>
        <w:top w:val="none" w:sz="0" w:space="0" w:color="auto"/>
        <w:left w:val="none" w:sz="0" w:space="0" w:color="auto"/>
        <w:bottom w:val="none" w:sz="0" w:space="0" w:color="auto"/>
        <w:right w:val="none" w:sz="0" w:space="0" w:color="auto"/>
      </w:divBdr>
    </w:div>
    <w:div w:id="454981187">
      <w:marLeft w:val="0"/>
      <w:marRight w:val="0"/>
      <w:marTop w:val="-20"/>
      <w:marBottom w:val="-20"/>
      <w:divBdr>
        <w:top w:val="none" w:sz="0" w:space="0" w:color="auto"/>
        <w:left w:val="none" w:sz="0" w:space="0" w:color="auto"/>
        <w:bottom w:val="none" w:sz="0" w:space="0" w:color="auto"/>
        <w:right w:val="none" w:sz="0" w:space="0" w:color="auto"/>
      </w:divBdr>
    </w:div>
    <w:div w:id="459231969">
      <w:marLeft w:val="0"/>
      <w:marRight w:val="0"/>
      <w:marTop w:val="-20"/>
      <w:marBottom w:val="-20"/>
      <w:divBdr>
        <w:top w:val="none" w:sz="0" w:space="0" w:color="auto"/>
        <w:left w:val="none" w:sz="0" w:space="0" w:color="auto"/>
        <w:bottom w:val="none" w:sz="0" w:space="0" w:color="auto"/>
        <w:right w:val="none" w:sz="0" w:space="0" w:color="auto"/>
      </w:divBdr>
    </w:div>
    <w:div w:id="471754889">
      <w:marLeft w:val="0"/>
      <w:marRight w:val="0"/>
      <w:marTop w:val="-20"/>
      <w:marBottom w:val="-20"/>
      <w:divBdr>
        <w:top w:val="none" w:sz="0" w:space="0" w:color="auto"/>
        <w:left w:val="none" w:sz="0" w:space="0" w:color="auto"/>
        <w:bottom w:val="none" w:sz="0" w:space="0" w:color="auto"/>
        <w:right w:val="none" w:sz="0" w:space="0" w:color="auto"/>
      </w:divBdr>
    </w:div>
    <w:div w:id="474369330">
      <w:marLeft w:val="0"/>
      <w:marRight w:val="0"/>
      <w:marTop w:val="-20"/>
      <w:marBottom w:val="-20"/>
      <w:divBdr>
        <w:top w:val="none" w:sz="0" w:space="0" w:color="auto"/>
        <w:left w:val="none" w:sz="0" w:space="0" w:color="auto"/>
        <w:bottom w:val="none" w:sz="0" w:space="0" w:color="auto"/>
        <w:right w:val="none" w:sz="0" w:space="0" w:color="auto"/>
      </w:divBdr>
    </w:div>
    <w:div w:id="475877308">
      <w:marLeft w:val="0"/>
      <w:marRight w:val="0"/>
      <w:marTop w:val="-20"/>
      <w:marBottom w:val="-20"/>
      <w:divBdr>
        <w:top w:val="none" w:sz="0" w:space="0" w:color="auto"/>
        <w:left w:val="none" w:sz="0" w:space="0" w:color="auto"/>
        <w:bottom w:val="none" w:sz="0" w:space="0" w:color="auto"/>
        <w:right w:val="none" w:sz="0" w:space="0" w:color="auto"/>
      </w:divBdr>
    </w:div>
    <w:div w:id="476724381">
      <w:marLeft w:val="0"/>
      <w:marRight w:val="0"/>
      <w:marTop w:val="-20"/>
      <w:marBottom w:val="-20"/>
      <w:divBdr>
        <w:top w:val="none" w:sz="0" w:space="0" w:color="auto"/>
        <w:left w:val="none" w:sz="0" w:space="0" w:color="auto"/>
        <w:bottom w:val="none" w:sz="0" w:space="0" w:color="auto"/>
        <w:right w:val="none" w:sz="0" w:space="0" w:color="auto"/>
      </w:divBdr>
    </w:div>
    <w:div w:id="480268902">
      <w:marLeft w:val="0"/>
      <w:marRight w:val="0"/>
      <w:marTop w:val="-20"/>
      <w:marBottom w:val="-20"/>
      <w:divBdr>
        <w:top w:val="none" w:sz="0" w:space="0" w:color="auto"/>
        <w:left w:val="none" w:sz="0" w:space="0" w:color="auto"/>
        <w:bottom w:val="none" w:sz="0" w:space="0" w:color="auto"/>
        <w:right w:val="none" w:sz="0" w:space="0" w:color="auto"/>
      </w:divBdr>
    </w:div>
    <w:div w:id="480387141">
      <w:marLeft w:val="0"/>
      <w:marRight w:val="0"/>
      <w:marTop w:val="-20"/>
      <w:marBottom w:val="-20"/>
      <w:divBdr>
        <w:top w:val="none" w:sz="0" w:space="0" w:color="auto"/>
        <w:left w:val="none" w:sz="0" w:space="0" w:color="auto"/>
        <w:bottom w:val="none" w:sz="0" w:space="0" w:color="auto"/>
        <w:right w:val="none" w:sz="0" w:space="0" w:color="auto"/>
      </w:divBdr>
    </w:div>
    <w:div w:id="481770784">
      <w:marLeft w:val="0"/>
      <w:marRight w:val="0"/>
      <w:marTop w:val="-20"/>
      <w:marBottom w:val="-20"/>
      <w:divBdr>
        <w:top w:val="none" w:sz="0" w:space="0" w:color="auto"/>
        <w:left w:val="none" w:sz="0" w:space="0" w:color="auto"/>
        <w:bottom w:val="none" w:sz="0" w:space="0" w:color="auto"/>
        <w:right w:val="none" w:sz="0" w:space="0" w:color="auto"/>
      </w:divBdr>
    </w:div>
    <w:div w:id="485167308">
      <w:marLeft w:val="0"/>
      <w:marRight w:val="0"/>
      <w:marTop w:val="-20"/>
      <w:marBottom w:val="-20"/>
      <w:divBdr>
        <w:top w:val="none" w:sz="0" w:space="0" w:color="auto"/>
        <w:left w:val="none" w:sz="0" w:space="0" w:color="auto"/>
        <w:bottom w:val="none" w:sz="0" w:space="0" w:color="auto"/>
        <w:right w:val="none" w:sz="0" w:space="0" w:color="auto"/>
      </w:divBdr>
    </w:div>
    <w:div w:id="487941712">
      <w:marLeft w:val="0"/>
      <w:marRight w:val="0"/>
      <w:marTop w:val="-20"/>
      <w:marBottom w:val="-20"/>
      <w:divBdr>
        <w:top w:val="none" w:sz="0" w:space="0" w:color="auto"/>
        <w:left w:val="none" w:sz="0" w:space="0" w:color="auto"/>
        <w:bottom w:val="none" w:sz="0" w:space="0" w:color="auto"/>
        <w:right w:val="none" w:sz="0" w:space="0" w:color="auto"/>
      </w:divBdr>
    </w:div>
    <w:div w:id="489058887">
      <w:marLeft w:val="0"/>
      <w:marRight w:val="0"/>
      <w:marTop w:val="-20"/>
      <w:marBottom w:val="-20"/>
      <w:divBdr>
        <w:top w:val="none" w:sz="0" w:space="0" w:color="auto"/>
        <w:left w:val="none" w:sz="0" w:space="0" w:color="auto"/>
        <w:bottom w:val="none" w:sz="0" w:space="0" w:color="auto"/>
        <w:right w:val="none" w:sz="0" w:space="0" w:color="auto"/>
      </w:divBdr>
    </w:div>
    <w:div w:id="504517468">
      <w:marLeft w:val="0"/>
      <w:marRight w:val="0"/>
      <w:marTop w:val="-20"/>
      <w:marBottom w:val="-20"/>
      <w:divBdr>
        <w:top w:val="none" w:sz="0" w:space="0" w:color="auto"/>
        <w:left w:val="none" w:sz="0" w:space="0" w:color="auto"/>
        <w:bottom w:val="none" w:sz="0" w:space="0" w:color="auto"/>
        <w:right w:val="none" w:sz="0" w:space="0" w:color="auto"/>
      </w:divBdr>
    </w:div>
    <w:div w:id="511458687">
      <w:marLeft w:val="0"/>
      <w:marRight w:val="0"/>
      <w:marTop w:val="-20"/>
      <w:marBottom w:val="-20"/>
      <w:divBdr>
        <w:top w:val="none" w:sz="0" w:space="0" w:color="auto"/>
        <w:left w:val="none" w:sz="0" w:space="0" w:color="auto"/>
        <w:bottom w:val="none" w:sz="0" w:space="0" w:color="auto"/>
        <w:right w:val="none" w:sz="0" w:space="0" w:color="auto"/>
      </w:divBdr>
    </w:div>
    <w:div w:id="512233511">
      <w:marLeft w:val="0"/>
      <w:marRight w:val="0"/>
      <w:marTop w:val="-20"/>
      <w:marBottom w:val="-20"/>
      <w:divBdr>
        <w:top w:val="none" w:sz="0" w:space="0" w:color="auto"/>
        <w:left w:val="none" w:sz="0" w:space="0" w:color="auto"/>
        <w:bottom w:val="none" w:sz="0" w:space="0" w:color="auto"/>
        <w:right w:val="none" w:sz="0" w:space="0" w:color="auto"/>
      </w:divBdr>
    </w:div>
    <w:div w:id="518351609">
      <w:marLeft w:val="0"/>
      <w:marRight w:val="0"/>
      <w:marTop w:val="-20"/>
      <w:marBottom w:val="-20"/>
      <w:divBdr>
        <w:top w:val="none" w:sz="0" w:space="0" w:color="auto"/>
        <w:left w:val="none" w:sz="0" w:space="0" w:color="auto"/>
        <w:bottom w:val="none" w:sz="0" w:space="0" w:color="auto"/>
        <w:right w:val="none" w:sz="0" w:space="0" w:color="auto"/>
      </w:divBdr>
    </w:div>
    <w:div w:id="525100229">
      <w:marLeft w:val="0"/>
      <w:marRight w:val="0"/>
      <w:marTop w:val="-20"/>
      <w:marBottom w:val="-20"/>
      <w:divBdr>
        <w:top w:val="none" w:sz="0" w:space="0" w:color="auto"/>
        <w:left w:val="none" w:sz="0" w:space="0" w:color="auto"/>
        <w:bottom w:val="none" w:sz="0" w:space="0" w:color="auto"/>
        <w:right w:val="none" w:sz="0" w:space="0" w:color="auto"/>
      </w:divBdr>
    </w:div>
    <w:div w:id="527181021">
      <w:marLeft w:val="0"/>
      <w:marRight w:val="0"/>
      <w:marTop w:val="-20"/>
      <w:marBottom w:val="-20"/>
      <w:divBdr>
        <w:top w:val="none" w:sz="0" w:space="0" w:color="auto"/>
        <w:left w:val="none" w:sz="0" w:space="0" w:color="auto"/>
        <w:bottom w:val="none" w:sz="0" w:space="0" w:color="auto"/>
        <w:right w:val="none" w:sz="0" w:space="0" w:color="auto"/>
      </w:divBdr>
    </w:div>
    <w:div w:id="535041146">
      <w:marLeft w:val="0"/>
      <w:marRight w:val="0"/>
      <w:marTop w:val="-20"/>
      <w:marBottom w:val="-20"/>
      <w:divBdr>
        <w:top w:val="none" w:sz="0" w:space="0" w:color="auto"/>
        <w:left w:val="none" w:sz="0" w:space="0" w:color="auto"/>
        <w:bottom w:val="none" w:sz="0" w:space="0" w:color="auto"/>
        <w:right w:val="none" w:sz="0" w:space="0" w:color="auto"/>
      </w:divBdr>
    </w:div>
    <w:div w:id="535236439">
      <w:marLeft w:val="0"/>
      <w:marRight w:val="0"/>
      <w:marTop w:val="-20"/>
      <w:marBottom w:val="-20"/>
      <w:divBdr>
        <w:top w:val="none" w:sz="0" w:space="0" w:color="auto"/>
        <w:left w:val="none" w:sz="0" w:space="0" w:color="auto"/>
        <w:bottom w:val="none" w:sz="0" w:space="0" w:color="auto"/>
        <w:right w:val="none" w:sz="0" w:space="0" w:color="auto"/>
      </w:divBdr>
    </w:div>
    <w:div w:id="539394005">
      <w:marLeft w:val="0"/>
      <w:marRight w:val="0"/>
      <w:marTop w:val="-20"/>
      <w:marBottom w:val="-20"/>
      <w:divBdr>
        <w:top w:val="none" w:sz="0" w:space="0" w:color="auto"/>
        <w:left w:val="none" w:sz="0" w:space="0" w:color="auto"/>
        <w:bottom w:val="none" w:sz="0" w:space="0" w:color="auto"/>
        <w:right w:val="none" w:sz="0" w:space="0" w:color="auto"/>
      </w:divBdr>
    </w:div>
    <w:div w:id="549152334">
      <w:marLeft w:val="0"/>
      <w:marRight w:val="0"/>
      <w:marTop w:val="-20"/>
      <w:marBottom w:val="-20"/>
      <w:divBdr>
        <w:top w:val="none" w:sz="0" w:space="0" w:color="auto"/>
        <w:left w:val="none" w:sz="0" w:space="0" w:color="auto"/>
        <w:bottom w:val="none" w:sz="0" w:space="0" w:color="auto"/>
        <w:right w:val="none" w:sz="0" w:space="0" w:color="auto"/>
      </w:divBdr>
    </w:div>
    <w:div w:id="549733035">
      <w:marLeft w:val="0"/>
      <w:marRight w:val="0"/>
      <w:marTop w:val="-20"/>
      <w:marBottom w:val="-20"/>
      <w:divBdr>
        <w:top w:val="none" w:sz="0" w:space="0" w:color="auto"/>
        <w:left w:val="none" w:sz="0" w:space="0" w:color="auto"/>
        <w:bottom w:val="none" w:sz="0" w:space="0" w:color="auto"/>
        <w:right w:val="none" w:sz="0" w:space="0" w:color="auto"/>
      </w:divBdr>
    </w:div>
    <w:div w:id="553732361">
      <w:marLeft w:val="0"/>
      <w:marRight w:val="0"/>
      <w:marTop w:val="-20"/>
      <w:marBottom w:val="-20"/>
      <w:divBdr>
        <w:top w:val="none" w:sz="0" w:space="0" w:color="auto"/>
        <w:left w:val="none" w:sz="0" w:space="0" w:color="auto"/>
        <w:bottom w:val="none" w:sz="0" w:space="0" w:color="auto"/>
        <w:right w:val="none" w:sz="0" w:space="0" w:color="auto"/>
      </w:divBdr>
    </w:div>
    <w:div w:id="553853097">
      <w:marLeft w:val="0"/>
      <w:marRight w:val="0"/>
      <w:marTop w:val="-20"/>
      <w:marBottom w:val="-20"/>
      <w:divBdr>
        <w:top w:val="none" w:sz="0" w:space="0" w:color="auto"/>
        <w:left w:val="none" w:sz="0" w:space="0" w:color="auto"/>
        <w:bottom w:val="none" w:sz="0" w:space="0" w:color="auto"/>
        <w:right w:val="none" w:sz="0" w:space="0" w:color="auto"/>
      </w:divBdr>
    </w:div>
    <w:div w:id="555745807">
      <w:marLeft w:val="0"/>
      <w:marRight w:val="0"/>
      <w:marTop w:val="-20"/>
      <w:marBottom w:val="-20"/>
      <w:divBdr>
        <w:top w:val="none" w:sz="0" w:space="0" w:color="auto"/>
        <w:left w:val="none" w:sz="0" w:space="0" w:color="auto"/>
        <w:bottom w:val="none" w:sz="0" w:space="0" w:color="auto"/>
        <w:right w:val="none" w:sz="0" w:space="0" w:color="auto"/>
      </w:divBdr>
    </w:div>
    <w:div w:id="557866653">
      <w:marLeft w:val="0"/>
      <w:marRight w:val="0"/>
      <w:marTop w:val="-20"/>
      <w:marBottom w:val="-20"/>
      <w:divBdr>
        <w:top w:val="none" w:sz="0" w:space="0" w:color="auto"/>
        <w:left w:val="none" w:sz="0" w:space="0" w:color="auto"/>
        <w:bottom w:val="none" w:sz="0" w:space="0" w:color="auto"/>
        <w:right w:val="none" w:sz="0" w:space="0" w:color="auto"/>
      </w:divBdr>
    </w:div>
    <w:div w:id="561840844">
      <w:marLeft w:val="0"/>
      <w:marRight w:val="0"/>
      <w:marTop w:val="-20"/>
      <w:marBottom w:val="-20"/>
      <w:divBdr>
        <w:top w:val="none" w:sz="0" w:space="0" w:color="auto"/>
        <w:left w:val="none" w:sz="0" w:space="0" w:color="auto"/>
        <w:bottom w:val="none" w:sz="0" w:space="0" w:color="auto"/>
        <w:right w:val="none" w:sz="0" w:space="0" w:color="auto"/>
      </w:divBdr>
    </w:div>
    <w:div w:id="565648270">
      <w:marLeft w:val="0"/>
      <w:marRight w:val="0"/>
      <w:marTop w:val="-20"/>
      <w:marBottom w:val="-20"/>
      <w:divBdr>
        <w:top w:val="none" w:sz="0" w:space="0" w:color="auto"/>
        <w:left w:val="none" w:sz="0" w:space="0" w:color="auto"/>
        <w:bottom w:val="none" w:sz="0" w:space="0" w:color="auto"/>
        <w:right w:val="none" w:sz="0" w:space="0" w:color="auto"/>
      </w:divBdr>
    </w:div>
    <w:div w:id="566959576">
      <w:marLeft w:val="0"/>
      <w:marRight w:val="0"/>
      <w:marTop w:val="-20"/>
      <w:marBottom w:val="-20"/>
      <w:divBdr>
        <w:top w:val="none" w:sz="0" w:space="0" w:color="auto"/>
        <w:left w:val="none" w:sz="0" w:space="0" w:color="auto"/>
        <w:bottom w:val="none" w:sz="0" w:space="0" w:color="auto"/>
        <w:right w:val="none" w:sz="0" w:space="0" w:color="auto"/>
      </w:divBdr>
    </w:div>
    <w:div w:id="568542616">
      <w:marLeft w:val="0"/>
      <w:marRight w:val="0"/>
      <w:marTop w:val="-20"/>
      <w:marBottom w:val="-20"/>
      <w:divBdr>
        <w:top w:val="none" w:sz="0" w:space="0" w:color="auto"/>
        <w:left w:val="none" w:sz="0" w:space="0" w:color="auto"/>
        <w:bottom w:val="none" w:sz="0" w:space="0" w:color="auto"/>
        <w:right w:val="none" w:sz="0" w:space="0" w:color="auto"/>
      </w:divBdr>
    </w:div>
    <w:div w:id="570432767">
      <w:marLeft w:val="0"/>
      <w:marRight w:val="0"/>
      <w:marTop w:val="-20"/>
      <w:marBottom w:val="-20"/>
      <w:divBdr>
        <w:top w:val="none" w:sz="0" w:space="0" w:color="auto"/>
        <w:left w:val="none" w:sz="0" w:space="0" w:color="auto"/>
        <w:bottom w:val="none" w:sz="0" w:space="0" w:color="auto"/>
        <w:right w:val="none" w:sz="0" w:space="0" w:color="auto"/>
      </w:divBdr>
    </w:div>
    <w:div w:id="570652884">
      <w:marLeft w:val="0"/>
      <w:marRight w:val="0"/>
      <w:marTop w:val="-20"/>
      <w:marBottom w:val="-20"/>
      <w:divBdr>
        <w:top w:val="none" w:sz="0" w:space="0" w:color="auto"/>
        <w:left w:val="none" w:sz="0" w:space="0" w:color="auto"/>
        <w:bottom w:val="none" w:sz="0" w:space="0" w:color="auto"/>
        <w:right w:val="none" w:sz="0" w:space="0" w:color="auto"/>
      </w:divBdr>
    </w:div>
    <w:div w:id="571087552">
      <w:marLeft w:val="0"/>
      <w:marRight w:val="0"/>
      <w:marTop w:val="-20"/>
      <w:marBottom w:val="-20"/>
      <w:divBdr>
        <w:top w:val="none" w:sz="0" w:space="0" w:color="auto"/>
        <w:left w:val="none" w:sz="0" w:space="0" w:color="auto"/>
        <w:bottom w:val="none" w:sz="0" w:space="0" w:color="auto"/>
        <w:right w:val="none" w:sz="0" w:space="0" w:color="auto"/>
      </w:divBdr>
    </w:div>
    <w:div w:id="574511754">
      <w:marLeft w:val="0"/>
      <w:marRight w:val="0"/>
      <w:marTop w:val="-20"/>
      <w:marBottom w:val="-20"/>
      <w:divBdr>
        <w:top w:val="none" w:sz="0" w:space="0" w:color="auto"/>
        <w:left w:val="none" w:sz="0" w:space="0" w:color="auto"/>
        <w:bottom w:val="none" w:sz="0" w:space="0" w:color="auto"/>
        <w:right w:val="none" w:sz="0" w:space="0" w:color="auto"/>
      </w:divBdr>
    </w:div>
    <w:div w:id="584150211">
      <w:marLeft w:val="0"/>
      <w:marRight w:val="0"/>
      <w:marTop w:val="-20"/>
      <w:marBottom w:val="-20"/>
      <w:divBdr>
        <w:top w:val="none" w:sz="0" w:space="0" w:color="auto"/>
        <w:left w:val="none" w:sz="0" w:space="0" w:color="auto"/>
        <w:bottom w:val="none" w:sz="0" w:space="0" w:color="auto"/>
        <w:right w:val="none" w:sz="0" w:space="0" w:color="auto"/>
      </w:divBdr>
    </w:div>
    <w:div w:id="584460508">
      <w:marLeft w:val="0"/>
      <w:marRight w:val="0"/>
      <w:marTop w:val="-20"/>
      <w:marBottom w:val="-20"/>
      <w:divBdr>
        <w:top w:val="none" w:sz="0" w:space="0" w:color="auto"/>
        <w:left w:val="none" w:sz="0" w:space="0" w:color="auto"/>
        <w:bottom w:val="none" w:sz="0" w:space="0" w:color="auto"/>
        <w:right w:val="none" w:sz="0" w:space="0" w:color="auto"/>
      </w:divBdr>
    </w:div>
    <w:div w:id="592209001">
      <w:marLeft w:val="0"/>
      <w:marRight w:val="0"/>
      <w:marTop w:val="-20"/>
      <w:marBottom w:val="-20"/>
      <w:divBdr>
        <w:top w:val="none" w:sz="0" w:space="0" w:color="auto"/>
        <w:left w:val="none" w:sz="0" w:space="0" w:color="auto"/>
        <w:bottom w:val="none" w:sz="0" w:space="0" w:color="auto"/>
        <w:right w:val="none" w:sz="0" w:space="0" w:color="auto"/>
      </w:divBdr>
    </w:div>
    <w:div w:id="596056053">
      <w:marLeft w:val="0"/>
      <w:marRight w:val="0"/>
      <w:marTop w:val="-20"/>
      <w:marBottom w:val="-20"/>
      <w:divBdr>
        <w:top w:val="none" w:sz="0" w:space="0" w:color="auto"/>
        <w:left w:val="none" w:sz="0" w:space="0" w:color="auto"/>
        <w:bottom w:val="none" w:sz="0" w:space="0" w:color="auto"/>
        <w:right w:val="none" w:sz="0" w:space="0" w:color="auto"/>
      </w:divBdr>
    </w:div>
    <w:div w:id="600527596">
      <w:marLeft w:val="0"/>
      <w:marRight w:val="0"/>
      <w:marTop w:val="-20"/>
      <w:marBottom w:val="-20"/>
      <w:divBdr>
        <w:top w:val="none" w:sz="0" w:space="0" w:color="auto"/>
        <w:left w:val="none" w:sz="0" w:space="0" w:color="auto"/>
        <w:bottom w:val="none" w:sz="0" w:space="0" w:color="auto"/>
        <w:right w:val="none" w:sz="0" w:space="0" w:color="auto"/>
      </w:divBdr>
    </w:div>
    <w:div w:id="601452754">
      <w:marLeft w:val="0"/>
      <w:marRight w:val="0"/>
      <w:marTop w:val="-20"/>
      <w:marBottom w:val="-20"/>
      <w:divBdr>
        <w:top w:val="none" w:sz="0" w:space="0" w:color="auto"/>
        <w:left w:val="none" w:sz="0" w:space="0" w:color="auto"/>
        <w:bottom w:val="none" w:sz="0" w:space="0" w:color="auto"/>
        <w:right w:val="none" w:sz="0" w:space="0" w:color="auto"/>
      </w:divBdr>
    </w:div>
    <w:div w:id="603853290">
      <w:marLeft w:val="0"/>
      <w:marRight w:val="0"/>
      <w:marTop w:val="-20"/>
      <w:marBottom w:val="-20"/>
      <w:divBdr>
        <w:top w:val="none" w:sz="0" w:space="0" w:color="auto"/>
        <w:left w:val="none" w:sz="0" w:space="0" w:color="auto"/>
        <w:bottom w:val="none" w:sz="0" w:space="0" w:color="auto"/>
        <w:right w:val="none" w:sz="0" w:space="0" w:color="auto"/>
      </w:divBdr>
    </w:div>
    <w:div w:id="605695116">
      <w:marLeft w:val="0"/>
      <w:marRight w:val="0"/>
      <w:marTop w:val="-20"/>
      <w:marBottom w:val="-20"/>
      <w:divBdr>
        <w:top w:val="none" w:sz="0" w:space="0" w:color="auto"/>
        <w:left w:val="none" w:sz="0" w:space="0" w:color="auto"/>
        <w:bottom w:val="none" w:sz="0" w:space="0" w:color="auto"/>
        <w:right w:val="none" w:sz="0" w:space="0" w:color="auto"/>
      </w:divBdr>
    </w:div>
    <w:div w:id="606547212">
      <w:marLeft w:val="0"/>
      <w:marRight w:val="0"/>
      <w:marTop w:val="-20"/>
      <w:marBottom w:val="-20"/>
      <w:divBdr>
        <w:top w:val="none" w:sz="0" w:space="0" w:color="auto"/>
        <w:left w:val="none" w:sz="0" w:space="0" w:color="auto"/>
        <w:bottom w:val="none" w:sz="0" w:space="0" w:color="auto"/>
        <w:right w:val="none" w:sz="0" w:space="0" w:color="auto"/>
      </w:divBdr>
    </w:div>
    <w:div w:id="616450953">
      <w:marLeft w:val="0"/>
      <w:marRight w:val="0"/>
      <w:marTop w:val="-20"/>
      <w:marBottom w:val="-20"/>
      <w:divBdr>
        <w:top w:val="none" w:sz="0" w:space="0" w:color="auto"/>
        <w:left w:val="none" w:sz="0" w:space="0" w:color="auto"/>
        <w:bottom w:val="none" w:sz="0" w:space="0" w:color="auto"/>
        <w:right w:val="none" w:sz="0" w:space="0" w:color="auto"/>
      </w:divBdr>
    </w:div>
    <w:div w:id="617294150">
      <w:marLeft w:val="0"/>
      <w:marRight w:val="0"/>
      <w:marTop w:val="-20"/>
      <w:marBottom w:val="-20"/>
      <w:divBdr>
        <w:top w:val="none" w:sz="0" w:space="0" w:color="auto"/>
        <w:left w:val="none" w:sz="0" w:space="0" w:color="auto"/>
        <w:bottom w:val="none" w:sz="0" w:space="0" w:color="auto"/>
        <w:right w:val="none" w:sz="0" w:space="0" w:color="auto"/>
      </w:divBdr>
    </w:div>
    <w:div w:id="628365369">
      <w:marLeft w:val="0"/>
      <w:marRight w:val="0"/>
      <w:marTop w:val="-20"/>
      <w:marBottom w:val="-20"/>
      <w:divBdr>
        <w:top w:val="none" w:sz="0" w:space="0" w:color="auto"/>
        <w:left w:val="none" w:sz="0" w:space="0" w:color="auto"/>
        <w:bottom w:val="none" w:sz="0" w:space="0" w:color="auto"/>
        <w:right w:val="none" w:sz="0" w:space="0" w:color="auto"/>
      </w:divBdr>
    </w:div>
    <w:div w:id="634335854">
      <w:marLeft w:val="0"/>
      <w:marRight w:val="0"/>
      <w:marTop w:val="-20"/>
      <w:marBottom w:val="-20"/>
      <w:divBdr>
        <w:top w:val="none" w:sz="0" w:space="0" w:color="auto"/>
        <w:left w:val="none" w:sz="0" w:space="0" w:color="auto"/>
        <w:bottom w:val="none" w:sz="0" w:space="0" w:color="auto"/>
        <w:right w:val="none" w:sz="0" w:space="0" w:color="auto"/>
      </w:divBdr>
    </w:div>
    <w:div w:id="636225589">
      <w:marLeft w:val="0"/>
      <w:marRight w:val="0"/>
      <w:marTop w:val="-20"/>
      <w:marBottom w:val="-20"/>
      <w:divBdr>
        <w:top w:val="none" w:sz="0" w:space="0" w:color="auto"/>
        <w:left w:val="none" w:sz="0" w:space="0" w:color="auto"/>
        <w:bottom w:val="none" w:sz="0" w:space="0" w:color="auto"/>
        <w:right w:val="none" w:sz="0" w:space="0" w:color="auto"/>
      </w:divBdr>
    </w:div>
    <w:div w:id="638800672">
      <w:marLeft w:val="0"/>
      <w:marRight w:val="0"/>
      <w:marTop w:val="-20"/>
      <w:marBottom w:val="-20"/>
      <w:divBdr>
        <w:top w:val="none" w:sz="0" w:space="0" w:color="auto"/>
        <w:left w:val="none" w:sz="0" w:space="0" w:color="auto"/>
        <w:bottom w:val="none" w:sz="0" w:space="0" w:color="auto"/>
        <w:right w:val="none" w:sz="0" w:space="0" w:color="auto"/>
      </w:divBdr>
    </w:div>
    <w:div w:id="646325418">
      <w:marLeft w:val="0"/>
      <w:marRight w:val="0"/>
      <w:marTop w:val="-20"/>
      <w:marBottom w:val="-20"/>
      <w:divBdr>
        <w:top w:val="none" w:sz="0" w:space="0" w:color="auto"/>
        <w:left w:val="none" w:sz="0" w:space="0" w:color="auto"/>
        <w:bottom w:val="none" w:sz="0" w:space="0" w:color="auto"/>
        <w:right w:val="none" w:sz="0" w:space="0" w:color="auto"/>
      </w:divBdr>
    </w:div>
    <w:div w:id="646979443">
      <w:marLeft w:val="0"/>
      <w:marRight w:val="0"/>
      <w:marTop w:val="-20"/>
      <w:marBottom w:val="-20"/>
      <w:divBdr>
        <w:top w:val="none" w:sz="0" w:space="0" w:color="auto"/>
        <w:left w:val="none" w:sz="0" w:space="0" w:color="auto"/>
        <w:bottom w:val="none" w:sz="0" w:space="0" w:color="auto"/>
        <w:right w:val="none" w:sz="0" w:space="0" w:color="auto"/>
      </w:divBdr>
    </w:div>
    <w:div w:id="650211379">
      <w:marLeft w:val="0"/>
      <w:marRight w:val="0"/>
      <w:marTop w:val="-20"/>
      <w:marBottom w:val="-20"/>
      <w:divBdr>
        <w:top w:val="none" w:sz="0" w:space="0" w:color="auto"/>
        <w:left w:val="none" w:sz="0" w:space="0" w:color="auto"/>
        <w:bottom w:val="none" w:sz="0" w:space="0" w:color="auto"/>
        <w:right w:val="none" w:sz="0" w:space="0" w:color="auto"/>
      </w:divBdr>
    </w:div>
    <w:div w:id="654573872">
      <w:marLeft w:val="0"/>
      <w:marRight w:val="0"/>
      <w:marTop w:val="-20"/>
      <w:marBottom w:val="-20"/>
      <w:divBdr>
        <w:top w:val="none" w:sz="0" w:space="0" w:color="auto"/>
        <w:left w:val="none" w:sz="0" w:space="0" w:color="auto"/>
        <w:bottom w:val="none" w:sz="0" w:space="0" w:color="auto"/>
        <w:right w:val="none" w:sz="0" w:space="0" w:color="auto"/>
      </w:divBdr>
    </w:div>
    <w:div w:id="655963410">
      <w:marLeft w:val="0"/>
      <w:marRight w:val="0"/>
      <w:marTop w:val="-20"/>
      <w:marBottom w:val="-20"/>
      <w:divBdr>
        <w:top w:val="none" w:sz="0" w:space="0" w:color="auto"/>
        <w:left w:val="none" w:sz="0" w:space="0" w:color="auto"/>
        <w:bottom w:val="none" w:sz="0" w:space="0" w:color="auto"/>
        <w:right w:val="none" w:sz="0" w:space="0" w:color="auto"/>
      </w:divBdr>
    </w:div>
    <w:div w:id="658849265">
      <w:marLeft w:val="0"/>
      <w:marRight w:val="0"/>
      <w:marTop w:val="-20"/>
      <w:marBottom w:val="-20"/>
      <w:divBdr>
        <w:top w:val="none" w:sz="0" w:space="0" w:color="auto"/>
        <w:left w:val="none" w:sz="0" w:space="0" w:color="auto"/>
        <w:bottom w:val="none" w:sz="0" w:space="0" w:color="auto"/>
        <w:right w:val="none" w:sz="0" w:space="0" w:color="auto"/>
      </w:divBdr>
    </w:div>
    <w:div w:id="659237932">
      <w:marLeft w:val="0"/>
      <w:marRight w:val="0"/>
      <w:marTop w:val="-20"/>
      <w:marBottom w:val="-20"/>
      <w:divBdr>
        <w:top w:val="none" w:sz="0" w:space="0" w:color="auto"/>
        <w:left w:val="none" w:sz="0" w:space="0" w:color="auto"/>
        <w:bottom w:val="none" w:sz="0" w:space="0" w:color="auto"/>
        <w:right w:val="none" w:sz="0" w:space="0" w:color="auto"/>
      </w:divBdr>
    </w:div>
    <w:div w:id="660432013">
      <w:marLeft w:val="0"/>
      <w:marRight w:val="0"/>
      <w:marTop w:val="-20"/>
      <w:marBottom w:val="-20"/>
      <w:divBdr>
        <w:top w:val="none" w:sz="0" w:space="0" w:color="auto"/>
        <w:left w:val="none" w:sz="0" w:space="0" w:color="auto"/>
        <w:bottom w:val="none" w:sz="0" w:space="0" w:color="auto"/>
        <w:right w:val="none" w:sz="0" w:space="0" w:color="auto"/>
      </w:divBdr>
    </w:div>
    <w:div w:id="675571728">
      <w:marLeft w:val="0"/>
      <w:marRight w:val="0"/>
      <w:marTop w:val="-20"/>
      <w:marBottom w:val="-20"/>
      <w:divBdr>
        <w:top w:val="none" w:sz="0" w:space="0" w:color="auto"/>
        <w:left w:val="none" w:sz="0" w:space="0" w:color="auto"/>
        <w:bottom w:val="none" w:sz="0" w:space="0" w:color="auto"/>
        <w:right w:val="none" w:sz="0" w:space="0" w:color="auto"/>
      </w:divBdr>
    </w:div>
    <w:div w:id="676884504">
      <w:marLeft w:val="0"/>
      <w:marRight w:val="0"/>
      <w:marTop w:val="-20"/>
      <w:marBottom w:val="-20"/>
      <w:divBdr>
        <w:top w:val="none" w:sz="0" w:space="0" w:color="auto"/>
        <w:left w:val="none" w:sz="0" w:space="0" w:color="auto"/>
        <w:bottom w:val="none" w:sz="0" w:space="0" w:color="auto"/>
        <w:right w:val="none" w:sz="0" w:space="0" w:color="auto"/>
      </w:divBdr>
    </w:div>
    <w:div w:id="680283054">
      <w:marLeft w:val="0"/>
      <w:marRight w:val="0"/>
      <w:marTop w:val="-20"/>
      <w:marBottom w:val="-20"/>
      <w:divBdr>
        <w:top w:val="none" w:sz="0" w:space="0" w:color="auto"/>
        <w:left w:val="none" w:sz="0" w:space="0" w:color="auto"/>
        <w:bottom w:val="none" w:sz="0" w:space="0" w:color="auto"/>
        <w:right w:val="none" w:sz="0" w:space="0" w:color="auto"/>
      </w:divBdr>
    </w:div>
    <w:div w:id="681395392">
      <w:marLeft w:val="0"/>
      <w:marRight w:val="0"/>
      <w:marTop w:val="-20"/>
      <w:marBottom w:val="-20"/>
      <w:divBdr>
        <w:top w:val="none" w:sz="0" w:space="0" w:color="auto"/>
        <w:left w:val="none" w:sz="0" w:space="0" w:color="auto"/>
        <w:bottom w:val="none" w:sz="0" w:space="0" w:color="auto"/>
        <w:right w:val="none" w:sz="0" w:space="0" w:color="auto"/>
      </w:divBdr>
    </w:div>
    <w:div w:id="684139864">
      <w:marLeft w:val="0"/>
      <w:marRight w:val="0"/>
      <w:marTop w:val="-20"/>
      <w:marBottom w:val="-20"/>
      <w:divBdr>
        <w:top w:val="none" w:sz="0" w:space="0" w:color="auto"/>
        <w:left w:val="none" w:sz="0" w:space="0" w:color="auto"/>
        <w:bottom w:val="none" w:sz="0" w:space="0" w:color="auto"/>
        <w:right w:val="none" w:sz="0" w:space="0" w:color="auto"/>
      </w:divBdr>
    </w:div>
    <w:div w:id="688028333">
      <w:marLeft w:val="0"/>
      <w:marRight w:val="0"/>
      <w:marTop w:val="-20"/>
      <w:marBottom w:val="-20"/>
      <w:divBdr>
        <w:top w:val="none" w:sz="0" w:space="0" w:color="auto"/>
        <w:left w:val="none" w:sz="0" w:space="0" w:color="auto"/>
        <w:bottom w:val="none" w:sz="0" w:space="0" w:color="auto"/>
        <w:right w:val="none" w:sz="0" w:space="0" w:color="auto"/>
      </w:divBdr>
    </w:div>
    <w:div w:id="703602760">
      <w:marLeft w:val="0"/>
      <w:marRight w:val="0"/>
      <w:marTop w:val="-20"/>
      <w:marBottom w:val="-20"/>
      <w:divBdr>
        <w:top w:val="none" w:sz="0" w:space="0" w:color="auto"/>
        <w:left w:val="none" w:sz="0" w:space="0" w:color="auto"/>
        <w:bottom w:val="none" w:sz="0" w:space="0" w:color="auto"/>
        <w:right w:val="none" w:sz="0" w:space="0" w:color="auto"/>
      </w:divBdr>
    </w:div>
    <w:div w:id="703821756">
      <w:marLeft w:val="0"/>
      <w:marRight w:val="0"/>
      <w:marTop w:val="-20"/>
      <w:marBottom w:val="-20"/>
      <w:divBdr>
        <w:top w:val="none" w:sz="0" w:space="0" w:color="auto"/>
        <w:left w:val="none" w:sz="0" w:space="0" w:color="auto"/>
        <w:bottom w:val="none" w:sz="0" w:space="0" w:color="auto"/>
        <w:right w:val="none" w:sz="0" w:space="0" w:color="auto"/>
      </w:divBdr>
    </w:div>
    <w:div w:id="706610718">
      <w:marLeft w:val="0"/>
      <w:marRight w:val="0"/>
      <w:marTop w:val="-20"/>
      <w:marBottom w:val="-20"/>
      <w:divBdr>
        <w:top w:val="none" w:sz="0" w:space="0" w:color="auto"/>
        <w:left w:val="none" w:sz="0" w:space="0" w:color="auto"/>
        <w:bottom w:val="none" w:sz="0" w:space="0" w:color="auto"/>
        <w:right w:val="none" w:sz="0" w:space="0" w:color="auto"/>
      </w:divBdr>
    </w:div>
    <w:div w:id="711923407">
      <w:marLeft w:val="0"/>
      <w:marRight w:val="0"/>
      <w:marTop w:val="-20"/>
      <w:marBottom w:val="-20"/>
      <w:divBdr>
        <w:top w:val="none" w:sz="0" w:space="0" w:color="auto"/>
        <w:left w:val="none" w:sz="0" w:space="0" w:color="auto"/>
        <w:bottom w:val="none" w:sz="0" w:space="0" w:color="auto"/>
        <w:right w:val="none" w:sz="0" w:space="0" w:color="auto"/>
      </w:divBdr>
    </w:div>
    <w:div w:id="715659935">
      <w:marLeft w:val="0"/>
      <w:marRight w:val="0"/>
      <w:marTop w:val="-20"/>
      <w:marBottom w:val="-20"/>
      <w:divBdr>
        <w:top w:val="none" w:sz="0" w:space="0" w:color="auto"/>
        <w:left w:val="none" w:sz="0" w:space="0" w:color="auto"/>
        <w:bottom w:val="none" w:sz="0" w:space="0" w:color="auto"/>
        <w:right w:val="none" w:sz="0" w:space="0" w:color="auto"/>
      </w:divBdr>
    </w:div>
    <w:div w:id="717516098">
      <w:marLeft w:val="0"/>
      <w:marRight w:val="0"/>
      <w:marTop w:val="-20"/>
      <w:marBottom w:val="-20"/>
      <w:divBdr>
        <w:top w:val="none" w:sz="0" w:space="0" w:color="auto"/>
        <w:left w:val="none" w:sz="0" w:space="0" w:color="auto"/>
        <w:bottom w:val="none" w:sz="0" w:space="0" w:color="auto"/>
        <w:right w:val="none" w:sz="0" w:space="0" w:color="auto"/>
      </w:divBdr>
    </w:div>
    <w:div w:id="723019143">
      <w:marLeft w:val="0"/>
      <w:marRight w:val="0"/>
      <w:marTop w:val="-20"/>
      <w:marBottom w:val="-20"/>
      <w:divBdr>
        <w:top w:val="none" w:sz="0" w:space="0" w:color="auto"/>
        <w:left w:val="none" w:sz="0" w:space="0" w:color="auto"/>
        <w:bottom w:val="none" w:sz="0" w:space="0" w:color="auto"/>
        <w:right w:val="none" w:sz="0" w:space="0" w:color="auto"/>
      </w:divBdr>
    </w:div>
    <w:div w:id="734742517">
      <w:marLeft w:val="0"/>
      <w:marRight w:val="0"/>
      <w:marTop w:val="-20"/>
      <w:marBottom w:val="-20"/>
      <w:divBdr>
        <w:top w:val="none" w:sz="0" w:space="0" w:color="auto"/>
        <w:left w:val="none" w:sz="0" w:space="0" w:color="auto"/>
        <w:bottom w:val="none" w:sz="0" w:space="0" w:color="auto"/>
        <w:right w:val="none" w:sz="0" w:space="0" w:color="auto"/>
      </w:divBdr>
    </w:div>
    <w:div w:id="740638808">
      <w:marLeft w:val="0"/>
      <w:marRight w:val="0"/>
      <w:marTop w:val="-20"/>
      <w:marBottom w:val="-20"/>
      <w:divBdr>
        <w:top w:val="none" w:sz="0" w:space="0" w:color="auto"/>
        <w:left w:val="none" w:sz="0" w:space="0" w:color="auto"/>
        <w:bottom w:val="none" w:sz="0" w:space="0" w:color="auto"/>
        <w:right w:val="none" w:sz="0" w:space="0" w:color="auto"/>
      </w:divBdr>
    </w:div>
    <w:div w:id="741950366">
      <w:marLeft w:val="0"/>
      <w:marRight w:val="0"/>
      <w:marTop w:val="-20"/>
      <w:marBottom w:val="-20"/>
      <w:divBdr>
        <w:top w:val="none" w:sz="0" w:space="0" w:color="auto"/>
        <w:left w:val="none" w:sz="0" w:space="0" w:color="auto"/>
        <w:bottom w:val="none" w:sz="0" w:space="0" w:color="auto"/>
        <w:right w:val="none" w:sz="0" w:space="0" w:color="auto"/>
      </w:divBdr>
    </w:div>
    <w:div w:id="744112380">
      <w:marLeft w:val="0"/>
      <w:marRight w:val="0"/>
      <w:marTop w:val="-20"/>
      <w:marBottom w:val="-20"/>
      <w:divBdr>
        <w:top w:val="none" w:sz="0" w:space="0" w:color="auto"/>
        <w:left w:val="none" w:sz="0" w:space="0" w:color="auto"/>
        <w:bottom w:val="none" w:sz="0" w:space="0" w:color="auto"/>
        <w:right w:val="none" w:sz="0" w:space="0" w:color="auto"/>
      </w:divBdr>
    </w:div>
    <w:div w:id="752892868">
      <w:marLeft w:val="0"/>
      <w:marRight w:val="0"/>
      <w:marTop w:val="-20"/>
      <w:marBottom w:val="-20"/>
      <w:divBdr>
        <w:top w:val="none" w:sz="0" w:space="0" w:color="auto"/>
        <w:left w:val="none" w:sz="0" w:space="0" w:color="auto"/>
        <w:bottom w:val="none" w:sz="0" w:space="0" w:color="auto"/>
        <w:right w:val="none" w:sz="0" w:space="0" w:color="auto"/>
      </w:divBdr>
    </w:div>
    <w:div w:id="754285732">
      <w:marLeft w:val="0"/>
      <w:marRight w:val="0"/>
      <w:marTop w:val="-20"/>
      <w:marBottom w:val="-20"/>
      <w:divBdr>
        <w:top w:val="none" w:sz="0" w:space="0" w:color="auto"/>
        <w:left w:val="none" w:sz="0" w:space="0" w:color="auto"/>
        <w:bottom w:val="none" w:sz="0" w:space="0" w:color="auto"/>
        <w:right w:val="none" w:sz="0" w:space="0" w:color="auto"/>
      </w:divBdr>
    </w:div>
    <w:div w:id="755051911">
      <w:marLeft w:val="0"/>
      <w:marRight w:val="0"/>
      <w:marTop w:val="-20"/>
      <w:marBottom w:val="-20"/>
      <w:divBdr>
        <w:top w:val="none" w:sz="0" w:space="0" w:color="auto"/>
        <w:left w:val="none" w:sz="0" w:space="0" w:color="auto"/>
        <w:bottom w:val="none" w:sz="0" w:space="0" w:color="auto"/>
        <w:right w:val="none" w:sz="0" w:space="0" w:color="auto"/>
      </w:divBdr>
    </w:div>
    <w:div w:id="757169344">
      <w:marLeft w:val="0"/>
      <w:marRight w:val="0"/>
      <w:marTop w:val="-20"/>
      <w:marBottom w:val="-20"/>
      <w:divBdr>
        <w:top w:val="none" w:sz="0" w:space="0" w:color="auto"/>
        <w:left w:val="none" w:sz="0" w:space="0" w:color="auto"/>
        <w:bottom w:val="none" w:sz="0" w:space="0" w:color="auto"/>
        <w:right w:val="none" w:sz="0" w:space="0" w:color="auto"/>
      </w:divBdr>
    </w:div>
    <w:div w:id="764569237">
      <w:marLeft w:val="0"/>
      <w:marRight w:val="0"/>
      <w:marTop w:val="-20"/>
      <w:marBottom w:val="-20"/>
      <w:divBdr>
        <w:top w:val="none" w:sz="0" w:space="0" w:color="auto"/>
        <w:left w:val="none" w:sz="0" w:space="0" w:color="auto"/>
        <w:bottom w:val="none" w:sz="0" w:space="0" w:color="auto"/>
        <w:right w:val="none" w:sz="0" w:space="0" w:color="auto"/>
      </w:divBdr>
    </w:div>
    <w:div w:id="765536813">
      <w:marLeft w:val="0"/>
      <w:marRight w:val="0"/>
      <w:marTop w:val="-20"/>
      <w:marBottom w:val="-20"/>
      <w:divBdr>
        <w:top w:val="none" w:sz="0" w:space="0" w:color="auto"/>
        <w:left w:val="none" w:sz="0" w:space="0" w:color="auto"/>
        <w:bottom w:val="none" w:sz="0" w:space="0" w:color="auto"/>
        <w:right w:val="none" w:sz="0" w:space="0" w:color="auto"/>
      </w:divBdr>
    </w:div>
    <w:div w:id="769546629">
      <w:marLeft w:val="0"/>
      <w:marRight w:val="0"/>
      <w:marTop w:val="-20"/>
      <w:marBottom w:val="-20"/>
      <w:divBdr>
        <w:top w:val="none" w:sz="0" w:space="0" w:color="auto"/>
        <w:left w:val="none" w:sz="0" w:space="0" w:color="auto"/>
        <w:bottom w:val="none" w:sz="0" w:space="0" w:color="auto"/>
        <w:right w:val="none" w:sz="0" w:space="0" w:color="auto"/>
      </w:divBdr>
    </w:div>
    <w:div w:id="772360947">
      <w:marLeft w:val="0"/>
      <w:marRight w:val="0"/>
      <w:marTop w:val="-20"/>
      <w:marBottom w:val="-20"/>
      <w:divBdr>
        <w:top w:val="none" w:sz="0" w:space="0" w:color="auto"/>
        <w:left w:val="none" w:sz="0" w:space="0" w:color="auto"/>
        <w:bottom w:val="none" w:sz="0" w:space="0" w:color="auto"/>
        <w:right w:val="none" w:sz="0" w:space="0" w:color="auto"/>
      </w:divBdr>
    </w:div>
    <w:div w:id="777799703">
      <w:marLeft w:val="0"/>
      <w:marRight w:val="0"/>
      <w:marTop w:val="-20"/>
      <w:marBottom w:val="-20"/>
      <w:divBdr>
        <w:top w:val="none" w:sz="0" w:space="0" w:color="auto"/>
        <w:left w:val="none" w:sz="0" w:space="0" w:color="auto"/>
        <w:bottom w:val="none" w:sz="0" w:space="0" w:color="auto"/>
        <w:right w:val="none" w:sz="0" w:space="0" w:color="auto"/>
      </w:divBdr>
    </w:div>
    <w:div w:id="790246358">
      <w:marLeft w:val="0"/>
      <w:marRight w:val="0"/>
      <w:marTop w:val="-20"/>
      <w:marBottom w:val="-20"/>
      <w:divBdr>
        <w:top w:val="none" w:sz="0" w:space="0" w:color="auto"/>
        <w:left w:val="none" w:sz="0" w:space="0" w:color="auto"/>
        <w:bottom w:val="none" w:sz="0" w:space="0" w:color="auto"/>
        <w:right w:val="none" w:sz="0" w:space="0" w:color="auto"/>
      </w:divBdr>
    </w:div>
    <w:div w:id="791363170">
      <w:marLeft w:val="0"/>
      <w:marRight w:val="0"/>
      <w:marTop w:val="-20"/>
      <w:marBottom w:val="-20"/>
      <w:divBdr>
        <w:top w:val="none" w:sz="0" w:space="0" w:color="auto"/>
        <w:left w:val="none" w:sz="0" w:space="0" w:color="auto"/>
        <w:bottom w:val="none" w:sz="0" w:space="0" w:color="auto"/>
        <w:right w:val="none" w:sz="0" w:space="0" w:color="auto"/>
      </w:divBdr>
    </w:div>
    <w:div w:id="798840941">
      <w:marLeft w:val="0"/>
      <w:marRight w:val="0"/>
      <w:marTop w:val="-20"/>
      <w:marBottom w:val="-20"/>
      <w:divBdr>
        <w:top w:val="none" w:sz="0" w:space="0" w:color="auto"/>
        <w:left w:val="none" w:sz="0" w:space="0" w:color="auto"/>
        <w:bottom w:val="none" w:sz="0" w:space="0" w:color="auto"/>
        <w:right w:val="none" w:sz="0" w:space="0" w:color="auto"/>
      </w:divBdr>
    </w:div>
    <w:div w:id="800418829">
      <w:marLeft w:val="0"/>
      <w:marRight w:val="0"/>
      <w:marTop w:val="-20"/>
      <w:marBottom w:val="-20"/>
      <w:divBdr>
        <w:top w:val="none" w:sz="0" w:space="0" w:color="auto"/>
        <w:left w:val="none" w:sz="0" w:space="0" w:color="auto"/>
        <w:bottom w:val="none" w:sz="0" w:space="0" w:color="auto"/>
        <w:right w:val="none" w:sz="0" w:space="0" w:color="auto"/>
      </w:divBdr>
    </w:div>
    <w:div w:id="801267402">
      <w:marLeft w:val="0"/>
      <w:marRight w:val="0"/>
      <w:marTop w:val="-20"/>
      <w:marBottom w:val="-20"/>
      <w:divBdr>
        <w:top w:val="none" w:sz="0" w:space="0" w:color="auto"/>
        <w:left w:val="none" w:sz="0" w:space="0" w:color="auto"/>
        <w:bottom w:val="none" w:sz="0" w:space="0" w:color="auto"/>
        <w:right w:val="none" w:sz="0" w:space="0" w:color="auto"/>
      </w:divBdr>
    </w:div>
    <w:div w:id="808205809">
      <w:marLeft w:val="0"/>
      <w:marRight w:val="0"/>
      <w:marTop w:val="-20"/>
      <w:marBottom w:val="-20"/>
      <w:divBdr>
        <w:top w:val="none" w:sz="0" w:space="0" w:color="auto"/>
        <w:left w:val="none" w:sz="0" w:space="0" w:color="auto"/>
        <w:bottom w:val="none" w:sz="0" w:space="0" w:color="auto"/>
        <w:right w:val="none" w:sz="0" w:space="0" w:color="auto"/>
      </w:divBdr>
    </w:div>
    <w:div w:id="810365274">
      <w:marLeft w:val="0"/>
      <w:marRight w:val="0"/>
      <w:marTop w:val="-20"/>
      <w:marBottom w:val="-20"/>
      <w:divBdr>
        <w:top w:val="none" w:sz="0" w:space="0" w:color="auto"/>
        <w:left w:val="none" w:sz="0" w:space="0" w:color="auto"/>
        <w:bottom w:val="none" w:sz="0" w:space="0" w:color="auto"/>
        <w:right w:val="none" w:sz="0" w:space="0" w:color="auto"/>
      </w:divBdr>
    </w:div>
    <w:div w:id="812142574">
      <w:marLeft w:val="0"/>
      <w:marRight w:val="0"/>
      <w:marTop w:val="-20"/>
      <w:marBottom w:val="-20"/>
      <w:divBdr>
        <w:top w:val="none" w:sz="0" w:space="0" w:color="auto"/>
        <w:left w:val="none" w:sz="0" w:space="0" w:color="auto"/>
        <w:bottom w:val="none" w:sz="0" w:space="0" w:color="auto"/>
        <w:right w:val="none" w:sz="0" w:space="0" w:color="auto"/>
      </w:divBdr>
    </w:div>
    <w:div w:id="813640772">
      <w:marLeft w:val="0"/>
      <w:marRight w:val="0"/>
      <w:marTop w:val="-20"/>
      <w:marBottom w:val="-20"/>
      <w:divBdr>
        <w:top w:val="none" w:sz="0" w:space="0" w:color="auto"/>
        <w:left w:val="none" w:sz="0" w:space="0" w:color="auto"/>
        <w:bottom w:val="none" w:sz="0" w:space="0" w:color="auto"/>
        <w:right w:val="none" w:sz="0" w:space="0" w:color="auto"/>
      </w:divBdr>
    </w:div>
    <w:div w:id="819611491">
      <w:marLeft w:val="0"/>
      <w:marRight w:val="0"/>
      <w:marTop w:val="-20"/>
      <w:marBottom w:val="-20"/>
      <w:divBdr>
        <w:top w:val="none" w:sz="0" w:space="0" w:color="auto"/>
        <w:left w:val="none" w:sz="0" w:space="0" w:color="auto"/>
        <w:bottom w:val="none" w:sz="0" w:space="0" w:color="auto"/>
        <w:right w:val="none" w:sz="0" w:space="0" w:color="auto"/>
      </w:divBdr>
    </w:div>
    <w:div w:id="829177088">
      <w:marLeft w:val="0"/>
      <w:marRight w:val="0"/>
      <w:marTop w:val="-20"/>
      <w:marBottom w:val="-20"/>
      <w:divBdr>
        <w:top w:val="none" w:sz="0" w:space="0" w:color="auto"/>
        <w:left w:val="none" w:sz="0" w:space="0" w:color="auto"/>
        <w:bottom w:val="none" w:sz="0" w:space="0" w:color="auto"/>
        <w:right w:val="none" w:sz="0" w:space="0" w:color="auto"/>
      </w:divBdr>
    </w:div>
    <w:div w:id="829710780">
      <w:marLeft w:val="0"/>
      <w:marRight w:val="0"/>
      <w:marTop w:val="-20"/>
      <w:marBottom w:val="-20"/>
      <w:divBdr>
        <w:top w:val="none" w:sz="0" w:space="0" w:color="auto"/>
        <w:left w:val="none" w:sz="0" w:space="0" w:color="auto"/>
        <w:bottom w:val="none" w:sz="0" w:space="0" w:color="auto"/>
        <w:right w:val="none" w:sz="0" w:space="0" w:color="auto"/>
      </w:divBdr>
    </w:div>
    <w:div w:id="830680198">
      <w:marLeft w:val="0"/>
      <w:marRight w:val="0"/>
      <w:marTop w:val="-20"/>
      <w:marBottom w:val="-20"/>
      <w:divBdr>
        <w:top w:val="none" w:sz="0" w:space="0" w:color="auto"/>
        <w:left w:val="none" w:sz="0" w:space="0" w:color="auto"/>
        <w:bottom w:val="none" w:sz="0" w:space="0" w:color="auto"/>
        <w:right w:val="none" w:sz="0" w:space="0" w:color="auto"/>
      </w:divBdr>
    </w:div>
    <w:div w:id="835002907">
      <w:marLeft w:val="0"/>
      <w:marRight w:val="0"/>
      <w:marTop w:val="-20"/>
      <w:marBottom w:val="-20"/>
      <w:divBdr>
        <w:top w:val="none" w:sz="0" w:space="0" w:color="auto"/>
        <w:left w:val="none" w:sz="0" w:space="0" w:color="auto"/>
        <w:bottom w:val="none" w:sz="0" w:space="0" w:color="auto"/>
        <w:right w:val="none" w:sz="0" w:space="0" w:color="auto"/>
      </w:divBdr>
    </w:div>
    <w:div w:id="846290740">
      <w:marLeft w:val="0"/>
      <w:marRight w:val="0"/>
      <w:marTop w:val="-20"/>
      <w:marBottom w:val="-20"/>
      <w:divBdr>
        <w:top w:val="none" w:sz="0" w:space="0" w:color="auto"/>
        <w:left w:val="none" w:sz="0" w:space="0" w:color="auto"/>
        <w:bottom w:val="none" w:sz="0" w:space="0" w:color="auto"/>
        <w:right w:val="none" w:sz="0" w:space="0" w:color="auto"/>
      </w:divBdr>
    </w:div>
    <w:div w:id="847447556">
      <w:marLeft w:val="0"/>
      <w:marRight w:val="0"/>
      <w:marTop w:val="-20"/>
      <w:marBottom w:val="-20"/>
      <w:divBdr>
        <w:top w:val="none" w:sz="0" w:space="0" w:color="auto"/>
        <w:left w:val="none" w:sz="0" w:space="0" w:color="auto"/>
        <w:bottom w:val="none" w:sz="0" w:space="0" w:color="auto"/>
        <w:right w:val="none" w:sz="0" w:space="0" w:color="auto"/>
      </w:divBdr>
    </w:div>
    <w:div w:id="847672796">
      <w:marLeft w:val="0"/>
      <w:marRight w:val="0"/>
      <w:marTop w:val="-20"/>
      <w:marBottom w:val="-20"/>
      <w:divBdr>
        <w:top w:val="none" w:sz="0" w:space="0" w:color="auto"/>
        <w:left w:val="none" w:sz="0" w:space="0" w:color="auto"/>
        <w:bottom w:val="none" w:sz="0" w:space="0" w:color="auto"/>
        <w:right w:val="none" w:sz="0" w:space="0" w:color="auto"/>
      </w:divBdr>
    </w:div>
    <w:div w:id="848563392">
      <w:marLeft w:val="0"/>
      <w:marRight w:val="0"/>
      <w:marTop w:val="-20"/>
      <w:marBottom w:val="-20"/>
      <w:divBdr>
        <w:top w:val="none" w:sz="0" w:space="0" w:color="auto"/>
        <w:left w:val="none" w:sz="0" w:space="0" w:color="auto"/>
        <w:bottom w:val="none" w:sz="0" w:space="0" w:color="auto"/>
        <w:right w:val="none" w:sz="0" w:space="0" w:color="auto"/>
      </w:divBdr>
    </w:div>
    <w:div w:id="848757685">
      <w:marLeft w:val="0"/>
      <w:marRight w:val="0"/>
      <w:marTop w:val="-20"/>
      <w:marBottom w:val="-20"/>
      <w:divBdr>
        <w:top w:val="none" w:sz="0" w:space="0" w:color="auto"/>
        <w:left w:val="none" w:sz="0" w:space="0" w:color="auto"/>
        <w:bottom w:val="none" w:sz="0" w:space="0" w:color="auto"/>
        <w:right w:val="none" w:sz="0" w:space="0" w:color="auto"/>
      </w:divBdr>
    </w:div>
    <w:div w:id="851456175">
      <w:marLeft w:val="0"/>
      <w:marRight w:val="0"/>
      <w:marTop w:val="-20"/>
      <w:marBottom w:val="-20"/>
      <w:divBdr>
        <w:top w:val="none" w:sz="0" w:space="0" w:color="auto"/>
        <w:left w:val="none" w:sz="0" w:space="0" w:color="auto"/>
        <w:bottom w:val="none" w:sz="0" w:space="0" w:color="auto"/>
        <w:right w:val="none" w:sz="0" w:space="0" w:color="auto"/>
      </w:divBdr>
    </w:div>
    <w:div w:id="851530018">
      <w:marLeft w:val="0"/>
      <w:marRight w:val="0"/>
      <w:marTop w:val="-20"/>
      <w:marBottom w:val="-20"/>
      <w:divBdr>
        <w:top w:val="none" w:sz="0" w:space="0" w:color="auto"/>
        <w:left w:val="none" w:sz="0" w:space="0" w:color="auto"/>
        <w:bottom w:val="none" w:sz="0" w:space="0" w:color="auto"/>
        <w:right w:val="none" w:sz="0" w:space="0" w:color="auto"/>
      </w:divBdr>
    </w:div>
    <w:div w:id="856888475">
      <w:marLeft w:val="0"/>
      <w:marRight w:val="0"/>
      <w:marTop w:val="-20"/>
      <w:marBottom w:val="-20"/>
      <w:divBdr>
        <w:top w:val="none" w:sz="0" w:space="0" w:color="auto"/>
        <w:left w:val="none" w:sz="0" w:space="0" w:color="auto"/>
        <w:bottom w:val="none" w:sz="0" w:space="0" w:color="auto"/>
        <w:right w:val="none" w:sz="0" w:space="0" w:color="auto"/>
      </w:divBdr>
    </w:div>
    <w:div w:id="857043503">
      <w:marLeft w:val="0"/>
      <w:marRight w:val="0"/>
      <w:marTop w:val="-20"/>
      <w:marBottom w:val="-20"/>
      <w:divBdr>
        <w:top w:val="none" w:sz="0" w:space="0" w:color="auto"/>
        <w:left w:val="none" w:sz="0" w:space="0" w:color="auto"/>
        <w:bottom w:val="none" w:sz="0" w:space="0" w:color="auto"/>
        <w:right w:val="none" w:sz="0" w:space="0" w:color="auto"/>
      </w:divBdr>
    </w:div>
    <w:div w:id="857697779">
      <w:marLeft w:val="0"/>
      <w:marRight w:val="0"/>
      <w:marTop w:val="-20"/>
      <w:marBottom w:val="-20"/>
      <w:divBdr>
        <w:top w:val="none" w:sz="0" w:space="0" w:color="auto"/>
        <w:left w:val="none" w:sz="0" w:space="0" w:color="auto"/>
        <w:bottom w:val="none" w:sz="0" w:space="0" w:color="auto"/>
        <w:right w:val="none" w:sz="0" w:space="0" w:color="auto"/>
      </w:divBdr>
    </w:div>
    <w:div w:id="858932502">
      <w:marLeft w:val="0"/>
      <w:marRight w:val="0"/>
      <w:marTop w:val="-20"/>
      <w:marBottom w:val="-20"/>
      <w:divBdr>
        <w:top w:val="none" w:sz="0" w:space="0" w:color="auto"/>
        <w:left w:val="none" w:sz="0" w:space="0" w:color="auto"/>
        <w:bottom w:val="none" w:sz="0" w:space="0" w:color="auto"/>
        <w:right w:val="none" w:sz="0" w:space="0" w:color="auto"/>
      </w:divBdr>
    </w:div>
    <w:div w:id="862209153">
      <w:marLeft w:val="0"/>
      <w:marRight w:val="0"/>
      <w:marTop w:val="-20"/>
      <w:marBottom w:val="-20"/>
      <w:divBdr>
        <w:top w:val="none" w:sz="0" w:space="0" w:color="auto"/>
        <w:left w:val="none" w:sz="0" w:space="0" w:color="auto"/>
        <w:bottom w:val="none" w:sz="0" w:space="0" w:color="auto"/>
        <w:right w:val="none" w:sz="0" w:space="0" w:color="auto"/>
      </w:divBdr>
    </w:div>
    <w:div w:id="862865116">
      <w:marLeft w:val="0"/>
      <w:marRight w:val="0"/>
      <w:marTop w:val="-20"/>
      <w:marBottom w:val="-20"/>
      <w:divBdr>
        <w:top w:val="none" w:sz="0" w:space="0" w:color="auto"/>
        <w:left w:val="none" w:sz="0" w:space="0" w:color="auto"/>
        <w:bottom w:val="none" w:sz="0" w:space="0" w:color="auto"/>
        <w:right w:val="none" w:sz="0" w:space="0" w:color="auto"/>
      </w:divBdr>
    </w:div>
    <w:div w:id="863520158">
      <w:marLeft w:val="0"/>
      <w:marRight w:val="0"/>
      <w:marTop w:val="-20"/>
      <w:marBottom w:val="-20"/>
      <w:divBdr>
        <w:top w:val="none" w:sz="0" w:space="0" w:color="auto"/>
        <w:left w:val="none" w:sz="0" w:space="0" w:color="auto"/>
        <w:bottom w:val="none" w:sz="0" w:space="0" w:color="auto"/>
        <w:right w:val="none" w:sz="0" w:space="0" w:color="auto"/>
      </w:divBdr>
    </w:div>
    <w:div w:id="866527598">
      <w:marLeft w:val="0"/>
      <w:marRight w:val="0"/>
      <w:marTop w:val="-20"/>
      <w:marBottom w:val="-20"/>
      <w:divBdr>
        <w:top w:val="none" w:sz="0" w:space="0" w:color="auto"/>
        <w:left w:val="none" w:sz="0" w:space="0" w:color="auto"/>
        <w:bottom w:val="none" w:sz="0" w:space="0" w:color="auto"/>
        <w:right w:val="none" w:sz="0" w:space="0" w:color="auto"/>
      </w:divBdr>
    </w:div>
    <w:div w:id="866874465">
      <w:marLeft w:val="0"/>
      <w:marRight w:val="0"/>
      <w:marTop w:val="-20"/>
      <w:marBottom w:val="-20"/>
      <w:divBdr>
        <w:top w:val="none" w:sz="0" w:space="0" w:color="auto"/>
        <w:left w:val="none" w:sz="0" w:space="0" w:color="auto"/>
        <w:bottom w:val="none" w:sz="0" w:space="0" w:color="auto"/>
        <w:right w:val="none" w:sz="0" w:space="0" w:color="auto"/>
      </w:divBdr>
    </w:div>
    <w:div w:id="869104797">
      <w:marLeft w:val="0"/>
      <w:marRight w:val="0"/>
      <w:marTop w:val="-20"/>
      <w:marBottom w:val="-20"/>
      <w:divBdr>
        <w:top w:val="none" w:sz="0" w:space="0" w:color="auto"/>
        <w:left w:val="none" w:sz="0" w:space="0" w:color="auto"/>
        <w:bottom w:val="none" w:sz="0" w:space="0" w:color="auto"/>
        <w:right w:val="none" w:sz="0" w:space="0" w:color="auto"/>
      </w:divBdr>
    </w:div>
    <w:div w:id="869146972">
      <w:marLeft w:val="0"/>
      <w:marRight w:val="0"/>
      <w:marTop w:val="-20"/>
      <w:marBottom w:val="-20"/>
      <w:divBdr>
        <w:top w:val="none" w:sz="0" w:space="0" w:color="auto"/>
        <w:left w:val="none" w:sz="0" w:space="0" w:color="auto"/>
        <w:bottom w:val="none" w:sz="0" w:space="0" w:color="auto"/>
        <w:right w:val="none" w:sz="0" w:space="0" w:color="auto"/>
      </w:divBdr>
    </w:div>
    <w:div w:id="869875716">
      <w:marLeft w:val="0"/>
      <w:marRight w:val="0"/>
      <w:marTop w:val="-20"/>
      <w:marBottom w:val="-20"/>
      <w:divBdr>
        <w:top w:val="none" w:sz="0" w:space="0" w:color="auto"/>
        <w:left w:val="none" w:sz="0" w:space="0" w:color="auto"/>
        <w:bottom w:val="none" w:sz="0" w:space="0" w:color="auto"/>
        <w:right w:val="none" w:sz="0" w:space="0" w:color="auto"/>
      </w:divBdr>
    </w:div>
    <w:div w:id="875779413">
      <w:marLeft w:val="0"/>
      <w:marRight w:val="0"/>
      <w:marTop w:val="-20"/>
      <w:marBottom w:val="-20"/>
      <w:divBdr>
        <w:top w:val="none" w:sz="0" w:space="0" w:color="auto"/>
        <w:left w:val="none" w:sz="0" w:space="0" w:color="auto"/>
        <w:bottom w:val="none" w:sz="0" w:space="0" w:color="auto"/>
        <w:right w:val="none" w:sz="0" w:space="0" w:color="auto"/>
      </w:divBdr>
    </w:div>
    <w:div w:id="881870889">
      <w:marLeft w:val="0"/>
      <w:marRight w:val="0"/>
      <w:marTop w:val="-20"/>
      <w:marBottom w:val="-20"/>
      <w:divBdr>
        <w:top w:val="none" w:sz="0" w:space="0" w:color="auto"/>
        <w:left w:val="none" w:sz="0" w:space="0" w:color="auto"/>
        <w:bottom w:val="none" w:sz="0" w:space="0" w:color="auto"/>
        <w:right w:val="none" w:sz="0" w:space="0" w:color="auto"/>
      </w:divBdr>
    </w:div>
    <w:div w:id="881940204">
      <w:marLeft w:val="0"/>
      <w:marRight w:val="0"/>
      <w:marTop w:val="-20"/>
      <w:marBottom w:val="-20"/>
      <w:divBdr>
        <w:top w:val="none" w:sz="0" w:space="0" w:color="auto"/>
        <w:left w:val="none" w:sz="0" w:space="0" w:color="auto"/>
        <w:bottom w:val="none" w:sz="0" w:space="0" w:color="auto"/>
        <w:right w:val="none" w:sz="0" w:space="0" w:color="auto"/>
      </w:divBdr>
    </w:div>
    <w:div w:id="882522728">
      <w:marLeft w:val="0"/>
      <w:marRight w:val="0"/>
      <w:marTop w:val="-20"/>
      <w:marBottom w:val="-20"/>
      <w:divBdr>
        <w:top w:val="none" w:sz="0" w:space="0" w:color="auto"/>
        <w:left w:val="none" w:sz="0" w:space="0" w:color="auto"/>
        <w:bottom w:val="none" w:sz="0" w:space="0" w:color="auto"/>
        <w:right w:val="none" w:sz="0" w:space="0" w:color="auto"/>
      </w:divBdr>
    </w:div>
    <w:div w:id="883952995">
      <w:marLeft w:val="0"/>
      <w:marRight w:val="0"/>
      <w:marTop w:val="-20"/>
      <w:marBottom w:val="-20"/>
      <w:divBdr>
        <w:top w:val="none" w:sz="0" w:space="0" w:color="auto"/>
        <w:left w:val="none" w:sz="0" w:space="0" w:color="auto"/>
        <w:bottom w:val="none" w:sz="0" w:space="0" w:color="auto"/>
        <w:right w:val="none" w:sz="0" w:space="0" w:color="auto"/>
      </w:divBdr>
    </w:div>
    <w:div w:id="886602651">
      <w:marLeft w:val="0"/>
      <w:marRight w:val="0"/>
      <w:marTop w:val="-20"/>
      <w:marBottom w:val="-20"/>
      <w:divBdr>
        <w:top w:val="none" w:sz="0" w:space="0" w:color="auto"/>
        <w:left w:val="none" w:sz="0" w:space="0" w:color="auto"/>
        <w:bottom w:val="none" w:sz="0" w:space="0" w:color="auto"/>
        <w:right w:val="none" w:sz="0" w:space="0" w:color="auto"/>
      </w:divBdr>
    </w:div>
    <w:div w:id="888030789">
      <w:marLeft w:val="0"/>
      <w:marRight w:val="0"/>
      <w:marTop w:val="-20"/>
      <w:marBottom w:val="-20"/>
      <w:divBdr>
        <w:top w:val="none" w:sz="0" w:space="0" w:color="auto"/>
        <w:left w:val="none" w:sz="0" w:space="0" w:color="auto"/>
        <w:bottom w:val="none" w:sz="0" w:space="0" w:color="auto"/>
        <w:right w:val="none" w:sz="0" w:space="0" w:color="auto"/>
      </w:divBdr>
    </w:div>
    <w:div w:id="896084576">
      <w:marLeft w:val="0"/>
      <w:marRight w:val="0"/>
      <w:marTop w:val="-20"/>
      <w:marBottom w:val="-20"/>
      <w:divBdr>
        <w:top w:val="none" w:sz="0" w:space="0" w:color="auto"/>
        <w:left w:val="none" w:sz="0" w:space="0" w:color="auto"/>
        <w:bottom w:val="none" w:sz="0" w:space="0" w:color="auto"/>
        <w:right w:val="none" w:sz="0" w:space="0" w:color="auto"/>
      </w:divBdr>
    </w:div>
    <w:div w:id="897207356">
      <w:marLeft w:val="0"/>
      <w:marRight w:val="0"/>
      <w:marTop w:val="-20"/>
      <w:marBottom w:val="-20"/>
      <w:divBdr>
        <w:top w:val="none" w:sz="0" w:space="0" w:color="auto"/>
        <w:left w:val="none" w:sz="0" w:space="0" w:color="auto"/>
        <w:bottom w:val="none" w:sz="0" w:space="0" w:color="auto"/>
        <w:right w:val="none" w:sz="0" w:space="0" w:color="auto"/>
      </w:divBdr>
    </w:div>
    <w:div w:id="898174603">
      <w:marLeft w:val="0"/>
      <w:marRight w:val="0"/>
      <w:marTop w:val="-20"/>
      <w:marBottom w:val="-20"/>
      <w:divBdr>
        <w:top w:val="none" w:sz="0" w:space="0" w:color="auto"/>
        <w:left w:val="none" w:sz="0" w:space="0" w:color="auto"/>
        <w:bottom w:val="none" w:sz="0" w:space="0" w:color="auto"/>
        <w:right w:val="none" w:sz="0" w:space="0" w:color="auto"/>
      </w:divBdr>
    </w:div>
    <w:div w:id="903829480">
      <w:marLeft w:val="0"/>
      <w:marRight w:val="0"/>
      <w:marTop w:val="-20"/>
      <w:marBottom w:val="-20"/>
      <w:divBdr>
        <w:top w:val="none" w:sz="0" w:space="0" w:color="auto"/>
        <w:left w:val="none" w:sz="0" w:space="0" w:color="auto"/>
        <w:bottom w:val="none" w:sz="0" w:space="0" w:color="auto"/>
        <w:right w:val="none" w:sz="0" w:space="0" w:color="auto"/>
      </w:divBdr>
    </w:div>
    <w:div w:id="904800448">
      <w:marLeft w:val="0"/>
      <w:marRight w:val="0"/>
      <w:marTop w:val="-20"/>
      <w:marBottom w:val="-20"/>
      <w:divBdr>
        <w:top w:val="none" w:sz="0" w:space="0" w:color="auto"/>
        <w:left w:val="none" w:sz="0" w:space="0" w:color="auto"/>
        <w:bottom w:val="none" w:sz="0" w:space="0" w:color="auto"/>
        <w:right w:val="none" w:sz="0" w:space="0" w:color="auto"/>
      </w:divBdr>
    </w:div>
    <w:div w:id="907150193">
      <w:marLeft w:val="0"/>
      <w:marRight w:val="0"/>
      <w:marTop w:val="-20"/>
      <w:marBottom w:val="-20"/>
      <w:divBdr>
        <w:top w:val="none" w:sz="0" w:space="0" w:color="auto"/>
        <w:left w:val="none" w:sz="0" w:space="0" w:color="auto"/>
        <w:bottom w:val="none" w:sz="0" w:space="0" w:color="auto"/>
        <w:right w:val="none" w:sz="0" w:space="0" w:color="auto"/>
      </w:divBdr>
    </w:div>
    <w:div w:id="909266608">
      <w:marLeft w:val="0"/>
      <w:marRight w:val="0"/>
      <w:marTop w:val="-20"/>
      <w:marBottom w:val="-20"/>
      <w:divBdr>
        <w:top w:val="none" w:sz="0" w:space="0" w:color="auto"/>
        <w:left w:val="none" w:sz="0" w:space="0" w:color="auto"/>
        <w:bottom w:val="none" w:sz="0" w:space="0" w:color="auto"/>
        <w:right w:val="none" w:sz="0" w:space="0" w:color="auto"/>
      </w:divBdr>
    </w:div>
    <w:div w:id="912162378">
      <w:marLeft w:val="0"/>
      <w:marRight w:val="0"/>
      <w:marTop w:val="-20"/>
      <w:marBottom w:val="-20"/>
      <w:divBdr>
        <w:top w:val="none" w:sz="0" w:space="0" w:color="auto"/>
        <w:left w:val="none" w:sz="0" w:space="0" w:color="auto"/>
        <w:bottom w:val="none" w:sz="0" w:space="0" w:color="auto"/>
        <w:right w:val="none" w:sz="0" w:space="0" w:color="auto"/>
      </w:divBdr>
    </w:div>
    <w:div w:id="916523612">
      <w:marLeft w:val="0"/>
      <w:marRight w:val="0"/>
      <w:marTop w:val="-20"/>
      <w:marBottom w:val="-20"/>
      <w:divBdr>
        <w:top w:val="none" w:sz="0" w:space="0" w:color="auto"/>
        <w:left w:val="none" w:sz="0" w:space="0" w:color="auto"/>
        <w:bottom w:val="none" w:sz="0" w:space="0" w:color="auto"/>
        <w:right w:val="none" w:sz="0" w:space="0" w:color="auto"/>
      </w:divBdr>
    </w:div>
    <w:div w:id="916718048">
      <w:marLeft w:val="0"/>
      <w:marRight w:val="0"/>
      <w:marTop w:val="-20"/>
      <w:marBottom w:val="-20"/>
      <w:divBdr>
        <w:top w:val="none" w:sz="0" w:space="0" w:color="auto"/>
        <w:left w:val="none" w:sz="0" w:space="0" w:color="auto"/>
        <w:bottom w:val="none" w:sz="0" w:space="0" w:color="auto"/>
        <w:right w:val="none" w:sz="0" w:space="0" w:color="auto"/>
      </w:divBdr>
    </w:div>
    <w:div w:id="917595351">
      <w:marLeft w:val="0"/>
      <w:marRight w:val="0"/>
      <w:marTop w:val="-20"/>
      <w:marBottom w:val="-20"/>
      <w:divBdr>
        <w:top w:val="none" w:sz="0" w:space="0" w:color="auto"/>
        <w:left w:val="none" w:sz="0" w:space="0" w:color="auto"/>
        <w:bottom w:val="none" w:sz="0" w:space="0" w:color="auto"/>
        <w:right w:val="none" w:sz="0" w:space="0" w:color="auto"/>
      </w:divBdr>
    </w:div>
    <w:div w:id="923954558">
      <w:marLeft w:val="0"/>
      <w:marRight w:val="0"/>
      <w:marTop w:val="-20"/>
      <w:marBottom w:val="-20"/>
      <w:divBdr>
        <w:top w:val="none" w:sz="0" w:space="0" w:color="auto"/>
        <w:left w:val="none" w:sz="0" w:space="0" w:color="auto"/>
        <w:bottom w:val="none" w:sz="0" w:space="0" w:color="auto"/>
        <w:right w:val="none" w:sz="0" w:space="0" w:color="auto"/>
      </w:divBdr>
    </w:div>
    <w:div w:id="926228936">
      <w:marLeft w:val="0"/>
      <w:marRight w:val="0"/>
      <w:marTop w:val="-20"/>
      <w:marBottom w:val="-20"/>
      <w:divBdr>
        <w:top w:val="none" w:sz="0" w:space="0" w:color="auto"/>
        <w:left w:val="none" w:sz="0" w:space="0" w:color="auto"/>
        <w:bottom w:val="none" w:sz="0" w:space="0" w:color="auto"/>
        <w:right w:val="none" w:sz="0" w:space="0" w:color="auto"/>
      </w:divBdr>
    </w:div>
    <w:div w:id="926771231">
      <w:marLeft w:val="0"/>
      <w:marRight w:val="0"/>
      <w:marTop w:val="-20"/>
      <w:marBottom w:val="-20"/>
      <w:divBdr>
        <w:top w:val="none" w:sz="0" w:space="0" w:color="auto"/>
        <w:left w:val="none" w:sz="0" w:space="0" w:color="auto"/>
        <w:bottom w:val="none" w:sz="0" w:space="0" w:color="auto"/>
        <w:right w:val="none" w:sz="0" w:space="0" w:color="auto"/>
      </w:divBdr>
    </w:div>
    <w:div w:id="927813101">
      <w:marLeft w:val="0"/>
      <w:marRight w:val="0"/>
      <w:marTop w:val="-20"/>
      <w:marBottom w:val="-20"/>
      <w:divBdr>
        <w:top w:val="none" w:sz="0" w:space="0" w:color="auto"/>
        <w:left w:val="none" w:sz="0" w:space="0" w:color="auto"/>
        <w:bottom w:val="none" w:sz="0" w:space="0" w:color="auto"/>
        <w:right w:val="none" w:sz="0" w:space="0" w:color="auto"/>
      </w:divBdr>
    </w:div>
    <w:div w:id="932586373">
      <w:marLeft w:val="0"/>
      <w:marRight w:val="0"/>
      <w:marTop w:val="-20"/>
      <w:marBottom w:val="-20"/>
      <w:divBdr>
        <w:top w:val="none" w:sz="0" w:space="0" w:color="auto"/>
        <w:left w:val="none" w:sz="0" w:space="0" w:color="auto"/>
        <w:bottom w:val="none" w:sz="0" w:space="0" w:color="auto"/>
        <w:right w:val="none" w:sz="0" w:space="0" w:color="auto"/>
      </w:divBdr>
    </w:div>
    <w:div w:id="940528148">
      <w:marLeft w:val="0"/>
      <w:marRight w:val="0"/>
      <w:marTop w:val="-20"/>
      <w:marBottom w:val="-20"/>
      <w:divBdr>
        <w:top w:val="none" w:sz="0" w:space="0" w:color="auto"/>
        <w:left w:val="none" w:sz="0" w:space="0" w:color="auto"/>
        <w:bottom w:val="none" w:sz="0" w:space="0" w:color="auto"/>
        <w:right w:val="none" w:sz="0" w:space="0" w:color="auto"/>
      </w:divBdr>
    </w:div>
    <w:div w:id="943343153">
      <w:marLeft w:val="0"/>
      <w:marRight w:val="0"/>
      <w:marTop w:val="-20"/>
      <w:marBottom w:val="-20"/>
      <w:divBdr>
        <w:top w:val="none" w:sz="0" w:space="0" w:color="auto"/>
        <w:left w:val="none" w:sz="0" w:space="0" w:color="auto"/>
        <w:bottom w:val="none" w:sz="0" w:space="0" w:color="auto"/>
        <w:right w:val="none" w:sz="0" w:space="0" w:color="auto"/>
      </w:divBdr>
    </w:div>
    <w:div w:id="951521134">
      <w:marLeft w:val="0"/>
      <w:marRight w:val="0"/>
      <w:marTop w:val="-20"/>
      <w:marBottom w:val="-20"/>
      <w:divBdr>
        <w:top w:val="none" w:sz="0" w:space="0" w:color="auto"/>
        <w:left w:val="none" w:sz="0" w:space="0" w:color="auto"/>
        <w:bottom w:val="none" w:sz="0" w:space="0" w:color="auto"/>
        <w:right w:val="none" w:sz="0" w:space="0" w:color="auto"/>
      </w:divBdr>
    </w:div>
    <w:div w:id="956839533">
      <w:marLeft w:val="0"/>
      <w:marRight w:val="0"/>
      <w:marTop w:val="-20"/>
      <w:marBottom w:val="-20"/>
      <w:divBdr>
        <w:top w:val="none" w:sz="0" w:space="0" w:color="auto"/>
        <w:left w:val="none" w:sz="0" w:space="0" w:color="auto"/>
        <w:bottom w:val="none" w:sz="0" w:space="0" w:color="auto"/>
        <w:right w:val="none" w:sz="0" w:space="0" w:color="auto"/>
      </w:divBdr>
    </w:div>
    <w:div w:id="966010167">
      <w:marLeft w:val="0"/>
      <w:marRight w:val="0"/>
      <w:marTop w:val="-20"/>
      <w:marBottom w:val="-20"/>
      <w:divBdr>
        <w:top w:val="none" w:sz="0" w:space="0" w:color="auto"/>
        <w:left w:val="none" w:sz="0" w:space="0" w:color="auto"/>
        <w:bottom w:val="none" w:sz="0" w:space="0" w:color="auto"/>
        <w:right w:val="none" w:sz="0" w:space="0" w:color="auto"/>
      </w:divBdr>
    </w:div>
    <w:div w:id="977732106">
      <w:marLeft w:val="0"/>
      <w:marRight w:val="0"/>
      <w:marTop w:val="-20"/>
      <w:marBottom w:val="-20"/>
      <w:divBdr>
        <w:top w:val="none" w:sz="0" w:space="0" w:color="auto"/>
        <w:left w:val="none" w:sz="0" w:space="0" w:color="auto"/>
        <w:bottom w:val="none" w:sz="0" w:space="0" w:color="auto"/>
        <w:right w:val="none" w:sz="0" w:space="0" w:color="auto"/>
      </w:divBdr>
    </w:div>
    <w:div w:id="984747062">
      <w:marLeft w:val="0"/>
      <w:marRight w:val="0"/>
      <w:marTop w:val="-20"/>
      <w:marBottom w:val="-20"/>
      <w:divBdr>
        <w:top w:val="none" w:sz="0" w:space="0" w:color="auto"/>
        <w:left w:val="none" w:sz="0" w:space="0" w:color="auto"/>
        <w:bottom w:val="none" w:sz="0" w:space="0" w:color="auto"/>
        <w:right w:val="none" w:sz="0" w:space="0" w:color="auto"/>
      </w:divBdr>
    </w:div>
    <w:div w:id="989099439">
      <w:marLeft w:val="0"/>
      <w:marRight w:val="0"/>
      <w:marTop w:val="-20"/>
      <w:marBottom w:val="-20"/>
      <w:divBdr>
        <w:top w:val="none" w:sz="0" w:space="0" w:color="auto"/>
        <w:left w:val="none" w:sz="0" w:space="0" w:color="auto"/>
        <w:bottom w:val="none" w:sz="0" w:space="0" w:color="auto"/>
        <w:right w:val="none" w:sz="0" w:space="0" w:color="auto"/>
      </w:divBdr>
    </w:div>
    <w:div w:id="994840392">
      <w:marLeft w:val="0"/>
      <w:marRight w:val="0"/>
      <w:marTop w:val="-20"/>
      <w:marBottom w:val="-20"/>
      <w:divBdr>
        <w:top w:val="none" w:sz="0" w:space="0" w:color="auto"/>
        <w:left w:val="none" w:sz="0" w:space="0" w:color="auto"/>
        <w:bottom w:val="none" w:sz="0" w:space="0" w:color="auto"/>
        <w:right w:val="none" w:sz="0" w:space="0" w:color="auto"/>
      </w:divBdr>
    </w:div>
    <w:div w:id="998339606">
      <w:marLeft w:val="0"/>
      <w:marRight w:val="0"/>
      <w:marTop w:val="-20"/>
      <w:marBottom w:val="-20"/>
      <w:divBdr>
        <w:top w:val="none" w:sz="0" w:space="0" w:color="auto"/>
        <w:left w:val="none" w:sz="0" w:space="0" w:color="auto"/>
        <w:bottom w:val="none" w:sz="0" w:space="0" w:color="auto"/>
        <w:right w:val="none" w:sz="0" w:space="0" w:color="auto"/>
      </w:divBdr>
    </w:div>
    <w:div w:id="998533627">
      <w:marLeft w:val="0"/>
      <w:marRight w:val="0"/>
      <w:marTop w:val="-20"/>
      <w:marBottom w:val="-20"/>
      <w:divBdr>
        <w:top w:val="none" w:sz="0" w:space="0" w:color="auto"/>
        <w:left w:val="none" w:sz="0" w:space="0" w:color="auto"/>
        <w:bottom w:val="none" w:sz="0" w:space="0" w:color="auto"/>
        <w:right w:val="none" w:sz="0" w:space="0" w:color="auto"/>
      </w:divBdr>
    </w:div>
    <w:div w:id="999891239">
      <w:marLeft w:val="0"/>
      <w:marRight w:val="0"/>
      <w:marTop w:val="-20"/>
      <w:marBottom w:val="-20"/>
      <w:divBdr>
        <w:top w:val="none" w:sz="0" w:space="0" w:color="auto"/>
        <w:left w:val="none" w:sz="0" w:space="0" w:color="auto"/>
        <w:bottom w:val="none" w:sz="0" w:space="0" w:color="auto"/>
        <w:right w:val="none" w:sz="0" w:space="0" w:color="auto"/>
      </w:divBdr>
    </w:div>
    <w:div w:id="1002271155">
      <w:marLeft w:val="0"/>
      <w:marRight w:val="0"/>
      <w:marTop w:val="-20"/>
      <w:marBottom w:val="-20"/>
      <w:divBdr>
        <w:top w:val="none" w:sz="0" w:space="0" w:color="auto"/>
        <w:left w:val="none" w:sz="0" w:space="0" w:color="auto"/>
        <w:bottom w:val="none" w:sz="0" w:space="0" w:color="auto"/>
        <w:right w:val="none" w:sz="0" w:space="0" w:color="auto"/>
      </w:divBdr>
    </w:div>
    <w:div w:id="1003779983">
      <w:marLeft w:val="0"/>
      <w:marRight w:val="0"/>
      <w:marTop w:val="-20"/>
      <w:marBottom w:val="-20"/>
      <w:divBdr>
        <w:top w:val="none" w:sz="0" w:space="0" w:color="auto"/>
        <w:left w:val="none" w:sz="0" w:space="0" w:color="auto"/>
        <w:bottom w:val="none" w:sz="0" w:space="0" w:color="auto"/>
        <w:right w:val="none" w:sz="0" w:space="0" w:color="auto"/>
      </w:divBdr>
    </w:div>
    <w:div w:id="1005129899">
      <w:marLeft w:val="0"/>
      <w:marRight w:val="0"/>
      <w:marTop w:val="-20"/>
      <w:marBottom w:val="-20"/>
      <w:divBdr>
        <w:top w:val="none" w:sz="0" w:space="0" w:color="auto"/>
        <w:left w:val="none" w:sz="0" w:space="0" w:color="auto"/>
        <w:bottom w:val="none" w:sz="0" w:space="0" w:color="auto"/>
        <w:right w:val="none" w:sz="0" w:space="0" w:color="auto"/>
      </w:divBdr>
    </w:div>
    <w:div w:id="1006981517">
      <w:marLeft w:val="0"/>
      <w:marRight w:val="0"/>
      <w:marTop w:val="-20"/>
      <w:marBottom w:val="-20"/>
      <w:divBdr>
        <w:top w:val="none" w:sz="0" w:space="0" w:color="auto"/>
        <w:left w:val="none" w:sz="0" w:space="0" w:color="auto"/>
        <w:bottom w:val="none" w:sz="0" w:space="0" w:color="auto"/>
        <w:right w:val="none" w:sz="0" w:space="0" w:color="auto"/>
      </w:divBdr>
    </w:div>
    <w:div w:id="1007051476">
      <w:marLeft w:val="0"/>
      <w:marRight w:val="0"/>
      <w:marTop w:val="-20"/>
      <w:marBottom w:val="-20"/>
      <w:divBdr>
        <w:top w:val="none" w:sz="0" w:space="0" w:color="auto"/>
        <w:left w:val="none" w:sz="0" w:space="0" w:color="auto"/>
        <w:bottom w:val="none" w:sz="0" w:space="0" w:color="auto"/>
        <w:right w:val="none" w:sz="0" w:space="0" w:color="auto"/>
      </w:divBdr>
    </w:div>
    <w:div w:id="1010373742">
      <w:marLeft w:val="0"/>
      <w:marRight w:val="0"/>
      <w:marTop w:val="-20"/>
      <w:marBottom w:val="-20"/>
      <w:divBdr>
        <w:top w:val="none" w:sz="0" w:space="0" w:color="auto"/>
        <w:left w:val="none" w:sz="0" w:space="0" w:color="auto"/>
        <w:bottom w:val="none" w:sz="0" w:space="0" w:color="auto"/>
        <w:right w:val="none" w:sz="0" w:space="0" w:color="auto"/>
      </w:divBdr>
    </w:div>
    <w:div w:id="1013453145">
      <w:marLeft w:val="0"/>
      <w:marRight w:val="0"/>
      <w:marTop w:val="-20"/>
      <w:marBottom w:val="-20"/>
      <w:divBdr>
        <w:top w:val="none" w:sz="0" w:space="0" w:color="auto"/>
        <w:left w:val="none" w:sz="0" w:space="0" w:color="auto"/>
        <w:bottom w:val="none" w:sz="0" w:space="0" w:color="auto"/>
        <w:right w:val="none" w:sz="0" w:space="0" w:color="auto"/>
      </w:divBdr>
    </w:div>
    <w:div w:id="1017125090">
      <w:marLeft w:val="0"/>
      <w:marRight w:val="0"/>
      <w:marTop w:val="-20"/>
      <w:marBottom w:val="-20"/>
      <w:divBdr>
        <w:top w:val="none" w:sz="0" w:space="0" w:color="auto"/>
        <w:left w:val="none" w:sz="0" w:space="0" w:color="auto"/>
        <w:bottom w:val="none" w:sz="0" w:space="0" w:color="auto"/>
        <w:right w:val="none" w:sz="0" w:space="0" w:color="auto"/>
      </w:divBdr>
    </w:div>
    <w:div w:id="1017464254">
      <w:marLeft w:val="0"/>
      <w:marRight w:val="0"/>
      <w:marTop w:val="-20"/>
      <w:marBottom w:val="-20"/>
      <w:divBdr>
        <w:top w:val="none" w:sz="0" w:space="0" w:color="auto"/>
        <w:left w:val="none" w:sz="0" w:space="0" w:color="auto"/>
        <w:bottom w:val="none" w:sz="0" w:space="0" w:color="auto"/>
        <w:right w:val="none" w:sz="0" w:space="0" w:color="auto"/>
      </w:divBdr>
    </w:div>
    <w:div w:id="1019283574">
      <w:marLeft w:val="0"/>
      <w:marRight w:val="0"/>
      <w:marTop w:val="-20"/>
      <w:marBottom w:val="-20"/>
      <w:divBdr>
        <w:top w:val="none" w:sz="0" w:space="0" w:color="auto"/>
        <w:left w:val="none" w:sz="0" w:space="0" w:color="auto"/>
        <w:bottom w:val="none" w:sz="0" w:space="0" w:color="auto"/>
        <w:right w:val="none" w:sz="0" w:space="0" w:color="auto"/>
      </w:divBdr>
    </w:div>
    <w:div w:id="1020161389">
      <w:marLeft w:val="0"/>
      <w:marRight w:val="0"/>
      <w:marTop w:val="-20"/>
      <w:marBottom w:val="-20"/>
      <w:divBdr>
        <w:top w:val="none" w:sz="0" w:space="0" w:color="auto"/>
        <w:left w:val="none" w:sz="0" w:space="0" w:color="auto"/>
        <w:bottom w:val="none" w:sz="0" w:space="0" w:color="auto"/>
        <w:right w:val="none" w:sz="0" w:space="0" w:color="auto"/>
      </w:divBdr>
    </w:div>
    <w:div w:id="1020622037">
      <w:marLeft w:val="0"/>
      <w:marRight w:val="0"/>
      <w:marTop w:val="-20"/>
      <w:marBottom w:val="-20"/>
      <w:divBdr>
        <w:top w:val="none" w:sz="0" w:space="0" w:color="auto"/>
        <w:left w:val="none" w:sz="0" w:space="0" w:color="auto"/>
        <w:bottom w:val="none" w:sz="0" w:space="0" w:color="auto"/>
        <w:right w:val="none" w:sz="0" w:space="0" w:color="auto"/>
      </w:divBdr>
    </w:div>
    <w:div w:id="1037506382">
      <w:marLeft w:val="0"/>
      <w:marRight w:val="0"/>
      <w:marTop w:val="-20"/>
      <w:marBottom w:val="-20"/>
      <w:divBdr>
        <w:top w:val="none" w:sz="0" w:space="0" w:color="auto"/>
        <w:left w:val="none" w:sz="0" w:space="0" w:color="auto"/>
        <w:bottom w:val="none" w:sz="0" w:space="0" w:color="auto"/>
        <w:right w:val="none" w:sz="0" w:space="0" w:color="auto"/>
      </w:divBdr>
    </w:div>
    <w:div w:id="1046834497">
      <w:marLeft w:val="0"/>
      <w:marRight w:val="0"/>
      <w:marTop w:val="-20"/>
      <w:marBottom w:val="-20"/>
      <w:divBdr>
        <w:top w:val="none" w:sz="0" w:space="0" w:color="auto"/>
        <w:left w:val="none" w:sz="0" w:space="0" w:color="auto"/>
        <w:bottom w:val="none" w:sz="0" w:space="0" w:color="auto"/>
        <w:right w:val="none" w:sz="0" w:space="0" w:color="auto"/>
      </w:divBdr>
    </w:div>
    <w:div w:id="1047534458">
      <w:marLeft w:val="0"/>
      <w:marRight w:val="0"/>
      <w:marTop w:val="-20"/>
      <w:marBottom w:val="-20"/>
      <w:divBdr>
        <w:top w:val="none" w:sz="0" w:space="0" w:color="auto"/>
        <w:left w:val="none" w:sz="0" w:space="0" w:color="auto"/>
        <w:bottom w:val="none" w:sz="0" w:space="0" w:color="auto"/>
        <w:right w:val="none" w:sz="0" w:space="0" w:color="auto"/>
      </w:divBdr>
    </w:div>
    <w:div w:id="1048839123">
      <w:marLeft w:val="0"/>
      <w:marRight w:val="0"/>
      <w:marTop w:val="-20"/>
      <w:marBottom w:val="-20"/>
      <w:divBdr>
        <w:top w:val="none" w:sz="0" w:space="0" w:color="auto"/>
        <w:left w:val="none" w:sz="0" w:space="0" w:color="auto"/>
        <w:bottom w:val="none" w:sz="0" w:space="0" w:color="auto"/>
        <w:right w:val="none" w:sz="0" w:space="0" w:color="auto"/>
      </w:divBdr>
    </w:div>
    <w:div w:id="1060405245">
      <w:marLeft w:val="0"/>
      <w:marRight w:val="0"/>
      <w:marTop w:val="-20"/>
      <w:marBottom w:val="-20"/>
      <w:divBdr>
        <w:top w:val="none" w:sz="0" w:space="0" w:color="auto"/>
        <w:left w:val="none" w:sz="0" w:space="0" w:color="auto"/>
        <w:bottom w:val="none" w:sz="0" w:space="0" w:color="auto"/>
        <w:right w:val="none" w:sz="0" w:space="0" w:color="auto"/>
      </w:divBdr>
    </w:div>
    <w:div w:id="1062756959">
      <w:marLeft w:val="0"/>
      <w:marRight w:val="0"/>
      <w:marTop w:val="-20"/>
      <w:marBottom w:val="-20"/>
      <w:divBdr>
        <w:top w:val="none" w:sz="0" w:space="0" w:color="auto"/>
        <w:left w:val="none" w:sz="0" w:space="0" w:color="auto"/>
        <w:bottom w:val="none" w:sz="0" w:space="0" w:color="auto"/>
        <w:right w:val="none" w:sz="0" w:space="0" w:color="auto"/>
      </w:divBdr>
    </w:div>
    <w:div w:id="1063530121">
      <w:marLeft w:val="0"/>
      <w:marRight w:val="0"/>
      <w:marTop w:val="-20"/>
      <w:marBottom w:val="-20"/>
      <w:divBdr>
        <w:top w:val="none" w:sz="0" w:space="0" w:color="auto"/>
        <w:left w:val="none" w:sz="0" w:space="0" w:color="auto"/>
        <w:bottom w:val="none" w:sz="0" w:space="0" w:color="auto"/>
        <w:right w:val="none" w:sz="0" w:space="0" w:color="auto"/>
      </w:divBdr>
    </w:div>
    <w:div w:id="1065106481">
      <w:marLeft w:val="0"/>
      <w:marRight w:val="0"/>
      <w:marTop w:val="-20"/>
      <w:marBottom w:val="-20"/>
      <w:divBdr>
        <w:top w:val="none" w:sz="0" w:space="0" w:color="auto"/>
        <w:left w:val="none" w:sz="0" w:space="0" w:color="auto"/>
        <w:bottom w:val="none" w:sz="0" w:space="0" w:color="auto"/>
        <w:right w:val="none" w:sz="0" w:space="0" w:color="auto"/>
      </w:divBdr>
    </w:div>
    <w:div w:id="1066104221">
      <w:marLeft w:val="0"/>
      <w:marRight w:val="0"/>
      <w:marTop w:val="-20"/>
      <w:marBottom w:val="-20"/>
      <w:divBdr>
        <w:top w:val="none" w:sz="0" w:space="0" w:color="auto"/>
        <w:left w:val="none" w:sz="0" w:space="0" w:color="auto"/>
        <w:bottom w:val="none" w:sz="0" w:space="0" w:color="auto"/>
        <w:right w:val="none" w:sz="0" w:space="0" w:color="auto"/>
      </w:divBdr>
    </w:div>
    <w:div w:id="1068721882">
      <w:marLeft w:val="0"/>
      <w:marRight w:val="0"/>
      <w:marTop w:val="-20"/>
      <w:marBottom w:val="-20"/>
      <w:divBdr>
        <w:top w:val="none" w:sz="0" w:space="0" w:color="auto"/>
        <w:left w:val="none" w:sz="0" w:space="0" w:color="auto"/>
        <w:bottom w:val="none" w:sz="0" w:space="0" w:color="auto"/>
        <w:right w:val="none" w:sz="0" w:space="0" w:color="auto"/>
      </w:divBdr>
    </w:div>
    <w:div w:id="1071544818">
      <w:marLeft w:val="0"/>
      <w:marRight w:val="0"/>
      <w:marTop w:val="-20"/>
      <w:marBottom w:val="-20"/>
      <w:divBdr>
        <w:top w:val="none" w:sz="0" w:space="0" w:color="auto"/>
        <w:left w:val="none" w:sz="0" w:space="0" w:color="auto"/>
        <w:bottom w:val="none" w:sz="0" w:space="0" w:color="auto"/>
        <w:right w:val="none" w:sz="0" w:space="0" w:color="auto"/>
      </w:divBdr>
    </w:div>
    <w:div w:id="1076055892">
      <w:marLeft w:val="0"/>
      <w:marRight w:val="0"/>
      <w:marTop w:val="-20"/>
      <w:marBottom w:val="-20"/>
      <w:divBdr>
        <w:top w:val="none" w:sz="0" w:space="0" w:color="auto"/>
        <w:left w:val="none" w:sz="0" w:space="0" w:color="auto"/>
        <w:bottom w:val="none" w:sz="0" w:space="0" w:color="auto"/>
        <w:right w:val="none" w:sz="0" w:space="0" w:color="auto"/>
      </w:divBdr>
    </w:div>
    <w:div w:id="1077287947">
      <w:marLeft w:val="0"/>
      <w:marRight w:val="0"/>
      <w:marTop w:val="-20"/>
      <w:marBottom w:val="-20"/>
      <w:divBdr>
        <w:top w:val="none" w:sz="0" w:space="0" w:color="auto"/>
        <w:left w:val="none" w:sz="0" w:space="0" w:color="auto"/>
        <w:bottom w:val="none" w:sz="0" w:space="0" w:color="auto"/>
        <w:right w:val="none" w:sz="0" w:space="0" w:color="auto"/>
      </w:divBdr>
    </w:div>
    <w:div w:id="1080522440">
      <w:marLeft w:val="0"/>
      <w:marRight w:val="0"/>
      <w:marTop w:val="-20"/>
      <w:marBottom w:val="-20"/>
      <w:divBdr>
        <w:top w:val="none" w:sz="0" w:space="0" w:color="auto"/>
        <w:left w:val="none" w:sz="0" w:space="0" w:color="auto"/>
        <w:bottom w:val="none" w:sz="0" w:space="0" w:color="auto"/>
        <w:right w:val="none" w:sz="0" w:space="0" w:color="auto"/>
      </w:divBdr>
    </w:div>
    <w:div w:id="1080907128">
      <w:marLeft w:val="0"/>
      <w:marRight w:val="0"/>
      <w:marTop w:val="-20"/>
      <w:marBottom w:val="-20"/>
      <w:divBdr>
        <w:top w:val="none" w:sz="0" w:space="0" w:color="auto"/>
        <w:left w:val="none" w:sz="0" w:space="0" w:color="auto"/>
        <w:bottom w:val="none" w:sz="0" w:space="0" w:color="auto"/>
        <w:right w:val="none" w:sz="0" w:space="0" w:color="auto"/>
      </w:divBdr>
    </w:div>
    <w:div w:id="1083139823">
      <w:marLeft w:val="0"/>
      <w:marRight w:val="0"/>
      <w:marTop w:val="-20"/>
      <w:marBottom w:val="-20"/>
      <w:divBdr>
        <w:top w:val="none" w:sz="0" w:space="0" w:color="auto"/>
        <w:left w:val="none" w:sz="0" w:space="0" w:color="auto"/>
        <w:bottom w:val="none" w:sz="0" w:space="0" w:color="auto"/>
        <w:right w:val="none" w:sz="0" w:space="0" w:color="auto"/>
      </w:divBdr>
    </w:div>
    <w:div w:id="1083406068">
      <w:marLeft w:val="0"/>
      <w:marRight w:val="0"/>
      <w:marTop w:val="-20"/>
      <w:marBottom w:val="-20"/>
      <w:divBdr>
        <w:top w:val="none" w:sz="0" w:space="0" w:color="auto"/>
        <w:left w:val="none" w:sz="0" w:space="0" w:color="auto"/>
        <w:bottom w:val="none" w:sz="0" w:space="0" w:color="auto"/>
        <w:right w:val="none" w:sz="0" w:space="0" w:color="auto"/>
      </w:divBdr>
    </w:div>
    <w:div w:id="1085567346">
      <w:marLeft w:val="0"/>
      <w:marRight w:val="0"/>
      <w:marTop w:val="-20"/>
      <w:marBottom w:val="-20"/>
      <w:divBdr>
        <w:top w:val="none" w:sz="0" w:space="0" w:color="auto"/>
        <w:left w:val="none" w:sz="0" w:space="0" w:color="auto"/>
        <w:bottom w:val="none" w:sz="0" w:space="0" w:color="auto"/>
        <w:right w:val="none" w:sz="0" w:space="0" w:color="auto"/>
      </w:divBdr>
    </w:div>
    <w:div w:id="1094669889">
      <w:marLeft w:val="0"/>
      <w:marRight w:val="0"/>
      <w:marTop w:val="-20"/>
      <w:marBottom w:val="-20"/>
      <w:divBdr>
        <w:top w:val="none" w:sz="0" w:space="0" w:color="auto"/>
        <w:left w:val="none" w:sz="0" w:space="0" w:color="auto"/>
        <w:bottom w:val="none" w:sz="0" w:space="0" w:color="auto"/>
        <w:right w:val="none" w:sz="0" w:space="0" w:color="auto"/>
      </w:divBdr>
    </w:div>
    <w:div w:id="1095395293">
      <w:marLeft w:val="0"/>
      <w:marRight w:val="0"/>
      <w:marTop w:val="-20"/>
      <w:marBottom w:val="-20"/>
      <w:divBdr>
        <w:top w:val="none" w:sz="0" w:space="0" w:color="auto"/>
        <w:left w:val="none" w:sz="0" w:space="0" w:color="auto"/>
        <w:bottom w:val="none" w:sz="0" w:space="0" w:color="auto"/>
        <w:right w:val="none" w:sz="0" w:space="0" w:color="auto"/>
      </w:divBdr>
    </w:div>
    <w:div w:id="1096175172">
      <w:marLeft w:val="0"/>
      <w:marRight w:val="0"/>
      <w:marTop w:val="-20"/>
      <w:marBottom w:val="-20"/>
      <w:divBdr>
        <w:top w:val="none" w:sz="0" w:space="0" w:color="auto"/>
        <w:left w:val="none" w:sz="0" w:space="0" w:color="auto"/>
        <w:bottom w:val="none" w:sz="0" w:space="0" w:color="auto"/>
        <w:right w:val="none" w:sz="0" w:space="0" w:color="auto"/>
      </w:divBdr>
    </w:div>
    <w:div w:id="1096513115">
      <w:marLeft w:val="0"/>
      <w:marRight w:val="0"/>
      <w:marTop w:val="-20"/>
      <w:marBottom w:val="-20"/>
      <w:divBdr>
        <w:top w:val="none" w:sz="0" w:space="0" w:color="auto"/>
        <w:left w:val="none" w:sz="0" w:space="0" w:color="auto"/>
        <w:bottom w:val="none" w:sz="0" w:space="0" w:color="auto"/>
        <w:right w:val="none" w:sz="0" w:space="0" w:color="auto"/>
      </w:divBdr>
    </w:div>
    <w:div w:id="1097169195">
      <w:marLeft w:val="0"/>
      <w:marRight w:val="0"/>
      <w:marTop w:val="-20"/>
      <w:marBottom w:val="-20"/>
      <w:divBdr>
        <w:top w:val="none" w:sz="0" w:space="0" w:color="auto"/>
        <w:left w:val="none" w:sz="0" w:space="0" w:color="auto"/>
        <w:bottom w:val="none" w:sz="0" w:space="0" w:color="auto"/>
        <w:right w:val="none" w:sz="0" w:space="0" w:color="auto"/>
      </w:divBdr>
    </w:div>
    <w:div w:id="1104694916">
      <w:marLeft w:val="0"/>
      <w:marRight w:val="0"/>
      <w:marTop w:val="-20"/>
      <w:marBottom w:val="-20"/>
      <w:divBdr>
        <w:top w:val="none" w:sz="0" w:space="0" w:color="auto"/>
        <w:left w:val="none" w:sz="0" w:space="0" w:color="auto"/>
        <w:bottom w:val="none" w:sz="0" w:space="0" w:color="auto"/>
        <w:right w:val="none" w:sz="0" w:space="0" w:color="auto"/>
      </w:divBdr>
    </w:div>
    <w:div w:id="1104761770">
      <w:marLeft w:val="0"/>
      <w:marRight w:val="0"/>
      <w:marTop w:val="-20"/>
      <w:marBottom w:val="-20"/>
      <w:divBdr>
        <w:top w:val="none" w:sz="0" w:space="0" w:color="auto"/>
        <w:left w:val="none" w:sz="0" w:space="0" w:color="auto"/>
        <w:bottom w:val="none" w:sz="0" w:space="0" w:color="auto"/>
        <w:right w:val="none" w:sz="0" w:space="0" w:color="auto"/>
      </w:divBdr>
    </w:div>
    <w:div w:id="1105157140">
      <w:marLeft w:val="0"/>
      <w:marRight w:val="0"/>
      <w:marTop w:val="-20"/>
      <w:marBottom w:val="-20"/>
      <w:divBdr>
        <w:top w:val="none" w:sz="0" w:space="0" w:color="auto"/>
        <w:left w:val="none" w:sz="0" w:space="0" w:color="auto"/>
        <w:bottom w:val="none" w:sz="0" w:space="0" w:color="auto"/>
        <w:right w:val="none" w:sz="0" w:space="0" w:color="auto"/>
      </w:divBdr>
    </w:div>
    <w:div w:id="1105736788">
      <w:marLeft w:val="0"/>
      <w:marRight w:val="0"/>
      <w:marTop w:val="-20"/>
      <w:marBottom w:val="-20"/>
      <w:divBdr>
        <w:top w:val="none" w:sz="0" w:space="0" w:color="auto"/>
        <w:left w:val="none" w:sz="0" w:space="0" w:color="auto"/>
        <w:bottom w:val="none" w:sz="0" w:space="0" w:color="auto"/>
        <w:right w:val="none" w:sz="0" w:space="0" w:color="auto"/>
      </w:divBdr>
    </w:div>
    <w:div w:id="1109933713">
      <w:marLeft w:val="0"/>
      <w:marRight w:val="0"/>
      <w:marTop w:val="-20"/>
      <w:marBottom w:val="-20"/>
      <w:divBdr>
        <w:top w:val="none" w:sz="0" w:space="0" w:color="auto"/>
        <w:left w:val="none" w:sz="0" w:space="0" w:color="auto"/>
        <w:bottom w:val="none" w:sz="0" w:space="0" w:color="auto"/>
        <w:right w:val="none" w:sz="0" w:space="0" w:color="auto"/>
      </w:divBdr>
    </w:div>
    <w:div w:id="1114858812">
      <w:marLeft w:val="0"/>
      <w:marRight w:val="0"/>
      <w:marTop w:val="-20"/>
      <w:marBottom w:val="-20"/>
      <w:divBdr>
        <w:top w:val="none" w:sz="0" w:space="0" w:color="auto"/>
        <w:left w:val="none" w:sz="0" w:space="0" w:color="auto"/>
        <w:bottom w:val="none" w:sz="0" w:space="0" w:color="auto"/>
        <w:right w:val="none" w:sz="0" w:space="0" w:color="auto"/>
      </w:divBdr>
    </w:div>
    <w:div w:id="1120800679">
      <w:marLeft w:val="0"/>
      <w:marRight w:val="0"/>
      <w:marTop w:val="-20"/>
      <w:marBottom w:val="-20"/>
      <w:divBdr>
        <w:top w:val="none" w:sz="0" w:space="0" w:color="auto"/>
        <w:left w:val="none" w:sz="0" w:space="0" w:color="auto"/>
        <w:bottom w:val="none" w:sz="0" w:space="0" w:color="auto"/>
        <w:right w:val="none" w:sz="0" w:space="0" w:color="auto"/>
      </w:divBdr>
    </w:div>
    <w:div w:id="1123424733">
      <w:marLeft w:val="0"/>
      <w:marRight w:val="0"/>
      <w:marTop w:val="-20"/>
      <w:marBottom w:val="-20"/>
      <w:divBdr>
        <w:top w:val="none" w:sz="0" w:space="0" w:color="auto"/>
        <w:left w:val="none" w:sz="0" w:space="0" w:color="auto"/>
        <w:bottom w:val="none" w:sz="0" w:space="0" w:color="auto"/>
        <w:right w:val="none" w:sz="0" w:space="0" w:color="auto"/>
      </w:divBdr>
    </w:div>
    <w:div w:id="1125661550">
      <w:marLeft w:val="0"/>
      <w:marRight w:val="0"/>
      <w:marTop w:val="-20"/>
      <w:marBottom w:val="-20"/>
      <w:divBdr>
        <w:top w:val="none" w:sz="0" w:space="0" w:color="auto"/>
        <w:left w:val="none" w:sz="0" w:space="0" w:color="auto"/>
        <w:bottom w:val="none" w:sz="0" w:space="0" w:color="auto"/>
        <w:right w:val="none" w:sz="0" w:space="0" w:color="auto"/>
      </w:divBdr>
    </w:div>
    <w:div w:id="1127554038">
      <w:marLeft w:val="0"/>
      <w:marRight w:val="0"/>
      <w:marTop w:val="-20"/>
      <w:marBottom w:val="-20"/>
      <w:divBdr>
        <w:top w:val="none" w:sz="0" w:space="0" w:color="auto"/>
        <w:left w:val="none" w:sz="0" w:space="0" w:color="auto"/>
        <w:bottom w:val="none" w:sz="0" w:space="0" w:color="auto"/>
        <w:right w:val="none" w:sz="0" w:space="0" w:color="auto"/>
      </w:divBdr>
    </w:div>
    <w:div w:id="1128082858">
      <w:marLeft w:val="0"/>
      <w:marRight w:val="0"/>
      <w:marTop w:val="-20"/>
      <w:marBottom w:val="-20"/>
      <w:divBdr>
        <w:top w:val="none" w:sz="0" w:space="0" w:color="auto"/>
        <w:left w:val="none" w:sz="0" w:space="0" w:color="auto"/>
        <w:bottom w:val="none" w:sz="0" w:space="0" w:color="auto"/>
        <w:right w:val="none" w:sz="0" w:space="0" w:color="auto"/>
      </w:divBdr>
    </w:div>
    <w:div w:id="1128745594">
      <w:marLeft w:val="0"/>
      <w:marRight w:val="0"/>
      <w:marTop w:val="-20"/>
      <w:marBottom w:val="-20"/>
      <w:divBdr>
        <w:top w:val="none" w:sz="0" w:space="0" w:color="auto"/>
        <w:left w:val="none" w:sz="0" w:space="0" w:color="auto"/>
        <w:bottom w:val="none" w:sz="0" w:space="0" w:color="auto"/>
        <w:right w:val="none" w:sz="0" w:space="0" w:color="auto"/>
      </w:divBdr>
    </w:div>
    <w:div w:id="1129783696">
      <w:marLeft w:val="0"/>
      <w:marRight w:val="0"/>
      <w:marTop w:val="-20"/>
      <w:marBottom w:val="-20"/>
      <w:divBdr>
        <w:top w:val="none" w:sz="0" w:space="0" w:color="auto"/>
        <w:left w:val="none" w:sz="0" w:space="0" w:color="auto"/>
        <w:bottom w:val="none" w:sz="0" w:space="0" w:color="auto"/>
        <w:right w:val="none" w:sz="0" w:space="0" w:color="auto"/>
      </w:divBdr>
    </w:div>
    <w:div w:id="1135634289">
      <w:marLeft w:val="0"/>
      <w:marRight w:val="0"/>
      <w:marTop w:val="-20"/>
      <w:marBottom w:val="-20"/>
      <w:divBdr>
        <w:top w:val="none" w:sz="0" w:space="0" w:color="auto"/>
        <w:left w:val="none" w:sz="0" w:space="0" w:color="auto"/>
        <w:bottom w:val="none" w:sz="0" w:space="0" w:color="auto"/>
        <w:right w:val="none" w:sz="0" w:space="0" w:color="auto"/>
      </w:divBdr>
    </w:div>
    <w:div w:id="1141574870">
      <w:marLeft w:val="0"/>
      <w:marRight w:val="0"/>
      <w:marTop w:val="-20"/>
      <w:marBottom w:val="-20"/>
      <w:divBdr>
        <w:top w:val="none" w:sz="0" w:space="0" w:color="auto"/>
        <w:left w:val="none" w:sz="0" w:space="0" w:color="auto"/>
        <w:bottom w:val="none" w:sz="0" w:space="0" w:color="auto"/>
        <w:right w:val="none" w:sz="0" w:space="0" w:color="auto"/>
      </w:divBdr>
    </w:div>
    <w:div w:id="1144002872">
      <w:marLeft w:val="0"/>
      <w:marRight w:val="0"/>
      <w:marTop w:val="-20"/>
      <w:marBottom w:val="-20"/>
      <w:divBdr>
        <w:top w:val="none" w:sz="0" w:space="0" w:color="auto"/>
        <w:left w:val="none" w:sz="0" w:space="0" w:color="auto"/>
        <w:bottom w:val="none" w:sz="0" w:space="0" w:color="auto"/>
        <w:right w:val="none" w:sz="0" w:space="0" w:color="auto"/>
      </w:divBdr>
    </w:div>
    <w:div w:id="1148744406">
      <w:marLeft w:val="0"/>
      <w:marRight w:val="0"/>
      <w:marTop w:val="-20"/>
      <w:marBottom w:val="-20"/>
      <w:divBdr>
        <w:top w:val="none" w:sz="0" w:space="0" w:color="auto"/>
        <w:left w:val="none" w:sz="0" w:space="0" w:color="auto"/>
        <w:bottom w:val="none" w:sz="0" w:space="0" w:color="auto"/>
        <w:right w:val="none" w:sz="0" w:space="0" w:color="auto"/>
      </w:divBdr>
    </w:div>
    <w:div w:id="1151672872">
      <w:marLeft w:val="0"/>
      <w:marRight w:val="0"/>
      <w:marTop w:val="-20"/>
      <w:marBottom w:val="-20"/>
      <w:divBdr>
        <w:top w:val="none" w:sz="0" w:space="0" w:color="auto"/>
        <w:left w:val="none" w:sz="0" w:space="0" w:color="auto"/>
        <w:bottom w:val="none" w:sz="0" w:space="0" w:color="auto"/>
        <w:right w:val="none" w:sz="0" w:space="0" w:color="auto"/>
      </w:divBdr>
    </w:div>
    <w:div w:id="1151824548">
      <w:marLeft w:val="0"/>
      <w:marRight w:val="0"/>
      <w:marTop w:val="-20"/>
      <w:marBottom w:val="-20"/>
      <w:divBdr>
        <w:top w:val="none" w:sz="0" w:space="0" w:color="auto"/>
        <w:left w:val="none" w:sz="0" w:space="0" w:color="auto"/>
        <w:bottom w:val="none" w:sz="0" w:space="0" w:color="auto"/>
        <w:right w:val="none" w:sz="0" w:space="0" w:color="auto"/>
      </w:divBdr>
    </w:div>
    <w:div w:id="1152064398">
      <w:marLeft w:val="0"/>
      <w:marRight w:val="0"/>
      <w:marTop w:val="-20"/>
      <w:marBottom w:val="-20"/>
      <w:divBdr>
        <w:top w:val="none" w:sz="0" w:space="0" w:color="auto"/>
        <w:left w:val="none" w:sz="0" w:space="0" w:color="auto"/>
        <w:bottom w:val="none" w:sz="0" w:space="0" w:color="auto"/>
        <w:right w:val="none" w:sz="0" w:space="0" w:color="auto"/>
      </w:divBdr>
    </w:div>
    <w:div w:id="1152526140">
      <w:marLeft w:val="0"/>
      <w:marRight w:val="0"/>
      <w:marTop w:val="-20"/>
      <w:marBottom w:val="-20"/>
      <w:divBdr>
        <w:top w:val="none" w:sz="0" w:space="0" w:color="auto"/>
        <w:left w:val="none" w:sz="0" w:space="0" w:color="auto"/>
        <w:bottom w:val="none" w:sz="0" w:space="0" w:color="auto"/>
        <w:right w:val="none" w:sz="0" w:space="0" w:color="auto"/>
      </w:divBdr>
    </w:div>
    <w:div w:id="1158040443">
      <w:marLeft w:val="0"/>
      <w:marRight w:val="0"/>
      <w:marTop w:val="-20"/>
      <w:marBottom w:val="-20"/>
      <w:divBdr>
        <w:top w:val="none" w:sz="0" w:space="0" w:color="auto"/>
        <w:left w:val="none" w:sz="0" w:space="0" w:color="auto"/>
        <w:bottom w:val="none" w:sz="0" w:space="0" w:color="auto"/>
        <w:right w:val="none" w:sz="0" w:space="0" w:color="auto"/>
      </w:divBdr>
    </w:div>
    <w:div w:id="1162815105">
      <w:marLeft w:val="0"/>
      <w:marRight w:val="0"/>
      <w:marTop w:val="-20"/>
      <w:marBottom w:val="-20"/>
      <w:divBdr>
        <w:top w:val="none" w:sz="0" w:space="0" w:color="auto"/>
        <w:left w:val="none" w:sz="0" w:space="0" w:color="auto"/>
        <w:bottom w:val="none" w:sz="0" w:space="0" w:color="auto"/>
        <w:right w:val="none" w:sz="0" w:space="0" w:color="auto"/>
      </w:divBdr>
    </w:div>
    <w:div w:id="1166897010">
      <w:marLeft w:val="0"/>
      <w:marRight w:val="0"/>
      <w:marTop w:val="-20"/>
      <w:marBottom w:val="-20"/>
      <w:divBdr>
        <w:top w:val="none" w:sz="0" w:space="0" w:color="auto"/>
        <w:left w:val="none" w:sz="0" w:space="0" w:color="auto"/>
        <w:bottom w:val="none" w:sz="0" w:space="0" w:color="auto"/>
        <w:right w:val="none" w:sz="0" w:space="0" w:color="auto"/>
      </w:divBdr>
    </w:div>
    <w:div w:id="1173298772">
      <w:marLeft w:val="0"/>
      <w:marRight w:val="0"/>
      <w:marTop w:val="-20"/>
      <w:marBottom w:val="-20"/>
      <w:divBdr>
        <w:top w:val="none" w:sz="0" w:space="0" w:color="auto"/>
        <w:left w:val="none" w:sz="0" w:space="0" w:color="auto"/>
        <w:bottom w:val="none" w:sz="0" w:space="0" w:color="auto"/>
        <w:right w:val="none" w:sz="0" w:space="0" w:color="auto"/>
      </w:divBdr>
    </w:div>
    <w:div w:id="1176504652">
      <w:marLeft w:val="0"/>
      <w:marRight w:val="0"/>
      <w:marTop w:val="-20"/>
      <w:marBottom w:val="-20"/>
      <w:divBdr>
        <w:top w:val="none" w:sz="0" w:space="0" w:color="auto"/>
        <w:left w:val="none" w:sz="0" w:space="0" w:color="auto"/>
        <w:bottom w:val="none" w:sz="0" w:space="0" w:color="auto"/>
        <w:right w:val="none" w:sz="0" w:space="0" w:color="auto"/>
      </w:divBdr>
    </w:div>
    <w:div w:id="1182011760">
      <w:marLeft w:val="0"/>
      <w:marRight w:val="0"/>
      <w:marTop w:val="-20"/>
      <w:marBottom w:val="-20"/>
      <w:divBdr>
        <w:top w:val="none" w:sz="0" w:space="0" w:color="auto"/>
        <w:left w:val="none" w:sz="0" w:space="0" w:color="auto"/>
        <w:bottom w:val="none" w:sz="0" w:space="0" w:color="auto"/>
        <w:right w:val="none" w:sz="0" w:space="0" w:color="auto"/>
      </w:divBdr>
    </w:div>
    <w:div w:id="1190535335">
      <w:marLeft w:val="0"/>
      <w:marRight w:val="0"/>
      <w:marTop w:val="-20"/>
      <w:marBottom w:val="-20"/>
      <w:divBdr>
        <w:top w:val="none" w:sz="0" w:space="0" w:color="auto"/>
        <w:left w:val="none" w:sz="0" w:space="0" w:color="auto"/>
        <w:bottom w:val="none" w:sz="0" w:space="0" w:color="auto"/>
        <w:right w:val="none" w:sz="0" w:space="0" w:color="auto"/>
      </w:divBdr>
    </w:div>
    <w:div w:id="1192691798">
      <w:marLeft w:val="0"/>
      <w:marRight w:val="0"/>
      <w:marTop w:val="-20"/>
      <w:marBottom w:val="-20"/>
      <w:divBdr>
        <w:top w:val="none" w:sz="0" w:space="0" w:color="auto"/>
        <w:left w:val="none" w:sz="0" w:space="0" w:color="auto"/>
        <w:bottom w:val="none" w:sz="0" w:space="0" w:color="auto"/>
        <w:right w:val="none" w:sz="0" w:space="0" w:color="auto"/>
      </w:divBdr>
    </w:div>
    <w:div w:id="1194077779">
      <w:marLeft w:val="0"/>
      <w:marRight w:val="0"/>
      <w:marTop w:val="-20"/>
      <w:marBottom w:val="-20"/>
      <w:divBdr>
        <w:top w:val="none" w:sz="0" w:space="0" w:color="auto"/>
        <w:left w:val="none" w:sz="0" w:space="0" w:color="auto"/>
        <w:bottom w:val="none" w:sz="0" w:space="0" w:color="auto"/>
        <w:right w:val="none" w:sz="0" w:space="0" w:color="auto"/>
      </w:divBdr>
    </w:div>
    <w:div w:id="1197620854">
      <w:marLeft w:val="0"/>
      <w:marRight w:val="0"/>
      <w:marTop w:val="-20"/>
      <w:marBottom w:val="-20"/>
      <w:divBdr>
        <w:top w:val="none" w:sz="0" w:space="0" w:color="auto"/>
        <w:left w:val="none" w:sz="0" w:space="0" w:color="auto"/>
        <w:bottom w:val="none" w:sz="0" w:space="0" w:color="auto"/>
        <w:right w:val="none" w:sz="0" w:space="0" w:color="auto"/>
      </w:divBdr>
    </w:div>
    <w:div w:id="1198469237">
      <w:marLeft w:val="0"/>
      <w:marRight w:val="0"/>
      <w:marTop w:val="-20"/>
      <w:marBottom w:val="-20"/>
      <w:divBdr>
        <w:top w:val="none" w:sz="0" w:space="0" w:color="auto"/>
        <w:left w:val="none" w:sz="0" w:space="0" w:color="auto"/>
        <w:bottom w:val="none" w:sz="0" w:space="0" w:color="auto"/>
        <w:right w:val="none" w:sz="0" w:space="0" w:color="auto"/>
      </w:divBdr>
    </w:div>
    <w:div w:id="1201553976">
      <w:marLeft w:val="0"/>
      <w:marRight w:val="0"/>
      <w:marTop w:val="-20"/>
      <w:marBottom w:val="-20"/>
      <w:divBdr>
        <w:top w:val="none" w:sz="0" w:space="0" w:color="auto"/>
        <w:left w:val="none" w:sz="0" w:space="0" w:color="auto"/>
        <w:bottom w:val="none" w:sz="0" w:space="0" w:color="auto"/>
        <w:right w:val="none" w:sz="0" w:space="0" w:color="auto"/>
      </w:divBdr>
    </w:div>
    <w:div w:id="1216236070">
      <w:marLeft w:val="0"/>
      <w:marRight w:val="0"/>
      <w:marTop w:val="-20"/>
      <w:marBottom w:val="-20"/>
      <w:divBdr>
        <w:top w:val="none" w:sz="0" w:space="0" w:color="auto"/>
        <w:left w:val="none" w:sz="0" w:space="0" w:color="auto"/>
        <w:bottom w:val="none" w:sz="0" w:space="0" w:color="auto"/>
        <w:right w:val="none" w:sz="0" w:space="0" w:color="auto"/>
      </w:divBdr>
    </w:div>
    <w:div w:id="1216545423">
      <w:marLeft w:val="0"/>
      <w:marRight w:val="0"/>
      <w:marTop w:val="-20"/>
      <w:marBottom w:val="-20"/>
      <w:divBdr>
        <w:top w:val="none" w:sz="0" w:space="0" w:color="auto"/>
        <w:left w:val="none" w:sz="0" w:space="0" w:color="auto"/>
        <w:bottom w:val="none" w:sz="0" w:space="0" w:color="auto"/>
        <w:right w:val="none" w:sz="0" w:space="0" w:color="auto"/>
      </w:divBdr>
    </w:div>
    <w:div w:id="1218932162">
      <w:marLeft w:val="0"/>
      <w:marRight w:val="0"/>
      <w:marTop w:val="-20"/>
      <w:marBottom w:val="-20"/>
      <w:divBdr>
        <w:top w:val="none" w:sz="0" w:space="0" w:color="auto"/>
        <w:left w:val="none" w:sz="0" w:space="0" w:color="auto"/>
        <w:bottom w:val="none" w:sz="0" w:space="0" w:color="auto"/>
        <w:right w:val="none" w:sz="0" w:space="0" w:color="auto"/>
      </w:divBdr>
    </w:div>
    <w:div w:id="1219391530">
      <w:marLeft w:val="0"/>
      <w:marRight w:val="0"/>
      <w:marTop w:val="-20"/>
      <w:marBottom w:val="-20"/>
      <w:divBdr>
        <w:top w:val="none" w:sz="0" w:space="0" w:color="auto"/>
        <w:left w:val="none" w:sz="0" w:space="0" w:color="auto"/>
        <w:bottom w:val="none" w:sz="0" w:space="0" w:color="auto"/>
        <w:right w:val="none" w:sz="0" w:space="0" w:color="auto"/>
      </w:divBdr>
    </w:div>
    <w:div w:id="1221017594">
      <w:marLeft w:val="0"/>
      <w:marRight w:val="0"/>
      <w:marTop w:val="-20"/>
      <w:marBottom w:val="-20"/>
      <w:divBdr>
        <w:top w:val="none" w:sz="0" w:space="0" w:color="auto"/>
        <w:left w:val="none" w:sz="0" w:space="0" w:color="auto"/>
        <w:bottom w:val="none" w:sz="0" w:space="0" w:color="auto"/>
        <w:right w:val="none" w:sz="0" w:space="0" w:color="auto"/>
      </w:divBdr>
    </w:div>
    <w:div w:id="1225871028">
      <w:marLeft w:val="0"/>
      <w:marRight w:val="0"/>
      <w:marTop w:val="-20"/>
      <w:marBottom w:val="-20"/>
      <w:divBdr>
        <w:top w:val="none" w:sz="0" w:space="0" w:color="auto"/>
        <w:left w:val="none" w:sz="0" w:space="0" w:color="auto"/>
        <w:bottom w:val="none" w:sz="0" w:space="0" w:color="auto"/>
        <w:right w:val="none" w:sz="0" w:space="0" w:color="auto"/>
      </w:divBdr>
    </w:div>
    <w:div w:id="1233350648">
      <w:marLeft w:val="0"/>
      <w:marRight w:val="0"/>
      <w:marTop w:val="-20"/>
      <w:marBottom w:val="-20"/>
      <w:divBdr>
        <w:top w:val="none" w:sz="0" w:space="0" w:color="auto"/>
        <w:left w:val="none" w:sz="0" w:space="0" w:color="auto"/>
        <w:bottom w:val="none" w:sz="0" w:space="0" w:color="auto"/>
        <w:right w:val="none" w:sz="0" w:space="0" w:color="auto"/>
      </w:divBdr>
    </w:div>
    <w:div w:id="1238588138">
      <w:marLeft w:val="0"/>
      <w:marRight w:val="0"/>
      <w:marTop w:val="-20"/>
      <w:marBottom w:val="-20"/>
      <w:divBdr>
        <w:top w:val="none" w:sz="0" w:space="0" w:color="auto"/>
        <w:left w:val="none" w:sz="0" w:space="0" w:color="auto"/>
        <w:bottom w:val="none" w:sz="0" w:space="0" w:color="auto"/>
        <w:right w:val="none" w:sz="0" w:space="0" w:color="auto"/>
      </w:divBdr>
    </w:div>
    <w:div w:id="1243417811">
      <w:marLeft w:val="0"/>
      <w:marRight w:val="0"/>
      <w:marTop w:val="-20"/>
      <w:marBottom w:val="-20"/>
      <w:divBdr>
        <w:top w:val="none" w:sz="0" w:space="0" w:color="auto"/>
        <w:left w:val="none" w:sz="0" w:space="0" w:color="auto"/>
        <w:bottom w:val="none" w:sz="0" w:space="0" w:color="auto"/>
        <w:right w:val="none" w:sz="0" w:space="0" w:color="auto"/>
      </w:divBdr>
    </w:div>
    <w:div w:id="1243753466">
      <w:marLeft w:val="0"/>
      <w:marRight w:val="0"/>
      <w:marTop w:val="-20"/>
      <w:marBottom w:val="-20"/>
      <w:divBdr>
        <w:top w:val="none" w:sz="0" w:space="0" w:color="auto"/>
        <w:left w:val="none" w:sz="0" w:space="0" w:color="auto"/>
        <w:bottom w:val="none" w:sz="0" w:space="0" w:color="auto"/>
        <w:right w:val="none" w:sz="0" w:space="0" w:color="auto"/>
      </w:divBdr>
    </w:div>
    <w:div w:id="1249461093">
      <w:marLeft w:val="0"/>
      <w:marRight w:val="0"/>
      <w:marTop w:val="-20"/>
      <w:marBottom w:val="-20"/>
      <w:divBdr>
        <w:top w:val="none" w:sz="0" w:space="0" w:color="auto"/>
        <w:left w:val="none" w:sz="0" w:space="0" w:color="auto"/>
        <w:bottom w:val="none" w:sz="0" w:space="0" w:color="auto"/>
        <w:right w:val="none" w:sz="0" w:space="0" w:color="auto"/>
      </w:divBdr>
    </w:div>
    <w:div w:id="1254322771">
      <w:marLeft w:val="0"/>
      <w:marRight w:val="0"/>
      <w:marTop w:val="-20"/>
      <w:marBottom w:val="-20"/>
      <w:divBdr>
        <w:top w:val="none" w:sz="0" w:space="0" w:color="auto"/>
        <w:left w:val="none" w:sz="0" w:space="0" w:color="auto"/>
        <w:bottom w:val="none" w:sz="0" w:space="0" w:color="auto"/>
        <w:right w:val="none" w:sz="0" w:space="0" w:color="auto"/>
      </w:divBdr>
    </w:div>
    <w:div w:id="1255473808">
      <w:marLeft w:val="0"/>
      <w:marRight w:val="0"/>
      <w:marTop w:val="-20"/>
      <w:marBottom w:val="-20"/>
      <w:divBdr>
        <w:top w:val="none" w:sz="0" w:space="0" w:color="auto"/>
        <w:left w:val="none" w:sz="0" w:space="0" w:color="auto"/>
        <w:bottom w:val="none" w:sz="0" w:space="0" w:color="auto"/>
        <w:right w:val="none" w:sz="0" w:space="0" w:color="auto"/>
      </w:divBdr>
    </w:div>
    <w:div w:id="1255631159">
      <w:marLeft w:val="0"/>
      <w:marRight w:val="0"/>
      <w:marTop w:val="-20"/>
      <w:marBottom w:val="-20"/>
      <w:divBdr>
        <w:top w:val="none" w:sz="0" w:space="0" w:color="auto"/>
        <w:left w:val="none" w:sz="0" w:space="0" w:color="auto"/>
        <w:bottom w:val="none" w:sz="0" w:space="0" w:color="auto"/>
        <w:right w:val="none" w:sz="0" w:space="0" w:color="auto"/>
      </w:divBdr>
    </w:div>
    <w:div w:id="1260141363">
      <w:marLeft w:val="0"/>
      <w:marRight w:val="0"/>
      <w:marTop w:val="-20"/>
      <w:marBottom w:val="-20"/>
      <w:divBdr>
        <w:top w:val="none" w:sz="0" w:space="0" w:color="auto"/>
        <w:left w:val="none" w:sz="0" w:space="0" w:color="auto"/>
        <w:bottom w:val="none" w:sz="0" w:space="0" w:color="auto"/>
        <w:right w:val="none" w:sz="0" w:space="0" w:color="auto"/>
      </w:divBdr>
    </w:div>
    <w:div w:id="1261836794">
      <w:marLeft w:val="0"/>
      <w:marRight w:val="0"/>
      <w:marTop w:val="-20"/>
      <w:marBottom w:val="-20"/>
      <w:divBdr>
        <w:top w:val="none" w:sz="0" w:space="0" w:color="auto"/>
        <w:left w:val="none" w:sz="0" w:space="0" w:color="auto"/>
        <w:bottom w:val="none" w:sz="0" w:space="0" w:color="auto"/>
        <w:right w:val="none" w:sz="0" w:space="0" w:color="auto"/>
      </w:divBdr>
    </w:div>
    <w:div w:id="1262909685">
      <w:marLeft w:val="0"/>
      <w:marRight w:val="0"/>
      <w:marTop w:val="-20"/>
      <w:marBottom w:val="-20"/>
      <w:divBdr>
        <w:top w:val="none" w:sz="0" w:space="0" w:color="auto"/>
        <w:left w:val="none" w:sz="0" w:space="0" w:color="auto"/>
        <w:bottom w:val="none" w:sz="0" w:space="0" w:color="auto"/>
        <w:right w:val="none" w:sz="0" w:space="0" w:color="auto"/>
      </w:divBdr>
    </w:div>
    <w:div w:id="1266570909">
      <w:marLeft w:val="0"/>
      <w:marRight w:val="0"/>
      <w:marTop w:val="-20"/>
      <w:marBottom w:val="-20"/>
      <w:divBdr>
        <w:top w:val="none" w:sz="0" w:space="0" w:color="auto"/>
        <w:left w:val="none" w:sz="0" w:space="0" w:color="auto"/>
        <w:bottom w:val="none" w:sz="0" w:space="0" w:color="auto"/>
        <w:right w:val="none" w:sz="0" w:space="0" w:color="auto"/>
      </w:divBdr>
    </w:div>
    <w:div w:id="1272323973">
      <w:marLeft w:val="0"/>
      <w:marRight w:val="0"/>
      <w:marTop w:val="-20"/>
      <w:marBottom w:val="-20"/>
      <w:divBdr>
        <w:top w:val="none" w:sz="0" w:space="0" w:color="auto"/>
        <w:left w:val="none" w:sz="0" w:space="0" w:color="auto"/>
        <w:bottom w:val="none" w:sz="0" w:space="0" w:color="auto"/>
        <w:right w:val="none" w:sz="0" w:space="0" w:color="auto"/>
      </w:divBdr>
    </w:div>
    <w:div w:id="1283149174">
      <w:marLeft w:val="0"/>
      <w:marRight w:val="0"/>
      <w:marTop w:val="-20"/>
      <w:marBottom w:val="-20"/>
      <w:divBdr>
        <w:top w:val="none" w:sz="0" w:space="0" w:color="auto"/>
        <w:left w:val="none" w:sz="0" w:space="0" w:color="auto"/>
        <w:bottom w:val="none" w:sz="0" w:space="0" w:color="auto"/>
        <w:right w:val="none" w:sz="0" w:space="0" w:color="auto"/>
      </w:divBdr>
    </w:div>
    <w:div w:id="1285234163">
      <w:marLeft w:val="0"/>
      <w:marRight w:val="0"/>
      <w:marTop w:val="-20"/>
      <w:marBottom w:val="-20"/>
      <w:divBdr>
        <w:top w:val="none" w:sz="0" w:space="0" w:color="auto"/>
        <w:left w:val="none" w:sz="0" w:space="0" w:color="auto"/>
        <w:bottom w:val="none" w:sz="0" w:space="0" w:color="auto"/>
        <w:right w:val="none" w:sz="0" w:space="0" w:color="auto"/>
      </w:divBdr>
    </w:div>
    <w:div w:id="1285885463">
      <w:marLeft w:val="0"/>
      <w:marRight w:val="0"/>
      <w:marTop w:val="-20"/>
      <w:marBottom w:val="-20"/>
      <w:divBdr>
        <w:top w:val="none" w:sz="0" w:space="0" w:color="auto"/>
        <w:left w:val="none" w:sz="0" w:space="0" w:color="auto"/>
        <w:bottom w:val="none" w:sz="0" w:space="0" w:color="auto"/>
        <w:right w:val="none" w:sz="0" w:space="0" w:color="auto"/>
      </w:divBdr>
    </w:div>
    <w:div w:id="1304119260">
      <w:marLeft w:val="0"/>
      <w:marRight w:val="0"/>
      <w:marTop w:val="-20"/>
      <w:marBottom w:val="-20"/>
      <w:divBdr>
        <w:top w:val="none" w:sz="0" w:space="0" w:color="auto"/>
        <w:left w:val="none" w:sz="0" w:space="0" w:color="auto"/>
        <w:bottom w:val="none" w:sz="0" w:space="0" w:color="auto"/>
        <w:right w:val="none" w:sz="0" w:space="0" w:color="auto"/>
      </w:divBdr>
    </w:div>
    <w:div w:id="1305355199">
      <w:marLeft w:val="0"/>
      <w:marRight w:val="0"/>
      <w:marTop w:val="-20"/>
      <w:marBottom w:val="-20"/>
      <w:divBdr>
        <w:top w:val="none" w:sz="0" w:space="0" w:color="auto"/>
        <w:left w:val="none" w:sz="0" w:space="0" w:color="auto"/>
        <w:bottom w:val="none" w:sz="0" w:space="0" w:color="auto"/>
        <w:right w:val="none" w:sz="0" w:space="0" w:color="auto"/>
      </w:divBdr>
    </w:div>
    <w:div w:id="1307003387">
      <w:marLeft w:val="0"/>
      <w:marRight w:val="0"/>
      <w:marTop w:val="-20"/>
      <w:marBottom w:val="-20"/>
      <w:divBdr>
        <w:top w:val="none" w:sz="0" w:space="0" w:color="auto"/>
        <w:left w:val="none" w:sz="0" w:space="0" w:color="auto"/>
        <w:bottom w:val="none" w:sz="0" w:space="0" w:color="auto"/>
        <w:right w:val="none" w:sz="0" w:space="0" w:color="auto"/>
      </w:divBdr>
    </w:div>
    <w:div w:id="1308515852">
      <w:marLeft w:val="0"/>
      <w:marRight w:val="0"/>
      <w:marTop w:val="-20"/>
      <w:marBottom w:val="-20"/>
      <w:divBdr>
        <w:top w:val="none" w:sz="0" w:space="0" w:color="auto"/>
        <w:left w:val="none" w:sz="0" w:space="0" w:color="auto"/>
        <w:bottom w:val="none" w:sz="0" w:space="0" w:color="auto"/>
        <w:right w:val="none" w:sz="0" w:space="0" w:color="auto"/>
      </w:divBdr>
    </w:div>
    <w:div w:id="1309167172">
      <w:marLeft w:val="0"/>
      <w:marRight w:val="0"/>
      <w:marTop w:val="-20"/>
      <w:marBottom w:val="-20"/>
      <w:divBdr>
        <w:top w:val="none" w:sz="0" w:space="0" w:color="auto"/>
        <w:left w:val="none" w:sz="0" w:space="0" w:color="auto"/>
        <w:bottom w:val="none" w:sz="0" w:space="0" w:color="auto"/>
        <w:right w:val="none" w:sz="0" w:space="0" w:color="auto"/>
      </w:divBdr>
    </w:div>
    <w:div w:id="1310130767">
      <w:marLeft w:val="0"/>
      <w:marRight w:val="0"/>
      <w:marTop w:val="-20"/>
      <w:marBottom w:val="-20"/>
      <w:divBdr>
        <w:top w:val="none" w:sz="0" w:space="0" w:color="auto"/>
        <w:left w:val="none" w:sz="0" w:space="0" w:color="auto"/>
        <w:bottom w:val="none" w:sz="0" w:space="0" w:color="auto"/>
        <w:right w:val="none" w:sz="0" w:space="0" w:color="auto"/>
      </w:divBdr>
    </w:div>
    <w:div w:id="1315135942">
      <w:marLeft w:val="0"/>
      <w:marRight w:val="0"/>
      <w:marTop w:val="-20"/>
      <w:marBottom w:val="-20"/>
      <w:divBdr>
        <w:top w:val="none" w:sz="0" w:space="0" w:color="auto"/>
        <w:left w:val="none" w:sz="0" w:space="0" w:color="auto"/>
        <w:bottom w:val="none" w:sz="0" w:space="0" w:color="auto"/>
        <w:right w:val="none" w:sz="0" w:space="0" w:color="auto"/>
      </w:divBdr>
    </w:div>
    <w:div w:id="1317031826">
      <w:marLeft w:val="0"/>
      <w:marRight w:val="0"/>
      <w:marTop w:val="-20"/>
      <w:marBottom w:val="-20"/>
      <w:divBdr>
        <w:top w:val="none" w:sz="0" w:space="0" w:color="auto"/>
        <w:left w:val="none" w:sz="0" w:space="0" w:color="auto"/>
        <w:bottom w:val="none" w:sz="0" w:space="0" w:color="auto"/>
        <w:right w:val="none" w:sz="0" w:space="0" w:color="auto"/>
      </w:divBdr>
    </w:div>
    <w:div w:id="1327053045">
      <w:marLeft w:val="0"/>
      <w:marRight w:val="0"/>
      <w:marTop w:val="-20"/>
      <w:marBottom w:val="-20"/>
      <w:divBdr>
        <w:top w:val="none" w:sz="0" w:space="0" w:color="auto"/>
        <w:left w:val="none" w:sz="0" w:space="0" w:color="auto"/>
        <w:bottom w:val="none" w:sz="0" w:space="0" w:color="auto"/>
        <w:right w:val="none" w:sz="0" w:space="0" w:color="auto"/>
      </w:divBdr>
    </w:div>
    <w:div w:id="1327827229">
      <w:marLeft w:val="0"/>
      <w:marRight w:val="0"/>
      <w:marTop w:val="-20"/>
      <w:marBottom w:val="-20"/>
      <w:divBdr>
        <w:top w:val="none" w:sz="0" w:space="0" w:color="auto"/>
        <w:left w:val="none" w:sz="0" w:space="0" w:color="auto"/>
        <w:bottom w:val="none" w:sz="0" w:space="0" w:color="auto"/>
        <w:right w:val="none" w:sz="0" w:space="0" w:color="auto"/>
      </w:divBdr>
    </w:div>
    <w:div w:id="1328629119">
      <w:marLeft w:val="0"/>
      <w:marRight w:val="0"/>
      <w:marTop w:val="-20"/>
      <w:marBottom w:val="-20"/>
      <w:divBdr>
        <w:top w:val="none" w:sz="0" w:space="0" w:color="auto"/>
        <w:left w:val="none" w:sz="0" w:space="0" w:color="auto"/>
        <w:bottom w:val="none" w:sz="0" w:space="0" w:color="auto"/>
        <w:right w:val="none" w:sz="0" w:space="0" w:color="auto"/>
      </w:divBdr>
    </w:div>
    <w:div w:id="1332367511">
      <w:marLeft w:val="0"/>
      <w:marRight w:val="0"/>
      <w:marTop w:val="-20"/>
      <w:marBottom w:val="-20"/>
      <w:divBdr>
        <w:top w:val="none" w:sz="0" w:space="0" w:color="auto"/>
        <w:left w:val="none" w:sz="0" w:space="0" w:color="auto"/>
        <w:bottom w:val="none" w:sz="0" w:space="0" w:color="auto"/>
        <w:right w:val="none" w:sz="0" w:space="0" w:color="auto"/>
      </w:divBdr>
    </w:div>
    <w:div w:id="1336032822">
      <w:marLeft w:val="0"/>
      <w:marRight w:val="0"/>
      <w:marTop w:val="-20"/>
      <w:marBottom w:val="-20"/>
      <w:divBdr>
        <w:top w:val="none" w:sz="0" w:space="0" w:color="auto"/>
        <w:left w:val="none" w:sz="0" w:space="0" w:color="auto"/>
        <w:bottom w:val="none" w:sz="0" w:space="0" w:color="auto"/>
        <w:right w:val="none" w:sz="0" w:space="0" w:color="auto"/>
      </w:divBdr>
    </w:div>
    <w:div w:id="1349210579">
      <w:marLeft w:val="0"/>
      <w:marRight w:val="0"/>
      <w:marTop w:val="-20"/>
      <w:marBottom w:val="-20"/>
      <w:divBdr>
        <w:top w:val="none" w:sz="0" w:space="0" w:color="auto"/>
        <w:left w:val="none" w:sz="0" w:space="0" w:color="auto"/>
        <w:bottom w:val="none" w:sz="0" w:space="0" w:color="auto"/>
        <w:right w:val="none" w:sz="0" w:space="0" w:color="auto"/>
      </w:divBdr>
    </w:div>
    <w:div w:id="1352758551">
      <w:marLeft w:val="0"/>
      <w:marRight w:val="0"/>
      <w:marTop w:val="-20"/>
      <w:marBottom w:val="-20"/>
      <w:divBdr>
        <w:top w:val="none" w:sz="0" w:space="0" w:color="auto"/>
        <w:left w:val="none" w:sz="0" w:space="0" w:color="auto"/>
        <w:bottom w:val="none" w:sz="0" w:space="0" w:color="auto"/>
        <w:right w:val="none" w:sz="0" w:space="0" w:color="auto"/>
      </w:divBdr>
    </w:div>
    <w:div w:id="1359619878">
      <w:marLeft w:val="0"/>
      <w:marRight w:val="0"/>
      <w:marTop w:val="-20"/>
      <w:marBottom w:val="-20"/>
      <w:divBdr>
        <w:top w:val="none" w:sz="0" w:space="0" w:color="auto"/>
        <w:left w:val="none" w:sz="0" w:space="0" w:color="auto"/>
        <w:bottom w:val="none" w:sz="0" w:space="0" w:color="auto"/>
        <w:right w:val="none" w:sz="0" w:space="0" w:color="auto"/>
      </w:divBdr>
    </w:div>
    <w:div w:id="1363356815">
      <w:marLeft w:val="0"/>
      <w:marRight w:val="0"/>
      <w:marTop w:val="-20"/>
      <w:marBottom w:val="-20"/>
      <w:divBdr>
        <w:top w:val="none" w:sz="0" w:space="0" w:color="auto"/>
        <w:left w:val="none" w:sz="0" w:space="0" w:color="auto"/>
        <w:bottom w:val="none" w:sz="0" w:space="0" w:color="auto"/>
        <w:right w:val="none" w:sz="0" w:space="0" w:color="auto"/>
      </w:divBdr>
    </w:div>
    <w:div w:id="1367559213">
      <w:marLeft w:val="0"/>
      <w:marRight w:val="0"/>
      <w:marTop w:val="-20"/>
      <w:marBottom w:val="-20"/>
      <w:divBdr>
        <w:top w:val="none" w:sz="0" w:space="0" w:color="auto"/>
        <w:left w:val="none" w:sz="0" w:space="0" w:color="auto"/>
        <w:bottom w:val="none" w:sz="0" w:space="0" w:color="auto"/>
        <w:right w:val="none" w:sz="0" w:space="0" w:color="auto"/>
      </w:divBdr>
    </w:div>
    <w:div w:id="1370690479">
      <w:marLeft w:val="0"/>
      <w:marRight w:val="0"/>
      <w:marTop w:val="-20"/>
      <w:marBottom w:val="-20"/>
      <w:divBdr>
        <w:top w:val="none" w:sz="0" w:space="0" w:color="auto"/>
        <w:left w:val="none" w:sz="0" w:space="0" w:color="auto"/>
        <w:bottom w:val="none" w:sz="0" w:space="0" w:color="auto"/>
        <w:right w:val="none" w:sz="0" w:space="0" w:color="auto"/>
      </w:divBdr>
    </w:div>
    <w:div w:id="1371421519">
      <w:marLeft w:val="0"/>
      <w:marRight w:val="0"/>
      <w:marTop w:val="-20"/>
      <w:marBottom w:val="-20"/>
      <w:divBdr>
        <w:top w:val="none" w:sz="0" w:space="0" w:color="auto"/>
        <w:left w:val="none" w:sz="0" w:space="0" w:color="auto"/>
        <w:bottom w:val="none" w:sz="0" w:space="0" w:color="auto"/>
        <w:right w:val="none" w:sz="0" w:space="0" w:color="auto"/>
      </w:divBdr>
    </w:div>
    <w:div w:id="1374882926">
      <w:marLeft w:val="0"/>
      <w:marRight w:val="0"/>
      <w:marTop w:val="-20"/>
      <w:marBottom w:val="-20"/>
      <w:divBdr>
        <w:top w:val="none" w:sz="0" w:space="0" w:color="auto"/>
        <w:left w:val="none" w:sz="0" w:space="0" w:color="auto"/>
        <w:bottom w:val="none" w:sz="0" w:space="0" w:color="auto"/>
        <w:right w:val="none" w:sz="0" w:space="0" w:color="auto"/>
      </w:divBdr>
    </w:div>
    <w:div w:id="1377001405">
      <w:marLeft w:val="0"/>
      <w:marRight w:val="0"/>
      <w:marTop w:val="-20"/>
      <w:marBottom w:val="-20"/>
      <w:divBdr>
        <w:top w:val="none" w:sz="0" w:space="0" w:color="auto"/>
        <w:left w:val="none" w:sz="0" w:space="0" w:color="auto"/>
        <w:bottom w:val="none" w:sz="0" w:space="0" w:color="auto"/>
        <w:right w:val="none" w:sz="0" w:space="0" w:color="auto"/>
      </w:divBdr>
    </w:div>
    <w:div w:id="1377586509">
      <w:marLeft w:val="0"/>
      <w:marRight w:val="0"/>
      <w:marTop w:val="-20"/>
      <w:marBottom w:val="-20"/>
      <w:divBdr>
        <w:top w:val="none" w:sz="0" w:space="0" w:color="auto"/>
        <w:left w:val="none" w:sz="0" w:space="0" w:color="auto"/>
        <w:bottom w:val="none" w:sz="0" w:space="0" w:color="auto"/>
        <w:right w:val="none" w:sz="0" w:space="0" w:color="auto"/>
      </w:divBdr>
    </w:div>
    <w:div w:id="1378624903">
      <w:marLeft w:val="0"/>
      <w:marRight w:val="0"/>
      <w:marTop w:val="-20"/>
      <w:marBottom w:val="-20"/>
      <w:divBdr>
        <w:top w:val="none" w:sz="0" w:space="0" w:color="auto"/>
        <w:left w:val="none" w:sz="0" w:space="0" w:color="auto"/>
        <w:bottom w:val="none" w:sz="0" w:space="0" w:color="auto"/>
        <w:right w:val="none" w:sz="0" w:space="0" w:color="auto"/>
      </w:divBdr>
    </w:div>
    <w:div w:id="1378969892">
      <w:marLeft w:val="0"/>
      <w:marRight w:val="0"/>
      <w:marTop w:val="-20"/>
      <w:marBottom w:val="-20"/>
      <w:divBdr>
        <w:top w:val="none" w:sz="0" w:space="0" w:color="auto"/>
        <w:left w:val="none" w:sz="0" w:space="0" w:color="auto"/>
        <w:bottom w:val="none" w:sz="0" w:space="0" w:color="auto"/>
        <w:right w:val="none" w:sz="0" w:space="0" w:color="auto"/>
      </w:divBdr>
    </w:div>
    <w:div w:id="1379743759">
      <w:marLeft w:val="0"/>
      <w:marRight w:val="0"/>
      <w:marTop w:val="-20"/>
      <w:marBottom w:val="-20"/>
      <w:divBdr>
        <w:top w:val="none" w:sz="0" w:space="0" w:color="auto"/>
        <w:left w:val="none" w:sz="0" w:space="0" w:color="auto"/>
        <w:bottom w:val="none" w:sz="0" w:space="0" w:color="auto"/>
        <w:right w:val="none" w:sz="0" w:space="0" w:color="auto"/>
      </w:divBdr>
    </w:div>
    <w:div w:id="1381709926">
      <w:marLeft w:val="0"/>
      <w:marRight w:val="0"/>
      <w:marTop w:val="-20"/>
      <w:marBottom w:val="-20"/>
      <w:divBdr>
        <w:top w:val="none" w:sz="0" w:space="0" w:color="auto"/>
        <w:left w:val="none" w:sz="0" w:space="0" w:color="auto"/>
        <w:bottom w:val="none" w:sz="0" w:space="0" w:color="auto"/>
        <w:right w:val="none" w:sz="0" w:space="0" w:color="auto"/>
      </w:divBdr>
    </w:div>
    <w:div w:id="1385134692">
      <w:marLeft w:val="0"/>
      <w:marRight w:val="0"/>
      <w:marTop w:val="-20"/>
      <w:marBottom w:val="-20"/>
      <w:divBdr>
        <w:top w:val="none" w:sz="0" w:space="0" w:color="auto"/>
        <w:left w:val="none" w:sz="0" w:space="0" w:color="auto"/>
        <w:bottom w:val="none" w:sz="0" w:space="0" w:color="auto"/>
        <w:right w:val="none" w:sz="0" w:space="0" w:color="auto"/>
      </w:divBdr>
    </w:div>
    <w:div w:id="1385522546">
      <w:marLeft w:val="0"/>
      <w:marRight w:val="0"/>
      <w:marTop w:val="-20"/>
      <w:marBottom w:val="-20"/>
      <w:divBdr>
        <w:top w:val="none" w:sz="0" w:space="0" w:color="auto"/>
        <w:left w:val="none" w:sz="0" w:space="0" w:color="auto"/>
        <w:bottom w:val="none" w:sz="0" w:space="0" w:color="auto"/>
        <w:right w:val="none" w:sz="0" w:space="0" w:color="auto"/>
      </w:divBdr>
    </w:div>
    <w:div w:id="1385716660">
      <w:marLeft w:val="0"/>
      <w:marRight w:val="0"/>
      <w:marTop w:val="-20"/>
      <w:marBottom w:val="-20"/>
      <w:divBdr>
        <w:top w:val="none" w:sz="0" w:space="0" w:color="auto"/>
        <w:left w:val="none" w:sz="0" w:space="0" w:color="auto"/>
        <w:bottom w:val="none" w:sz="0" w:space="0" w:color="auto"/>
        <w:right w:val="none" w:sz="0" w:space="0" w:color="auto"/>
      </w:divBdr>
    </w:div>
    <w:div w:id="1386611505">
      <w:marLeft w:val="0"/>
      <w:marRight w:val="0"/>
      <w:marTop w:val="-20"/>
      <w:marBottom w:val="-20"/>
      <w:divBdr>
        <w:top w:val="none" w:sz="0" w:space="0" w:color="auto"/>
        <w:left w:val="none" w:sz="0" w:space="0" w:color="auto"/>
        <w:bottom w:val="none" w:sz="0" w:space="0" w:color="auto"/>
        <w:right w:val="none" w:sz="0" w:space="0" w:color="auto"/>
      </w:divBdr>
    </w:div>
    <w:div w:id="1387996851">
      <w:marLeft w:val="0"/>
      <w:marRight w:val="0"/>
      <w:marTop w:val="-20"/>
      <w:marBottom w:val="-20"/>
      <w:divBdr>
        <w:top w:val="none" w:sz="0" w:space="0" w:color="auto"/>
        <w:left w:val="none" w:sz="0" w:space="0" w:color="auto"/>
        <w:bottom w:val="none" w:sz="0" w:space="0" w:color="auto"/>
        <w:right w:val="none" w:sz="0" w:space="0" w:color="auto"/>
      </w:divBdr>
    </w:div>
    <w:div w:id="1388603585">
      <w:marLeft w:val="0"/>
      <w:marRight w:val="0"/>
      <w:marTop w:val="-20"/>
      <w:marBottom w:val="-20"/>
      <w:divBdr>
        <w:top w:val="none" w:sz="0" w:space="0" w:color="auto"/>
        <w:left w:val="none" w:sz="0" w:space="0" w:color="auto"/>
        <w:bottom w:val="none" w:sz="0" w:space="0" w:color="auto"/>
        <w:right w:val="none" w:sz="0" w:space="0" w:color="auto"/>
      </w:divBdr>
    </w:div>
    <w:div w:id="1393431233">
      <w:marLeft w:val="0"/>
      <w:marRight w:val="0"/>
      <w:marTop w:val="-20"/>
      <w:marBottom w:val="-20"/>
      <w:divBdr>
        <w:top w:val="none" w:sz="0" w:space="0" w:color="auto"/>
        <w:left w:val="none" w:sz="0" w:space="0" w:color="auto"/>
        <w:bottom w:val="none" w:sz="0" w:space="0" w:color="auto"/>
        <w:right w:val="none" w:sz="0" w:space="0" w:color="auto"/>
      </w:divBdr>
    </w:div>
    <w:div w:id="1401712263">
      <w:marLeft w:val="0"/>
      <w:marRight w:val="0"/>
      <w:marTop w:val="-20"/>
      <w:marBottom w:val="-20"/>
      <w:divBdr>
        <w:top w:val="none" w:sz="0" w:space="0" w:color="auto"/>
        <w:left w:val="none" w:sz="0" w:space="0" w:color="auto"/>
        <w:bottom w:val="none" w:sz="0" w:space="0" w:color="auto"/>
        <w:right w:val="none" w:sz="0" w:space="0" w:color="auto"/>
      </w:divBdr>
    </w:div>
    <w:div w:id="1407266104">
      <w:marLeft w:val="0"/>
      <w:marRight w:val="0"/>
      <w:marTop w:val="-20"/>
      <w:marBottom w:val="-20"/>
      <w:divBdr>
        <w:top w:val="none" w:sz="0" w:space="0" w:color="auto"/>
        <w:left w:val="none" w:sz="0" w:space="0" w:color="auto"/>
        <w:bottom w:val="none" w:sz="0" w:space="0" w:color="auto"/>
        <w:right w:val="none" w:sz="0" w:space="0" w:color="auto"/>
      </w:divBdr>
    </w:div>
    <w:div w:id="1410542879">
      <w:marLeft w:val="0"/>
      <w:marRight w:val="0"/>
      <w:marTop w:val="-20"/>
      <w:marBottom w:val="-20"/>
      <w:divBdr>
        <w:top w:val="none" w:sz="0" w:space="0" w:color="auto"/>
        <w:left w:val="none" w:sz="0" w:space="0" w:color="auto"/>
        <w:bottom w:val="none" w:sz="0" w:space="0" w:color="auto"/>
        <w:right w:val="none" w:sz="0" w:space="0" w:color="auto"/>
      </w:divBdr>
    </w:div>
    <w:div w:id="1413744914">
      <w:marLeft w:val="0"/>
      <w:marRight w:val="0"/>
      <w:marTop w:val="-20"/>
      <w:marBottom w:val="-20"/>
      <w:divBdr>
        <w:top w:val="none" w:sz="0" w:space="0" w:color="auto"/>
        <w:left w:val="none" w:sz="0" w:space="0" w:color="auto"/>
        <w:bottom w:val="none" w:sz="0" w:space="0" w:color="auto"/>
        <w:right w:val="none" w:sz="0" w:space="0" w:color="auto"/>
      </w:divBdr>
    </w:div>
    <w:div w:id="1417166941">
      <w:marLeft w:val="0"/>
      <w:marRight w:val="0"/>
      <w:marTop w:val="-20"/>
      <w:marBottom w:val="-20"/>
      <w:divBdr>
        <w:top w:val="none" w:sz="0" w:space="0" w:color="auto"/>
        <w:left w:val="none" w:sz="0" w:space="0" w:color="auto"/>
        <w:bottom w:val="none" w:sz="0" w:space="0" w:color="auto"/>
        <w:right w:val="none" w:sz="0" w:space="0" w:color="auto"/>
      </w:divBdr>
    </w:div>
    <w:div w:id="1417248496">
      <w:marLeft w:val="0"/>
      <w:marRight w:val="0"/>
      <w:marTop w:val="-20"/>
      <w:marBottom w:val="-20"/>
      <w:divBdr>
        <w:top w:val="none" w:sz="0" w:space="0" w:color="auto"/>
        <w:left w:val="none" w:sz="0" w:space="0" w:color="auto"/>
        <w:bottom w:val="none" w:sz="0" w:space="0" w:color="auto"/>
        <w:right w:val="none" w:sz="0" w:space="0" w:color="auto"/>
      </w:divBdr>
    </w:div>
    <w:div w:id="1419786484">
      <w:marLeft w:val="0"/>
      <w:marRight w:val="0"/>
      <w:marTop w:val="-20"/>
      <w:marBottom w:val="-20"/>
      <w:divBdr>
        <w:top w:val="none" w:sz="0" w:space="0" w:color="auto"/>
        <w:left w:val="none" w:sz="0" w:space="0" w:color="auto"/>
        <w:bottom w:val="none" w:sz="0" w:space="0" w:color="auto"/>
        <w:right w:val="none" w:sz="0" w:space="0" w:color="auto"/>
      </w:divBdr>
    </w:div>
    <w:div w:id="1423262506">
      <w:marLeft w:val="0"/>
      <w:marRight w:val="0"/>
      <w:marTop w:val="-20"/>
      <w:marBottom w:val="-20"/>
      <w:divBdr>
        <w:top w:val="none" w:sz="0" w:space="0" w:color="auto"/>
        <w:left w:val="none" w:sz="0" w:space="0" w:color="auto"/>
        <w:bottom w:val="none" w:sz="0" w:space="0" w:color="auto"/>
        <w:right w:val="none" w:sz="0" w:space="0" w:color="auto"/>
      </w:divBdr>
    </w:div>
    <w:div w:id="1423650592">
      <w:marLeft w:val="0"/>
      <w:marRight w:val="0"/>
      <w:marTop w:val="-20"/>
      <w:marBottom w:val="-20"/>
      <w:divBdr>
        <w:top w:val="none" w:sz="0" w:space="0" w:color="auto"/>
        <w:left w:val="none" w:sz="0" w:space="0" w:color="auto"/>
        <w:bottom w:val="none" w:sz="0" w:space="0" w:color="auto"/>
        <w:right w:val="none" w:sz="0" w:space="0" w:color="auto"/>
      </w:divBdr>
    </w:div>
    <w:div w:id="1427116080">
      <w:marLeft w:val="0"/>
      <w:marRight w:val="0"/>
      <w:marTop w:val="-20"/>
      <w:marBottom w:val="-20"/>
      <w:divBdr>
        <w:top w:val="none" w:sz="0" w:space="0" w:color="auto"/>
        <w:left w:val="none" w:sz="0" w:space="0" w:color="auto"/>
        <w:bottom w:val="none" w:sz="0" w:space="0" w:color="auto"/>
        <w:right w:val="none" w:sz="0" w:space="0" w:color="auto"/>
      </w:divBdr>
    </w:div>
    <w:div w:id="1427919399">
      <w:marLeft w:val="0"/>
      <w:marRight w:val="0"/>
      <w:marTop w:val="-20"/>
      <w:marBottom w:val="-20"/>
      <w:divBdr>
        <w:top w:val="none" w:sz="0" w:space="0" w:color="auto"/>
        <w:left w:val="none" w:sz="0" w:space="0" w:color="auto"/>
        <w:bottom w:val="none" w:sz="0" w:space="0" w:color="auto"/>
        <w:right w:val="none" w:sz="0" w:space="0" w:color="auto"/>
      </w:divBdr>
    </w:div>
    <w:div w:id="1432357718">
      <w:marLeft w:val="0"/>
      <w:marRight w:val="0"/>
      <w:marTop w:val="-20"/>
      <w:marBottom w:val="-20"/>
      <w:divBdr>
        <w:top w:val="none" w:sz="0" w:space="0" w:color="auto"/>
        <w:left w:val="none" w:sz="0" w:space="0" w:color="auto"/>
        <w:bottom w:val="none" w:sz="0" w:space="0" w:color="auto"/>
        <w:right w:val="none" w:sz="0" w:space="0" w:color="auto"/>
      </w:divBdr>
    </w:div>
    <w:div w:id="1436487594">
      <w:marLeft w:val="0"/>
      <w:marRight w:val="0"/>
      <w:marTop w:val="-20"/>
      <w:marBottom w:val="-20"/>
      <w:divBdr>
        <w:top w:val="none" w:sz="0" w:space="0" w:color="auto"/>
        <w:left w:val="none" w:sz="0" w:space="0" w:color="auto"/>
        <w:bottom w:val="none" w:sz="0" w:space="0" w:color="auto"/>
        <w:right w:val="none" w:sz="0" w:space="0" w:color="auto"/>
      </w:divBdr>
    </w:div>
    <w:div w:id="1438721690">
      <w:marLeft w:val="0"/>
      <w:marRight w:val="0"/>
      <w:marTop w:val="-20"/>
      <w:marBottom w:val="-20"/>
      <w:divBdr>
        <w:top w:val="none" w:sz="0" w:space="0" w:color="auto"/>
        <w:left w:val="none" w:sz="0" w:space="0" w:color="auto"/>
        <w:bottom w:val="none" w:sz="0" w:space="0" w:color="auto"/>
        <w:right w:val="none" w:sz="0" w:space="0" w:color="auto"/>
      </w:divBdr>
    </w:div>
    <w:div w:id="1452745803">
      <w:marLeft w:val="0"/>
      <w:marRight w:val="0"/>
      <w:marTop w:val="-20"/>
      <w:marBottom w:val="-20"/>
      <w:divBdr>
        <w:top w:val="none" w:sz="0" w:space="0" w:color="auto"/>
        <w:left w:val="none" w:sz="0" w:space="0" w:color="auto"/>
        <w:bottom w:val="none" w:sz="0" w:space="0" w:color="auto"/>
        <w:right w:val="none" w:sz="0" w:space="0" w:color="auto"/>
      </w:divBdr>
    </w:div>
    <w:div w:id="1453591063">
      <w:marLeft w:val="0"/>
      <w:marRight w:val="0"/>
      <w:marTop w:val="-20"/>
      <w:marBottom w:val="-20"/>
      <w:divBdr>
        <w:top w:val="none" w:sz="0" w:space="0" w:color="auto"/>
        <w:left w:val="none" w:sz="0" w:space="0" w:color="auto"/>
        <w:bottom w:val="none" w:sz="0" w:space="0" w:color="auto"/>
        <w:right w:val="none" w:sz="0" w:space="0" w:color="auto"/>
      </w:divBdr>
    </w:div>
    <w:div w:id="1453868580">
      <w:marLeft w:val="0"/>
      <w:marRight w:val="0"/>
      <w:marTop w:val="-20"/>
      <w:marBottom w:val="-20"/>
      <w:divBdr>
        <w:top w:val="none" w:sz="0" w:space="0" w:color="auto"/>
        <w:left w:val="none" w:sz="0" w:space="0" w:color="auto"/>
        <w:bottom w:val="none" w:sz="0" w:space="0" w:color="auto"/>
        <w:right w:val="none" w:sz="0" w:space="0" w:color="auto"/>
      </w:divBdr>
    </w:div>
    <w:div w:id="1456409159">
      <w:marLeft w:val="0"/>
      <w:marRight w:val="0"/>
      <w:marTop w:val="-20"/>
      <w:marBottom w:val="-20"/>
      <w:divBdr>
        <w:top w:val="none" w:sz="0" w:space="0" w:color="auto"/>
        <w:left w:val="none" w:sz="0" w:space="0" w:color="auto"/>
        <w:bottom w:val="none" w:sz="0" w:space="0" w:color="auto"/>
        <w:right w:val="none" w:sz="0" w:space="0" w:color="auto"/>
      </w:divBdr>
    </w:div>
    <w:div w:id="1458254973">
      <w:marLeft w:val="0"/>
      <w:marRight w:val="0"/>
      <w:marTop w:val="-20"/>
      <w:marBottom w:val="-20"/>
      <w:divBdr>
        <w:top w:val="none" w:sz="0" w:space="0" w:color="auto"/>
        <w:left w:val="none" w:sz="0" w:space="0" w:color="auto"/>
        <w:bottom w:val="none" w:sz="0" w:space="0" w:color="auto"/>
        <w:right w:val="none" w:sz="0" w:space="0" w:color="auto"/>
      </w:divBdr>
    </w:div>
    <w:div w:id="1459956964">
      <w:marLeft w:val="0"/>
      <w:marRight w:val="0"/>
      <w:marTop w:val="-20"/>
      <w:marBottom w:val="-20"/>
      <w:divBdr>
        <w:top w:val="none" w:sz="0" w:space="0" w:color="auto"/>
        <w:left w:val="none" w:sz="0" w:space="0" w:color="auto"/>
        <w:bottom w:val="none" w:sz="0" w:space="0" w:color="auto"/>
        <w:right w:val="none" w:sz="0" w:space="0" w:color="auto"/>
      </w:divBdr>
    </w:div>
    <w:div w:id="1461418326">
      <w:marLeft w:val="0"/>
      <w:marRight w:val="0"/>
      <w:marTop w:val="-20"/>
      <w:marBottom w:val="-20"/>
      <w:divBdr>
        <w:top w:val="none" w:sz="0" w:space="0" w:color="auto"/>
        <w:left w:val="none" w:sz="0" w:space="0" w:color="auto"/>
        <w:bottom w:val="none" w:sz="0" w:space="0" w:color="auto"/>
        <w:right w:val="none" w:sz="0" w:space="0" w:color="auto"/>
      </w:divBdr>
    </w:div>
    <w:div w:id="1467158912">
      <w:marLeft w:val="0"/>
      <w:marRight w:val="0"/>
      <w:marTop w:val="-20"/>
      <w:marBottom w:val="-20"/>
      <w:divBdr>
        <w:top w:val="none" w:sz="0" w:space="0" w:color="auto"/>
        <w:left w:val="none" w:sz="0" w:space="0" w:color="auto"/>
        <w:bottom w:val="none" w:sz="0" w:space="0" w:color="auto"/>
        <w:right w:val="none" w:sz="0" w:space="0" w:color="auto"/>
      </w:divBdr>
    </w:div>
    <w:div w:id="1467353787">
      <w:marLeft w:val="0"/>
      <w:marRight w:val="0"/>
      <w:marTop w:val="-20"/>
      <w:marBottom w:val="-20"/>
      <w:divBdr>
        <w:top w:val="none" w:sz="0" w:space="0" w:color="auto"/>
        <w:left w:val="none" w:sz="0" w:space="0" w:color="auto"/>
        <w:bottom w:val="none" w:sz="0" w:space="0" w:color="auto"/>
        <w:right w:val="none" w:sz="0" w:space="0" w:color="auto"/>
      </w:divBdr>
    </w:div>
    <w:div w:id="1470516769">
      <w:marLeft w:val="0"/>
      <w:marRight w:val="0"/>
      <w:marTop w:val="-20"/>
      <w:marBottom w:val="-20"/>
      <w:divBdr>
        <w:top w:val="none" w:sz="0" w:space="0" w:color="auto"/>
        <w:left w:val="none" w:sz="0" w:space="0" w:color="auto"/>
        <w:bottom w:val="none" w:sz="0" w:space="0" w:color="auto"/>
        <w:right w:val="none" w:sz="0" w:space="0" w:color="auto"/>
      </w:divBdr>
    </w:div>
    <w:div w:id="1470710307">
      <w:marLeft w:val="0"/>
      <w:marRight w:val="0"/>
      <w:marTop w:val="-20"/>
      <w:marBottom w:val="-20"/>
      <w:divBdr>
        <w:top w:val="none" w:sz="0" w:space="0" w:color="auto"/>
        <w:left w:val="none" w:sz="0" w:space="0" w:color="auto"/>
        <w:bottom w:val="none" w:sz="0" w:space="0" w:color="auto"/>
        <w:right w:val="none" w:sz="0" w:space="0" w:color="auto"/>
      </w:divBdr>
    </w:div>
    <w:div w:id="1477068864">
      <w:marLeft w:val="0"/>
      <w:marRight w:val="0"/>
      <w:marTop w:val="-20"/>
      <w:marBottom w:val="-20"/>
      <w:divBdr>
        <w:top w:val="none" w:sz="0" w:space="0" w:color="auto"/>
        <w:left w:val="none" w:sz="0" w:space="0" w:color="auto"/>
        <w:bottom w:val="none" w:sz="0" w:space="0" w:color="auto"/>
        <w:right w:val="none" w:sz="0" w:space="0" w:color="auto"/>
      </w:divBdr>
    </w:div>
    <w:div w:id="1481188802">
      <w:marLeft w:val="0"/>
      <w:marRight w:val="0"/>
      <w:marTop w:val="-20"/>
      <w:marBottom w:val="-20"/>
      <w:divBdr>
        <w:top w:val="none" w:sz="0" w:space="0" w:color="auto"/>
        <w:left w:val="none" w:sz="0" w:space="0" w:color="auto"/>
        <w:bottom w:val="none" w:sz="0" w:space="0" w:color="auto"/>
        <w:right w:val="none" w:sz="0" w:space="0" w:color="auto"/>
      </w:divBdr>
    </w:div>
    <w:div w:id="1482890983">
      <w:marLeft w:val="0"/>
      <w:marRight w:val="0"/>
      <w:marTop w:val="-20"/>
      <w:marBottom w:val="-20"/>
      <w:divBdr>
        <w:top w:val="none" w:sz="0" w:space="0" w:color="auto"/>
        <w:left w:val="none" w:sz="0" w:space="0" w:color="auto"/>
        <w:bottom w:val="none" w:sz="0" w:space="0" w:color="auto"/>
        <w:right w:val="none" w:sz="0" w:space="0" w:color="auto"/>
      </w:divBdr>
    </w:div>
    <w:div w:id="1483237410">
      <w:marLeft w:val="0"/>
      <w:marRight w:val="0"/>
      <w:marTop w:val="-20"/>
      <w:marBottom w:val="-20"/>
      <w:divBdr>
        <w:top w:val="none" w:sz="0" w:space="0" w:color="auto"/>
        <w:left w:val="none" w:sz="0" w:space="0" w:color="auto"/>
        <w:bottom w:val="none" w:sz="0" w:space="0" w:color="auto"/>
        <w:right w:val="none" w:sz="0" w:space="0" w:color="auto"/>
      </w:divBdr>
    </w:div>
    <w:div w:id="1493570803">
      <w:marLeft w:val="0"/>
      <w:marRight w:val="0"/>
      <w:marTop w:val="-20"/>
      <w:marBottom w:val="-20"/>
      <w:divBdr>
        <w:top w:val="none" w:sz="0" w:space="0" w:color="auto"/>
        <w:left w:val="none" w:sz="0" w:space="0" w:color="auto"/>
        <w:bottom w:val="none" w:sz="0" w:space="0" w:color="auto"/>
        <w:right w:val="none" w:sz="0" w:space="0" w:color="auto"/>
      </w:divBdr>
    </w:div>
    <w:div w:id="1494102846">
      <w:marLeft w:val="0"/>
      <w:marRight w:val="0"/>
      <w:marTop w:val="-20"/>
      <w:marBottom w:val="-20"/>
      <w:divBdr>
        <w:top w:val="none" w:sz="0" w:space="0" w:color="auto"/>
        <w:left w:val="none" w:sz="0" w:space="0" w:color="auto"/>
        <w:bottom w:val="none" w:sz="0" w:space="0" w:color="auto"/>
        <w:right w:val="none" w:sz="0" w:space="0" w:color="auto"/>
      </w:divBdr>
    </w:div>
    <w:div w:id="1494485969">
      <w:marLeft w:val="0"/>
      <w:marRight w:val="0"/>
      <w:marTop w:val="-20"/>
      <w:marBottom w:val="-20"/>
      <w:divBdr>
        <w:top w:val="none" w:sz="0" w:space="0" w:color="auto"/>
        <w:left w:val="none" w:sz="0" w:space="0" w:color="auto"/>
        <w:bottom w:val="none" w:sz="0" w:space="0" w:color="auto"/>
        <w:right w:val="none" w:sz="0" w:space="0" w:color="auto"/>
      </w:divBdr>
    </w:div>
    <w:div w:id="1495336732">
      <w:marLeft w:val="0"/>
      <w:marRight w:val="0"/>
      <w:marTop w:val="-20"/>
      <w:marBottom w:val="-20"/>
      <w:divBdr>
        <w:top w:val="none" w:sz="0" w:space="0" w:color="auto"/>
        <w:left w:val="none" w:sz="0" w:space="0" w:color="auto"/>
        <w:bottom w:val="none" w:sz="0" w:space="0" w:color="auto"/>
        <w:right w:val="none" w:sz="0" w:space="0" w:color="auto"/>
      </w:divBdr>
    </w:div>
    <w:div w:id="1496258646">
      <w:marLeft w:val="0"/>
      <w:marRight w:val="0"/>
      <w:marTop w:val="-20"/>
      <w:marBottom w:val="-20"/>
      <w:divBdr>
        <w:top w:val="none" w:sz="0" w:space="0" w:color="auto"/>
        <w:left w:val="none" w:sz="0" w:space="0" w:color="auto"/>
        <w:bottom w:val="none" w:sz="0" w:space="0" w:color="auto"/>
        <w:right w:val="none" w:sz="0" w:space="0" w:color="auto"/>
      </w:divBdr>
    </w:div>
    <w:div w:id="1499493404">
      <w:marLeft w:val="0"/>
      <w:marRight w:val="0"/>
      <w:marTop w:val="-20"/>
      <w:marBottom w:val="-20"/>
      <w:divBdr>
        <w:top w:val="none" w:sz="0" w:space="0" w:color="auto"/>
        <w:left w:val="none" w:sz="0" w:space="0" w:color="auto"/>
        <w:bottom w:val="none" w:sz="0" w:space="0" w:color="auto"/>
        <w:right w:val="none" w:sz="0" w:space="0" w:color="auto"/>
      </w:divBdr>
    </w:div>
    <w:div w:id="1500080851">
      <w:marLeft w:val="0"/>
      <w:marRight w:val="0"/>
      <w:marTop w:val="-20"/>
      <w:marBottom w:val="-20"/>
      <w:divBdr>
        <w:top w:val="none" w:sz="0" w:space="0" w:color="auto"/>
        <w:left w:val="none" w:sz="0" w:space="0" w:color="auto"/>
        <w:bottom w:val="none" w:sz="0" w:space="0" w:color="auto"/>
        <w:right w:val="none" w:sz="0" w:space="0" w:color="auto"/>
      </w:divBdr>
    </w:div>
    <w:div w:id="1500848203">
      <w:marLeft w:val="0"/>
      <w:marRight w:val="0"/>
      <w:marTop w:val="-20"/>
      <w:marBottom w:val="-20"/>
      <w:divBdr>
        <w:top w:val="none" w:sz="0" w:space="0" w:color="auto"/>
        <w:left w:val="none" w:sz="0" w:space="0" w:color="auto"/>
        <w:bottom w:val="none" w:sz="0" w:space="0" w:color="auto"/>
        <w:right w:val="none" w:sz="0" w:space="0" w:color="auto"/>
      </w:divBdr>
    </w:div>
    <w:div w:id="1501121867">
      <w:marLeft w:val="0"/>
      <w:marRight w:val="0"/>
      <w:marTop w:val="-20"/>
      <w:marBottom w:val="-20"/>
      <w:divBdr>
        <w:top w:val="none" w:sz="0" w:space="0" w:color="auto"/>
        <w:left w:val="none" w:sz="0" w:space="0" w:color="auto"/>
        <w:bottom w:val="none" w:sz="0" w:space="0" w:color="auto"/>
        <w:right w:val="none" w:sz="0" w:space="0" w:color="auto"/>
      </w:divBdr>
    </w:div>
    <w:div w:id="1505323542">
      <w:marLeft w:val="0"/>
      <w:marRight w:val="0"/>
      <w:marTop w:val="-20"/>
      <w:marBottom w:val="-20"/>
      <w:divBdr>
        <w:top w:val="none" w:sz="0" w:space="0" w:color="auto"/>
        <w:left w:val="none" w:sz="0" w:space="0" w:color="auto"/>
        <w:bottom w:val="none" w:sz="0" w:space="0" w:color="auto"/>
        <w:right w:val="none" w:sz="0" w:space="0" w:color="auto"/>
      </w:divBdr>
    </w:div>
    <w:div w:id="1505895049">
      <w:marLeft w:val="0"/>
      <w:marRight w:val="0"/>
      <w:marTop w:val="-20"/>
      <w:marBottom w:val="-20"/>
      <w:divBdr>
        <w:top w:val="none" w:sz="0" w:space="0" w:color="auto"/>
        <w:left w:val="none" w:sz="0" w:space="0" w:color="auto"/>
        <w:bottom w:val="none" w:sz="0" w:space="0" w:color="auto"/>
        <w:right w:val="none" w:sz="0" w:space="0" w:color="auto"/>
      </w:divBdr>
    </w:div>
    <w:div w:id="1509558275">
      <w:marLeft w:val="0"/>
      <w:marRight w:val="0"/>
      <w:marTop w:val="-20"/>
      <w:marBottom w:val="-20"/>
      <w:divBdr>
        <w:top w:val="none" w:sz="0" w:space="0" w:color="auto"/>
        <w:left w:val="none" w:sz="0" w:space="0" w:color="auto"/>
        <w:bottom w:val="none" w:sz="0" w:space="0" w:color="auto"/>
        <w:right w:val="none" w:sz="0" w:space="0" w:color="auto"/>
      </w:divBdr>
    </w:div>
    <w:div w:id="1511488527">
      <w:marLeft w:val="0"/>
      <w:marRight w:val="0"/>
      <w:marTop w:val="-20"/>
      <w:marBottom w:val="-20"/>
      <w:divBdr>
        <w:top w:val="none" w:sz="0" w:space="0" w:color="auto"/>
        <w:left w:val="none" w:sz="0" w:space="0" w:color="auto"/>
        <w:bottom w:val="none" w:sz="0" w:space="0" w:color="auto"/>
        <w:right w:val="none" w:sz="0" w:space="0" w:color="auto"/>
      </w:divBdr>
    </w:div>
    <w:div w:id="1513716838">
      <w:marLeft w:val="0"/>
      <w:marRight w:val="0"/>
      <w:marTop w:val="-20"/>
      <w:marBottom w:val="-20"/>
      <w:divBdr>
        <w:top w:val="none" w:sz="0" w:space="0" w:color="auto"/>
        <w:left w:val="none" w:sz="0" w:space="0" w:color="auto"/>
        <w:bottom w:val="none" w:sz="0" w:space="0" w:color="auto"/>
        <w:right w:val="none" w:sz="0" w:space="0" w:color="auto"/>
      </w:divBdr>
    </w:div>
    <w:div w:id="1518999550">
      <w:marLeft w:val="0"/>
      <w:marRight w:val="0"/>
      <w:marTop w:val="-20"/>
      <w:marBottom w:val="-20"/>
      <w:divBdr>
        <w:top w:val="none" w:sz="0" w:space="0" w:color="auto"/>
        <w:left w:val="none" w:sz="0" w:space="0" w:color="auto"/>
        <w:bottom w:val="none" w:sz="0" w:space="0" w:color="auto"/>
        <w:right w:val="none" w:sz="0" w:space="0" w:color="auto"/>
      </w:divBdr>
    </w:div>
    <w:div w:id="1520462196">
      <w:marLeft w:val="0"/>
      <w:marRight w:val="0"/>
      <w:marTop w:val="-20"/>
      <w:marBottom w:val="-20"/>
      <w:divBdr>
        <w:top w:val="none" w:sz="0" w:space="0" w:color="auto"/>
        <w:left w:val="none" w:sz="0" w:space="0" w:color="auto"/>
        <w:bottom w:val="none" w:sz="0" w:space="0" w:color="auto"/>
        <w:right w:val="none" w:sz="0" w:space="0" w:color="auto"/>
      </w:divBdr>
    </w:div>
    <w:div w:id="1523669975">
      <w:marLeft w:val="0"/>
      <w:marRight w:val="0"/>
      <w:marTop w:val="-20"/>
      <w:marBottom w:val="-20"/>
      <w:divBdr>
        <w:top w:val="none" w:sz="0" w:space="0" w:color="auto"/>
        <w:left w:val="none" w:sz="0" w:space="0" w:color="auto"/>
        <w:bottom w:val="none" w:sz="0" w:space="0" w:color="auto"/>
        <w:right w:val="none" w:sz="0" w:space="0" w:color="auto"/>
      </w:divBdr>
    </w:div>
    <w:div w:id="1524517216">
      <w:marLeft w:val="0"/>
      <w:marRight w:val="0"/>
      <w:marTop w:val="-20"/>
      <w:marBottom w:val="-20"/>
      <w:divBdr>
        <w:top w:val="none" w:sz="0" w:space="0" w:color="auto"/>
        <w:left w:val="none" w:sz="0" w:space="0" w:color="auto"/>
        <w:bottom w:val="none" w:sz="0" w:space="0" w:color="auto"/>
        <w:right w:val="none" w:sz="0" w:space="0" w:color="auto"/>
      </w:divBdr>
    </w:div>
    <w:div w:id="1530488666">
      <w:marLeft w:val="0"/>
      <w:marRight w:val="0"/>
      <w:marTop w:val="-20"/>
      <w:marBottom w:val="-20"/>
      <w:divBdr>
        <w:top w:val="none" w:sz="0" w:space="0" w:color="auto"/>
        <w:left w:val="none" w:sz="0" w:space="0" w:color="auto"/>
        <w:bottom w:val="none" w:sz="0" w:space="0" w:color="auto"/>
        <w:right w:val="none" w:sz="0" w:space="0" w:color="auto"/>
      </w:divBdr>
    </w:div>
    <w:div w:id="1531917571">
      <w:marLeft w:val="0"/>
      <w:marRight w:val="0"/>
      <w:marTop w:val="-20"/>
      <w:marBottom w:val="-20"/>
      <w:divBdr>
        <w:top w:val="none" w:sz="0" w:space="0" w:color="auto"/>
        <w:left w:val="none" w:sz="0" w:space="0" w:color="auto"/>
        <w:bottom w:val="none" w:sz="0" w:space="0" w:color="auto"/>
        <w:right w:val="none" w:sz="0" w:space="0" w:color="auto"/>
      </w:divBdr>
    </w:div>
    <w:div w:id="1535458437">
      <w:marLeft w:val="0"/>
      <w:marRight w:val="0"/>
      <w:marTop w:val="-20"/>
      <w:marBottom w:val="-20"/>
      <w:divBdr>
        <w:top w:val="none" w:sz="0" w:space="0" w:color="auto"/>
        <w:left w:val="none" w:sz="0" w:space="0" w:color="auto"/>
        <w:bottom w:val="none" w:sz="0" w:space="0" w:color="auto"/>
        <w:right w:val="none" w:sz="0" w:space="0" w:color="auto"/>
      </w:divBdr>
    </w:div>
    <w:div w:id="1536498512">
      <w:marLeft w:val="0"/>
      <w:marRight w:val="0"/>
      <w:marTop w:val="-20"/>
      <w:marBottom w:val="-20"/>
      <w:divBdr>
        <w:top w:val="none" w:sz="0" w:space="0" w:color="auto"/>
        <w:left w:val="none" w:sz="0" w:space="0" w:color="auto"/>
        <w:bottom w:val="none" w:sz="0" w:space="0" w:color="auto"/>
        <w:right w:val="none" w:sz="0" w:space="0" w:color="auto"/>
      </w:divBdr>
    </w:div>
    <w:div w:id="1538541331">
      <w:marLeft w:val="0"/>
      <w:marRight w:val="0"/>
      <w:marTop w:val="-20"/>
      <w:marBottom w:val="-20"/>
      <w:divBdr>
        <w:top w:val="none" w:sz="0" w:space="0" w:color="auto"/>
        <w:left w:val="none" w:sz="0" w:space="0" w:color="auto"/>
        <w:bottom w:val="none" w:sz="0" w:space="0" w:color="auto"/>
        <w:right w:val="none" w:sz="0" w:space="0" w:color="auto"/>
      </w:divBdr>
    </w:div>
    <w:div w:id="1542402016">
      <w:marLeft w:val="0"/>
      <w:marRight w:val="0"/>
      <w:marTop w:val="-20"/>
      <w:marBottom w:val="-20"/>
      <w:divBdr>
        <w:top w:val="none" w:sz="0" w:space="0" w:color="auto"/>
        <w:left w:val="none" w:sz="0" w:space="0" w:color="auto"/>
        <w:bottom w:val="none" w:sz="0" w:space="0" w:color="auto"/>
        <w:right w:val="none" w:sz="0" w:space="0" w:color="auto"/>
      </w:divBdr>
    </w:div>
    <w:div w:id="1543397012">
      <w:marLeft w:val="0"/>
      <w:marRight w:val="0"/>
      <w:marTop w:val="-20"/>
      <w:marBottom w:val="-20"/>
      <w:divBdr>
        <w:top w:val="none" w:sz="0" w:space="0" w:color="auto"/>
        <w:left w:val="none" w:sz="0" w:space="0" w:color="auto"/>
        <w:bottom w:val="none" w:sz="0" w:space="0" w:color="auto"/>
        <w:right w:val="none" w:sz="0" w:space="0" w:color="auto"/>
      </w:divBdr>
    </w:div>
    <w:div w:id="1544555992">
      <w:marLeft w:val="0"/>
      <w:marRight w:val="0"/>
      <w:marTop w:val="-20"/>
      <w:marBottom w:val="-20"/>
      <w:divBdr>
        <w:top w:val="none" w:sz="0" w:space="0" w:color="auto"/>
        <w:left w:val="none" w:sz="0" w:space="0" w:color="auto"/>
        <w:bottom w:val="none" w:sz="0" w:space="0" w:color="auto"/>
        <w:right w:val="none" w:sz="0" w:space="0" w:color="auto"/>
      </w:divBdr>
    </w:div>
    <w:div w:id="1550453087">
      <w:marLeft w:val="0"/>
      <w:marRight w:val="0"/>
      <w:marTop w:val="-20"/>
      <w:marBottom w:val="-20"/>
      <w:divBdr>
        <w:top w:val="none" w:sz="0" w:space="0" w:color="auto"/>
        <w:left w:val="none" w:sz="0" w:space="0" w:color="auto"/>
        <w:bottom w:val="none" w:sz="0" w:space="0" w:color="auto"/>
        <w:right w:val="none" w:sz="0" w:space="0" w:color="auto"/>
      </w:divBdr>
    </w:div>
    <w:div w:id="1550458258">
      <w:marLeft w:val="0"/>
      <w:marRight w:val="0"/>
      <w:marTop w:val="-20"/>
      <w:marBottom w:val="-20"/>
      <w:divBdr>
        <w:top w:val="none" w:sz="0" w:space="0" w:color="auto"/>
        <w:left w:val="none" w:sz="0" w:space="0" w:color="auto"/>
        <w:bottom w:val="none" w:sz="0" w:space="0" w:color="auto"/>
        <w:right w:val="none" w:sz="0" w:space="0" w:color="auto"/>
      </w:divBdr>
    </w:div>
    <w:div w:id="1551459717">
      <w:marLeft w:val="0"/>
      <w:marRight w:val="0"/>
      <w:marTop w:val="-20"/>
      <w:marBottom w:val="-20"/>
      <w:divBdr>
        <w:top w:val="none" w:sz="0" w:space="0" w:color="auto"/>
        <w:left w:val="none" w:sz="0" w:space="0" w:color="auto"/>
        <w:bottom w:val="none" w:sz="0" w:space="0" w:color="auto"/>
        <w:right w:val="none" w:sz="0" w:space="0" w:color="auto"/>
      </w:divBdr>
    </w:div>
    <w:div w:id="1554005344">
      <w:marLeft w:val="0"/>
      <w:marRight w:val="0"/>
      <w:marTop w:val="-20"/>
      <w:marBottom w:val="-20"/>
      <w:divBdr>
        <w:top w:val="none" w:sz="0" w:space="0" w:color="auto"/>
        <w:left w:val="none" w:sz="0" w:space="0" w:color="auto"/>
        <w:bottom w:val="none" w:sz="0" w:space="0" w:color="auto"/>
        <w:right w:val="none" w:sz="0" w:space="0" w:color="auto"/>
      </w:divBdr>
    </w:div>
    <w:div w:id="1557664950">
      <w:marLeft w:val="0"/>
      <w:marRight w:val="0"/>
      <w:marTop w:val="-20"/>
      <w:marBottom w:val="-20"/>
      <w:divBdr>
        <w:top w:val="none" w:sz="0" w:space="0" w:color="auto"/>
        <w:left w:val="none" w:sz="0" w:space="0" w:color="auto"/>
        <w:bottom w:val="none" w:sz="0" w:space="0" w:color="auto"/>
        <w:right w:val="none" w:sz="0" w:space="0" w:color="auto"/>
      </w:divBdr>
    </w:div>
    <w:div w:id="1558316023">
      <w:marLeft w:val="0"/>
      <w:marRight w:val="0"/>
      <w:marTop w:val="-20"/>
      <w:marBottom w:val="-20"/>
      <w:divBdr>
        <w:top w:val="none" w:sz="0" w:space="0" w:color="auto"/>
        <w:left w:val="none" w:sz="0" w:space="0" w:color="auto"/>
        <w:bottom w:val="none" w:sz="0" w:space="0" w:color="auto"/>
        <w:right w:val="none" w:sz="0" w:space="0" w:color="auto"/>
      </w:divBdr>
    </w:div>
    <w:div w:id="1558591903">
      <w:marLeft w:val="0"/>
      <w:marRight w:val="0"/>
      <w:marTop w:val="-20"/>
      <w:marBottom w:val="-20"/>
      <w:divBdr>
        <w:top w:val="none" w:sz="0" w:space="0" w:color="auto"/>
        <w:left w:val="none" w:sz="0" w:space="0" w:color="auto"/>
        <w:bottom w:val="none" w:sz="0" w:space="0" w:color="auto"/>
        <w:right w:val="none" w:sz="0" w:space="0" w:color="auto"/>
      </w:divBdr>
    </w:div>
    <w:div w:id="1559172352">
      <w:marLeft w:val="0"/>
      <w:marRight w:val="0"/>
      <w:marTop w:val="-20"/>
      <w:marBottom w:val="-20"/>
      <w:divBdr>
        <w:top w:val="none" w:sz="0" w:space="0" w:color="auto"/>
        <w:left w:val="none" w:sz="0" w:space="0" w:color="auto"/>
        <w:bottom w:val="none" w:sz="0" w:space="0" w:color="auto"/>
        <w:right w:val="none" w:sz="0" w:space="0" w:color="auto"/>
      </w:divBdr>
    </w:div>
    <w:div w:id="1561357168">
      <w:marLeft w:val="0"/>
      <w:marRight w:val="0"/>
      <w:marTop w:val="-20"/>
      <w:marBottom w:val="-20"/>
      <w:divBdr>
        <w:top w:val="none" w:sz="0" w:space="0" w:color="auto"/>
        <w:left w:val="none" w:sz="0" w:space="0" w:color="auto"/>
        <w:bottom w:val="none" w:sz="0" w:space="0" w:color="auto"/>
        <w:right w:val="none" w:sz="0" w:space="0" w:color="auto"/>
      </w:divBdr>
    </w:div>
    <w:div w:id="1562054668">
      <w:marLeft w:val="0"/>
      <w:marRight w:val="0"/>
      <w:marTop w:val="-20"/>
      <w:marBottom w:val="-20"/>
      <w:divBdr>
        <w:top w:val="none" w:sz="0" w:space="0" w:color="auto"/>
        <w:left w:val="none" w:sz="0" w:space="0" w:color="auto"/>
        <w:bottom w:val="none" w:sz="0" w:space="0" w:color="auto"/>
        <w:right w:val="none" w:sz="0" w:space="0" w:color="auto"/>
      </w:divBdr>
    </w:div>
    <w:div w:id="1564292552">
      <w:marLeft w:val="0"/>
      <w:marRight w:val="0"/>
      <w:marTop w:val="-20"/>
      <w:marBottom w:val="-20"/>
      <w:divBdr>
        <w:top w:val="none" w:sz="0" w:space="0" w:color="auto"/>
        <w:left w:val="none" w:sz="0" w:space="0" w:color="auto"/>
        <w:bottom w:val="none" w:sz="0" w:space="0" w:color="auto"/>
        <w:right w:val="none" w:sz="0" w:space="0" w:color="auto"/>
      </w:divBdr>
    </w:div>
    <w:div w:id="1572692134">
      <w:marLeft w:val="0"/>
      <w:marRight w:val="0"/>
      <w:marTop w:val="-20"/>
      <w:marBottom w:val="-20"/>
      <w:divBdr>
        <w:top w:val="none" w:sz="0" w:space="0" w:color="auto"/>
        <w:left w:val="none" w:sz="0" w:space="0" w:color="auto"/>
        <w:bottom w:val="none" w:sz="0" w:space="0" w:color="auto"/>
        <w:right w:val="none" w:sz="0" w:space="0" w:color="auto"/>
      </w:divBdr>
    </w:div>
    <w:div w:id="1573808924">
      <w:marLeft w:val="0"/>
      <w:marRight w:val="0"/>
      <w:marTop w:val="-20"/>
      <w:marBottom w:val="-20"/>
      <w:divBdr>
        <w:top w:val="none" w:sz="0" w:space="0" w:color="auto"/>
        <w:left w:val="none" w:sz="0" w:space="0" w:color="auto"/>
        <w:bottom w:val="none" w:sz="0" w:space="0" w:color="auto"/>
        <w:right w:val="none" w:sz="0" w:space="0" w:color="auto"/>
      </w:divBdr>
    </w:div>
    <w:div w:id="1574662759">
      <w:marLeft w:val="0"/>
      <w:marRight w:val="0"/>
      <w:marTop w:val="-20"/>
      <w:marBottom w:val="-20"/>
      <w:divBdr>
        <w:top w:val="none" w:sz="0" w:space="0" w:color="auto"/>
        <w:left w:val="none" w:sz="0" w:space="0" w:color="auto"/>
        <w:bottom w:val="none" w:sz="0" w:space="0" w:color="auto"/>
        <w:right w:val="none" w:sz="0" w:space="0" w:color="auto"/>
      </w:divBdr>
    </w:div>
    <w:div w:id="1577277989">
      <w:marLeft w:val="0"/>
      <w:marRight w:val="0"/>
      <w:marTop w:val="-20"/>
      <w:marBottom w:val="-20"/>
      <w:divBdr>
        <w:top w:val="none" w:sz="0" w:space="0" w:color="auto"/>
        <w:left w:val="none" w:sz="0" w:space="0" w:color="auto"/>
        <w:bottom w:val="none" w:sz="0" w:space="0" w:color="auto"/>
        <w:right w:val="none" w:sz="0" w:space="0" w:color="auto"/>
      </w:divBdr>
    </w:div>
    <w:div w:id="1585647968">
      <w:marLeft w:val="0"/>
      <w:marRight w:val="0"/>
      <w:marTop w:val="-20"/>
      <w:marBottom w:val="-20"/>
      <w:divBdr>
        <w:top w:val="none" w:sz="0" w:space="0" w:color="auto"/>
        <w:left w:val="none" w:sz="0" w:space="0" w:color="auto"/>
        <w:bottom w:val="none" w:sz="0" w:space="0" w:color="auto"/>
        <w:right w:val="none" w:sz="0" w:space="0" w:color="auto"/>
      </w:divBdr>
    </w:div>
    <w:div w:id="1594051663">
      <w:marLeft w:val="0"/>
      <w:marRight w:val="0"/>
      <w:marTop w:val="-20"/>
      <w:marBottom w:val="-20"/>
      <w:divBdr>
        <w:top w:val="none" w:sz="0" w:space="0" w:color="auto"/>
        <w:left w:val="none" w:sz="0" w:space="0" w:color="auto"/>
        <w:bottom w:val="none" w:sz="0" w:space="0" w:color="auto"/>
        <w:right w:val="none" w:sz="0" w:space="0" w:color="auto"/>
      </w:divBdr>
    </w:div>
    <w:div w:id="1595671617">
      <w:marLeft w:val="0"/>
      <w:marRight w:val="0"/>
      <w:marTop w:val="-20"/>
      <w:marBottom w:val="-20"/>
      <w:divBdr>
        <w:top w:val="none" w:sz="0" w:space="0" w:color="auto"/>
        <w:left w:val="none" w:sz="0" w:space="0" w:color="auto"/>
        <w:bottom w:val="none" w:sz="0" w:space="0" w:color="auto"/>
        <w:right w:val="none" w:sz="0" w:space="0" w:color="auto"/>
      </w:divBdr>
    </w:div>
    <w:div w:id="1595942505">
      <w:marLeft w:val="0"/>
      <w:marRight w:val="0"/>
      <w:marTop w:val="-20"/>
      <w:marBottom w:val="-20"/>
      <w:divBdr>
        <w:top w:val="none" w:sz="0" w:space="0" w:color="auto"/>
        <w:left w:val="none" w:sz="0" w:space="0" w:color="auto"/>
        <w:bottom w:val="none" w:sz="0" w:space="0" w:color="auto"/>
        <w:right w:val="none" w:sz="0" w:space="0" w:color="auto"/>
      </w:divBdr>
    </w:div>
    <w:div w:id="1596938952">
      <w:marLeft w:val="0"/>
      <w:marRight w:val="0"/>
      <w:marTop w:val="-20"/>
      <w:marBottom w:val="-20"/>
      <w:divBdr>
        <w:top w:val="none" w:sz="0" w:space="0" w:color="auto"/>
        <w:left w:val="none" w:sz="0" w:space="0" w:color="auto"/>
        <w:bottom w:val="none" w:sz="0" w:space="0" w:color="auto"/>
        <w:right w:val="none" w:sz="0" w:space="0" w:color="auto"/>
      </w:divBdr>
    </w:div>
    <w:div w:id="1597713599">
      <w:marLeft w:val="0"/>
      <w:marRight w:val="0"/>
      <w:marTop w:val="-20"/>
      <w:marBottom w:val="-20"/>
      <w:divBdr>
        <w:top w:val="none" w:sz="0" w:space="0" w:color="auto"/>
        <w:left w:val="none" w:sz="0" w:space="0" w:color="auto"/>
        <w:bottom w:val="none" w:sz="0" w:space="0" w:color="auto"/>
        <w:right w:val="none" w:sz="0" w:space="0" w:color="auto"/>
      </w:divBdr>
    </w:div>
    <w:div w:id="1598559002">
      <w:marLeft w:val="0"/>
      <w:marRight w:val="0"/>
      <w:marTop w:val="-20"/>
      <w:marBottom w:val="-20"/>
      <w:divBdr>
        <w:top w:val="none" w:sz="0" w:space="0" w:color="auto"/>
        <w:left w:val="none" w:sz="0" w:space="0" w:color="auto"/>
        <w:bottom w:val="none" w:sz="0" w:space="0" w:color="auto"/>
        <w:right w:val="none" w:sz="0" w:space="0" w:color="auto"/>
      </w:divBdr>
    </w:div>
    <w:div w:id="1599943510">
      <w:marLeft w:val="0"/>
      <w:marRight w:val="0"/>
      <w:marTop w:val="-20"/>
      <w:marBottom w:val="-20"/>
      <w:divBdr>
        <w:top w:val="none" w:sz="0" w:space="0" w:color="auto"/>
        <w:left w:val="none" w:sz="0" w:space="0" w:color="auto"/>
        <w:bottom w:val="none" w:sz="0" w:space="0" w:color="auto"/>
        <w:right w:val="none" w:sz="0" w:space="0" w:color="auto"/>
      </w:divBdr>
    </w:div>
    <w:div w:id="1600795824">
      <w:marLeft w:val="0"/>
      <w:marRight w:val="0"/>
      <w:marTop w:val="-20"/>
      <w:marBottom w:val="-20"/>
      <w:divBdr>
        <w:top w:val="none" w:sz="0" w:space="0" w:color="auto"/>
        <w:left w:val="none" w:sz="0" w:space="0" w:color="auto"/>
        <w:bottom w:val="none" w:sz="0" w:space="0" w:color="auto"/>
        <w:right w:val="none" w:sz="0" w:space="0" w:color="auto"/>
      </w:divBdr>
    </w:div>
    <w:div w:id="1605763470">
      <w:marLeft w:val="0"/>
      <w:marRight w:val="0"/>
      <w:marTop w:val="-20"/>
      <w:marBottom w:val="-20"/>
      <w:divBdr>
        <w:top w:val="none" w:sz="0" w:space="0" w:color="auto"/>
        <w:left w:val="none" w:sz="0" w:space="0" w:color="auto"/>
        <w:bottom w:val="none" w:sz="0" w:space="0" w:color="auto"/>
        <w:right w:val="none" w:sz="0" w:space="0" w:color="auto"/>
      </w:divBdr>
    </w:div>
    <w:div w:id="1615595324">
      <w:marLeft w:val="0"/>
      <w:marRight w:val="0"/>
      <w:marTop w:val="-20"/>
      <w:marBottom w:val="-20"/>
      <w:divBdr>
        <w:top w:val="none" w:sz="0" w:space="0" w:color="auto"/>
        <w:left w:val="none" w:sz="0" w:space="0" w:color="auto"/>
        <w:bottom w:val="none" w:sz="0" w:space="0" w:color="auto"/>
        <w:right w:val="none" w:sz="0" w:space="0" w:color="auto"/>
      </w:divBdr>
    </w:div>
    <w:div w:id="1615937135">
      <w:marLeft w:val="0"/>
      <w:marRight w:val="0"/>
      <w:marTop w:val="-20"/>
      <w:marBottom w:val="-20"/>
      <w:divBdr>
        <w:top w:val="none" w:sz="0" w:space="0" w:color="auto"/>
        <w:left w:val="none" w:sz="0" w:space="0" w:color="auto"/>
        <w:bottom w:val="none" w:sz="0" w:space="0" w:color="auto"/>
        <w:right w:val="none" w:sz="0" w:space="0" w:color="auto"/>
      </w:divBdr>
    </w:div>
    <w:div w:id="1623999840">
      <w:marLeft w:val="0"/>
      <w:marRight w:val="0"/>
      <w:marTop w:val="-20"/>
      <w:marBottom w:val="-20"/>
      <w:divBdr>
        <w:top w:val="none" w:sz="0" w:space="0" w:color="auto"/>
        <w:left w:val="none" w:sz="0" w:space="0" w:color="auto"/>
        <w:bottom w:val="none" w:sz="0" w:space="0" w:color="auto"/>
        <w:right w:val="none" w:sz="0" w:space="0" w:color="auto"/>
      </w:divBdr>
    </w:div>
    <w:div w:id="1624383720">
      <w:marLeft w:val="0"/>
      <w:marRight w:val="0"/>
      <w:marTop w:val="-20"/>
      <w:marBottom w:val="-20"/>
      <w:divBdr>
        <w:top w:val="none" w:sz="0" w:space="0" w:color="auto"/>
        <w:left w:val="none" w:sz="0" w:space="0" w:color="auto"/>
        <w:bottom w:val="none" w:sz="0" w:space="0" w:color="auto"/>
        <w:right w:val="none" w:sz="0" w:space="0" w:color="auto"/>
      </w:divBdr>
    </w:div>
    <w:div w:id="1624845520">
      <w:marLeft w:val="0"/>
      <w:marRight w:val="0"/>
      <w:marTop w:val="-20"/>
      <w:marBottom w:val="-20"/>
      <w:divBdr>
        <w:top w:val="none" w:sz="0" w:space="0" w:color="auto"/>
        <w:left w:val="none" w:sz="0" w:space="0" w:color="auto"/>
        <w:bottom w:val="none" w:sz="0" w:space="0" w:color="auto"/>
        <w:right w:val="none" w:sz="0" w:space="0" w:color="auto"/>
      </w:divBdr>
    </w:div>
    <w:div w:id="1633831213">
      <w:marLeft w:val="0"/>
      <w:marRight w:val="0"/>
      <w:marTop w:val="-20"/>
      <w:marBottom w:val="-20"/>
      <w:divBdr>
        <w:top w:val="none" w:sz="0" w:space="0" w:color="auto"/>
        <w:left w:val="none" w:sz="0" w:space="0" w:color="auto"/>
        <w:bottom w:val="none" w:sz="0" w:space="0" w:color="auto"/>
        <w:right w:val="none" w:sz="0" w:space="0" w:color="auto"/>
      </w:divBdr>
    </w:div>
    <w:div w:id="1635721849">
      <w:marLeft w:val="0"/>
      <w:marRight w:val="0"/>
      <w:marTop w:val="-20"/>
      <w:marBottom w:val="-20"/>
      <w:divBdr>
        <w:top w:val="none" w:sz="0" w:space="0" w:color="auto"/>
        <w:left w:val="none" w:sz="0" w:space="0" w:color="auto"/>
        <w:bottom w:val="none" w:sz="0" w:space="0" w:color="auto"/>
        <w:right w:val="none" w:sz="0" w:space="0" w:color="auto"/>
      </w:divBdr>
    </w:div>
    <w:div w:id="1650747838">
      <w:marLeft w:val="0"/>
      <w:marRight w:val="0"/>
      <w:marTop w:val="-20"/>
      <w:marBottom w:val="-20"/>
      <w:divBdr>
        <w:top w:val="none" w:sz="0" w:space="0" w:color="auto"/>
        <w:left w:val="none" w:sz="0" w:space="0" w:color="auto"/>
        <w:bottom w:val="none" w:sz="0" w:space="0" w:color="auto"/>
        <w:right w:val="none" w:sz="0" w:space="0" w:color="auto"/>
      </w:divBdr>
    </w:div>
    <w:div w:id="1657613908">
      <w:marLeft w:val="0"/>
      <w:marRight w:val="0"/>
      <w:marTop w:val="-20"/>
      <w:marBottom w:val="-20"/>
      <w:divBdr>
        <w:top w:val="none" w:sz="0" w:space="0" w:color="auto"/>
        <w:left w:val="none" w:sz="0" w:space="0" w:color="auto"/>
        <w:bottom w:val="none" w:sz="0" w:space="0" w:color="auto"/>
        <w:right w:val="none" w:sz="0" w:space="0" w:color="auto"/>
      </w:divBdr>
    </w:div>
    <w:div w:id="1661077430">
      <w:marLeft w:val="0"/>
      <w:marRight w:val="0"/>
      <w:marTop w:val="-20"/>
      <w:marBottom w:val="-20"/>
      <w:divBdr>
        <w:top w:val="none" w:sz="0" w:space="0" w:color="auto"/>
        <w:left w:val="none" w:sz="0" w:space="0" w:color="auto"/>
        <w:bottom w:val="none" w:sz="0" w:space="0" w:color="auto"/>
        <w:right w:val="none" w:sz="0" w:space="0" w:color="auto"/>
      </w:divBdr>
    </w:div>
    <w:div w:id="1661543959">
      <w:marLeft w:val="0"/>
      <w:marRight w:val="0"/>
      <w:marTop w:val="-20"/>
      <w:marBottom w:val="-20"/>
      <w:divBdr>
        <w:top w:val="none" w:sz="0" w:space="0" w:color="auto"/>
        <w:left w:val="none" w:sz="0" w:space="0" w:color="auto"/>
        <w:bottom w:val="none" w:sz="0" w:space="0" w:color="auto"/>
        <w:right w:val="none" w:sz="0" w:space="0" w:color="auto"/>
      </w:divBdr>
    </w:div>
    <w:div w:id="1667781759">
      <w:marLeft w:val="0"/>
      <w:marRight w:val="0"/>
      <w:marTop w:val="-20"/>
      <w:marBottom w:val="-20"/>
      <w:divBdr>
        <w:top w:val="none" w:sz="0" w:space="0" w:color="auto"/>
        <w:left w:val="none" w:sz="0" w:space="0" w:color="auto"/>
        <w:bottom w:val="none" w:sz="0" w:space="0" w:color="auto"/>
        <w:right w:val="none" w:sz="0" w:space="0" w:color="auto"/>
      </w:divBdr>
    </w:div>
    <w:div w:id="1675844108">
      <w:marLeft w:val="0"/>
      <w:marRight w:val="0"/>
      <w:marTop w:val="-20"/>
      <w:marBottom w:val="-20"/>
      <w:divBdr>
        <w:top w:val="none" w:sz="0" w:space="0" w:color="auto"/>
        <w:left w:val="none" w:sz="0" w:space="0" w:color="auto"/>
        <w:bottom w:val="none" w:sz="0" w:space="0" w:color="auto"/>
        <w:right w:val="none" w:sz="0" w:space="0" w:color="auto"/>
      </w:divBdr>
    </w:div>
    <w:div w:id="1679847704">
      <w:marLeft w:val="0"/>
      <w:marRight w:val="0"/>
      <w:marTop w:val="-20"/>
      <w:marBottom w:val="-20"/>
      <w:divBdr>
        <w:top w:val="none" w:sz="0" w:space="0" w:color="auto"/>
        <w:left w:val="none" w:sz="0" w:space="0" w:color="auto"/>
        <w:bottom w:val="none" w:sz="0" w:space="0" w:color="auto"/>
        <w:right w:val="none" w:sz="0" w:space="0" w:color="auto"/>
      </w:divBdr>
    </w:div>
    <w:div w:id="1680304422">
      <w:marLeft w:val="0"/>
      <w:marRight w:val="0"/>
      <w:marTop w:val="-20"/>
      <w:marBottom w:val="-20"/>
      <w:divBdr>
        <w:top w:val="none" w:sz="0" w:space="0" w:color="auto"/>
        <w:left w:val="none" w:sz="0" w:space="0" w:color="auto"/>
        <w:bottom w:val="none" w:sz="0" w:space="0" w:color="auto"/>
        <w:right w:val="none" w:sz="0" w:space="0" w:color="auto"/>
      </w:divBdr>
    </w:div>
    <w:div w:id="1682472172">
      <w:marLeft w:val="0"/>
      <w:marRight w:val="0"/>
      <w:marTop w:val="-20"/>
      <w:marBottom w:val="-20"/>
      <w:divBdr>
        <w:top w:val="none" w:sz="0" w:space="0" w:color="auto"/>
        <w:left w:val="none" w:sz="0" w:space="0" w:color="auto"/>
        <w:bottom w:val="none" w:sz="0" w:space="0" w:color="auto"/>
        <w:right w:val="none" w:sz="0" w:space="0" w:color="auto"/>
      </w:divBdr>
    </w:div>
    <w:div w:id="1691033111">
      <w:marLeft w:val="0"/>
      <w:marRight w:val="0"/>
      <w:marTop w:val="-20"/>
      <w:marBottom w:val="-20"/>
      <w:divBdr>
        <w:top w:val="none" w:sz="0" w:space="0" w:color="auto"/>
        <w:left w:val="none" w:sz="0" w:space="0" w:color="auto"/>
        <w:bottom w:val="none" w:sz="0" w:space="0" w:color="auto"/>
        <w:right w:val="none" w:sz="0" w:space="0" w:color="auto"/>
      </w:divBdr>
    </w:div>
    <w:div w:id="1693727561">
      <w:marLeft w:val="0"/>
      <w:marRight w:val="0"/>
      <w:marTop w:val="-20"/>
      <w:marBottom w:val="-20"/>
      <w:divBdr>
        <w:top w:val="none" w:sz="0" w:space="0" w:color="auto"/>
        <w:left w:val="none" w:sz="0" w:space="0" w:color="auto"/>
        <w:bottom w:val="none" w:sz="0" w:space="0" w:color="auto"/>
        <w:right w:val="none" w:sz="0" w:space="0" w:color="auto"/>
      </w:divBdr>
    </w:div>
    <w:div w:id="1699744296">
      <w:marLeft w:val="0"/>
      <w:marRight w:val="0"/>
      <w:marTop w:val="-20"/>
      <w:marBottom w:val="-20"/>
      <w:divBdr>
        <w:top w:val="none" w:sz="0" w:space="0" w:color="auto"/>
        <w:left w:val="none" w:sz="0" w:space="0" w:color="auto"/>
        <w:bottom w:val="none" w:sz="0" w:space="0" w:color="auto"/>
        <w:right w:val="none" w:sz="0" w:space="0" w:color="auto"/>
      </w:divBdr>
    </w:div>
    <w:div w:id="1704748873">
      <w:marLeft w:val="0"/>
      <w:marRight w:val="0"/>
      <w:marTop w:val="-20"/>
      <w:marBottom w:val="-20"/>
      <w:divBdr>
        <w:top w:val="none" w:sz="0" w:space="0" w:color="auto"/>
        <w:left w:val="none" w:sz="0" w:space="0" w:color="auto"/>
        <w:bottom w:val="none" w:sz="0" w:space="0" w:color="auto"/>
        <w:right w:val="none" w:sz="0" w:space="0" w:color="auto"/>
      </w:divBdr>
    </w:div>
    <w:div w:id="1708679897">
      <w:marLeft w:val="0"/>
      <w:marRight w:val="0"/>
      <w:marTop w:val="-20"/>
      <w:marBottom w:val="-20"/>
      <w:divBdr>
        <w:top w:val="none" w:sz="0" w:space="0" w:color="auto"/>
        <w:left w:val="none" w:sz="0" w:space="0" w:color="auto"/>
        <w:bottom w:val="none" w:sz="0" w:space="0" w:color="auto"/>
        <w:right w:val="none" w:sz="0" w:space="0" w:color="auto"/>
      </w:divBdr>
    </w:div>
    <w:div w:id="1711026864">
      <w:marLeft w:val="0"/>
      <w:marRight w:val="0"/>
      <w:marTop w:val="-20"/>
      <w:marBottom w:val="-20"/>
      <w:divBdr>
        <w:top w:val="none" w:sz="0" w:space="0" w:color="auto"/>
        <w:left w:val="none" w:sz="0" w:space="0" w:color="auto"/>
        <w:bottom w:val="none" w:sz="0" w:space="0" w:color="auto"/>
        <w:right w:val="none" w:sz="0" w:space="0" w:color="auto"/>
      </w:divBdr>
    </w:div>
    <w:div w:id="1715613102">
      <w:marLeft w:val="0"/>
      <w:marRight w:val="0"/>
      <w:marTop w:val="-20"/>
      <w:marBottom w:val="-20"/>
      <w:divBdr>
        <w:top w:val="none" w:sz="0" w:space="0" w:color="auto"/>
        <w:left w:val="none" w:sz="0" w:space="0" w:color="auto"/>
        <w:bottom w:val="none" w:sz="0" w:space="0" w:color="auto"/>
        <w:right w:val="none" w:sz="0" w:space="0" w:color="auto"/>
      </w:divBdr>
    </w:div>
    <w:div w:id="1723021604">
      <w:marLeft w:val="0"/>
      <w:marRight w:val="0"/>
      <w:marTop w:val="-20"/>
      <w:marBottom w:val="-20"/>
      <w:divBdr>
        <w:top w:val="none" w:sz="0" w:space="0" w:color="auto"/>
        <w:left w:val="none" w:sz="0" w:space="0" w:color="auto"/>
        <w:bottom w:val="none" w:sz="0" w:space="0" w:color="auto"/>
        <w:right w:val="none" w:sz="0" w:space="0" w:color="auto"/>
      </w:divBdr>
    </w:div>
    <w:div w:id="1723407454">
      <w:marLeft w:val="0"/>
      <w:marRight w:val="0"/>
      <w:marTop w:val="-20"/>
      <w:marBottom w:val="-20"/>
      <w:divBdr>
        <w:top w:val="none" w:sz="0" w:space="0" w:color="auto"/>
        <w:left w:val="none" w:sz="0" w:space="0" w:color="auto"/>
        <w:bottom w:val="none" w:sz="0" w:space="0" w:color="auto"/>
        <w:right w:val="none" w:sz="0" w:space="0" w:color="auto"/>
      </w:divBdr>
    </w:div>
    <w:div w:id="1724284807">
      <w:marLeft w:val="0"/>
      <w:marRight w:val="0"/>
      <w:marTop w:val="-20"/>
      <w:marBottom w:val="-20"/>
      <w:divBdr>
        <w:top w:val="none" w:sz="0" w:space="0" w:color="auto"/>
        <w:left w:val="none" w:sz="0" w:space="0" w:color="auto"/>
        <w:bottom w:val="none" w:sz="0" w:space="0" w:color="auto"/>
        <w:right w:val="none" w:sz="0" w:space="0" w:color="auto"/>
      </w:divBdr>
    </w:div>
    <w:div w:id="1725525860">
      <w:marLeft w:val="0"/>
      <w:marRight w:val="0"/>
      <w:marTop w:val="-20"/>
      <w:marBottom w:val="-20"/>
      <w:divBdr>
        <w:top w:val="none" w:sz="0" w:space="0" w:color="auto"/>
        <w:left w:val="none" w:sz="0" w:space="0" w:color="auto"/>
        <w:bottom w:val="none" w:sz="0" w:space="0" w:color="auto"/>
        <w:right w:val="none" w:sz="0" w:space="0" w:color="auto"/>
      </w:divBdr>
    </w:div>
    <w:div w:id="1737238079">
      <w:marLeft w:val="0"/>
      <w:marRight w:val="0"/>
      <w:marTop w:val="-20"/>
      <w:marBottom w:val="-20"/>
      <w:divBdr>
        <w:top w:val="none" w:sz="0" w:space="0" w:color="auto"/>
        <w:left w:val="none" w:sz="0" w:space="0" w:color="auto"/>
        <w:bottom w:val="none" w:sz="0" w:space="0" w:color="auto"/>
        <w:right w:val="none" w:sz="0" w:space="0" w:color="auto"/>
      </w:divBdr>
    </w:div>
    <w:div w:id="1741442169">
      <w:marLeft w:val="0"/>
      <w:marRight w:val="0"/>
      <w:marTop w:val="-20"/>
      <w:marBottom w:val="-20"/>
      <w:divBdr>
        <w:top w:val="none" w:sz="0" w:space="0" w:color="auto"/>
        <w:left w:val="none" w:sz="0" w:space="0" w:color="auto"/>
        <w:bottom w:val="none" w:sz="0" w:space="0" w:color="auto"/>
        <w:right w:val="none" w:sz="0" w:space="0" w:color="auto"/>
      </w:divBdr>
    </w:div>
    <w:div w:id="1743869796">
      <w:marLeft w:val="0"/>
      <w:marRight w:val="0"/>
      <w:marTop w:val="-20"/>
      <w:marBottom w:val="-20"/>
      <w:divBdr>
        <w:top w:val="none" w:sz="0" w:space="0" w:color="auto"/>
        <w:left w:val="none" w:sz="0" w:space="0" w:color="auto"/>
        <w:bottom w:val="none" w:sz="0" w:space="0" w:color="auto"/>
        <w:right w:val="none" w:sz="0" w:space="0" w:color="auto"/>
      </w:divBdr>
    </w:div>
    <w:div w:id="1744059500">
      <w:marLeft w:val="0"/>
      <w:marRight w:val="0"/>
      <w:marTop w:val="-20"/>
      <w:marBottom w:val="-20"/>
      <w:divBdr>
        <w:top w:val="none" w:sz="0" w:space="0" w:color="auto"/>
        <w:left w:val="none" w:sz="0" w:space="0" w:color="auto"/>
        <w:bottom w:val="none" w:sz="0" w:space="0" w:color="auto"/>
        <w:right w:val="none" w:sz="0" w:space="0" w:color="auto"/>
      </w:divBdr>
    </w:div>
    <w:div w:id="1747877071">
      <w:marLeft w:val="0"/>
      <w:marRight w:val="0"/>
      <w:marTop w:val="-20"/>
      <w:marBottom w:val="-20"/>
      <w:divBdr>
        <w:top w:val="none" w:sz="0" w:space="0" w:color="auto"/>
        <w:left w:val="none" w:sz="0" w:space="0" w:color="auto"/>
        <w:bottom w:val="none" w:sz="0" w:space="0" w:color="auto"/>
        <w:right w:val="none" w:sz="0" w:space="0" w:color="auto"/>
      </w:divBdr>
    </w:div>
    <w:div w:id="1751809001">
      <w:marLeft w:val="0"/>
      <w:marRight w:val="0"/>
      <w:marTop w:val="-20"/>
      <w:marBottom w:val="-20"/>
      <w:divBdr>
        <w:top w:val="none" w:sz="0" w:space="0" w:color="auto"/>
        <w:left w:val="none" w:sz="0" w:space="0" w:color="auto"/>
        <w:bottom w:val="none" w:sz="0" w:space="0" w:color="auto"/>
        <w:right w:val="none" w:sz="0" w:space="0" w:color="auto"/>
      </w:divBdr>
    </w:div>
    <w:div w:id="1755130840">
      <w:marLeft w:val="0"/>
      <w:marRight w:val="0"/>
      <w:marTop w:val="-20"/>
      <w:marBottom w:val="-20"/>
      <w:divBdr>
        <w:top w:val="none" w:sz="0" w:space="0" w:color="auto"/>
        <w:left w:val="none" w:sz="0" w:space="0" w:color="auto"/>
        <w:bottom w:val="none" w:sz="0" w:space="0" w:color="auto"/>
        <w:right w:val="none" w:sz="0" w:space="0" w:color="auto"/>
      </w:divBdr>
    </w:div>
    <w:div w:id="1755584222">
      <w:marLeft w:val="0"/>
      <w:marRight w:val="0"/>
      <w:marTop w:val="-20"/>
      <w:marBottom w:val="-20"/>
      <w:divBdr>
        <w:top w:val="none" w:sz="0" w:space="0" w:color="auto"/>
        <w:left w:val="none" w:sz="0" w:space="0" w:color="auto"/>
        <w:bottom w:val="none" w:sz="0" w:space="0" w:color="auto"/>
        <w:right w:val="none" w:sz="0" w:space="0" w:color="auto"/>
      </w:divBdr>
    </w:div>
    <w:div w:id="1758406473">
      <w:marLeft w:val="0"/>
      <w:marRight w:val="0"/>
      <w:marTop w:val="-20"/>
      <w:marBottom w:val="-20"/>
      <w:divBdr>
        <w:top w:val="none" w:sz="0" w:space="0" w:color="auto"/>
        <w:left w:val="none" w:sz="0" w:space="0" w:color="auto"/>
        <w:bottom w:val="none" w:sz="0" w:space="0" w:color="auto"/>
        <w:right w:val="none" w:sz="0" w:space="0" w:color="auto"/>
      </w:divBdr>
    </w:div>
    <w:div w:id="1764908623">
      <w:marLeft w:val="0"/>
      <w:marRight w:val="0"/>
      <w:marTop w:val="-20"/>
      <w:marBottom w:val="-20"/>
      <w:divBdr>
        <w:top w:val="none" w:sz="0" w:space="0" w:color="auto"/>
        <w:left w:val="none" w:sz="0" w:space="0" w:color="auto"/>
        <w:bottom w:val="none" w:sz="0" w:space="0" w:color="auto"/>
        <w:right w:val="none" w:sz="0" w:space="0" w:color="auto"/>
      </w:divBdr>
    </w:div>
    <w:div w:id="1765422279">
      <w:marLeft w:val="0"/>
      <w:marRight w:val="0"/>
      <w:marTop w:val="-20"/>
      <w:marBottom w:val="-20"/>
      <w:divBdr>
        <w:top w:val="none" w:sz="0" w:space="0" w:color="auto"/>
        <w:left w:val="none" w:sz="0" w:space="0" w:color="auto"/>
        <w:bottom w:val="none" w:sz="0" w:space="0" w:color="auto"/>
        <w:right w:val="none" w:sz="0" w:space="0" w:color="auto"/>
      </w:divBdr>
    </w:div>
    <w:div w:id="1765959288">
      <w:marLeft w:val="0"/>
      <w:marRight w:val="0"/>
      <w:marTop w:val="-20"/>
      <w:marBottom w:val="-20"/>
      <w:divBdr>
        <w:top w:val="none" w:sz="0" w:space="0" w:color="auto"/>
        <w:left w:val="none" w:sz="0" w:space="0" w:color="auto"/>
        <w:bottom w:val="none" w:sz="0" w:space="0" w:color="auto"/>
        <w:right w:val="none" w:sz="0" w:space="0" w:color="auto"/>
      </w:divBdr>
    </w:div>
    <w:div w:id="1769110889">
      <w:marLeft w:val="0"/>
      <w:marRight w:val="0"/>
      <w:marTop w:val="-20"/>
      <w:marBottom w:val="-20"/>
      <w:divBdr>
        <w:top w:val="none" w:sz="0" w:space="0" w:color="auto"/>
        <w:left w:val="none" w:sz="0" w:space="0" w:color="auto"/>
        <w:bottom w:val="none" w:sz="0" w:space="0" w:color="auto"/>
        <w:right w:val="none" w:sz="0" w:space="0" w:color="auto"/>
      </w:divBdr>
    </w:div>
    <w:div w:id="1770540269">
      <w:marLeft w:val="0"/>
      <w:marRight w:val="0"/>
      <w:marTop w:val="-20"/>
      <w:marBottom w:val="-20"/>
      <w:divBdr>
        <w:top w:val="none" w:sz="0" w:space="0" w:color="auto"/>
        <w:left w:val="none" w:sz="0" w:space="0" w:color="auto"/>
        <w:bottom w:val="none" w:sz="0" w:space="0" w:color="auto"/>
        <w:right w:val="none" w:sz="0" w:space="0" w:color="auto"/>
      </w:divBdr>
    </w:div>
    <w:div w:id="1776511706">
      <w:marLeft w:val="0"/>
      <w:marRight w:val="0"/>
      <w:marTop w:val="-20"/>
      <w:marBottom w:val="-20"/>
      <w:divBdr>
        <w:top w:val="none" w:sz="0" w:space="0" w:color="auto"/>
        <w:left w:val="none" w:sz="0" w:space="0" w:color="auto"/>
        <w:bottom w:val="none" w:sz="0" w:space="0" w:color="auto"/>
        <w:right w:val="none" w:sz="0" w:space="0" w:color="auto"/>
      </w:divBdr>
    </w:div>
    <w:div w:id="1778526297">
      <w:marLeft w:val="0"/>
      <w:marRight w:val="0"/>
      <w:marTop w:val="-20"/>
      <w:marBottom w:val="-20"/>
      <w:divBdr>
        <w:top w:val="none" w:sz="0" w:space="0" w:color="auto"/>
        <w:left w:val="none" w:sz="0" w:space="0" w:color="auto"/>
        <w:bottom w:val="none" w:sz="0" w:space="0" w:color="auto"/>
        <w:right w:val="none" w:sz="0" w:space="0" w:color="auto"/>
      </w:divBdr>
    </w:div>
    <w:div w:id="1783844995">
      <w:marLeft w:val="0"/>
      <w:marRight w:val="0"/>
      <w:marTop w:val="-20"/>
      <w:marBottom w:val="-20"/>
      <w:divBdr>
        <w:top w:val="none" w:sz="0" w:space="0" w:color="auto"/>
        <w:left w:val="none" w:sz="0" w:space="0" w:color="auto"/>
        <w:bottom w:val="none" w:sz="0" w:space="0" w:color="auto"/>
        <w:right w:val="none" w:sz="0" w:space="0" w:color="auto"/>
      </w:divBdr>
    </w:div>
    <w:div w:id="1792018760">
      <w:marLeft w:val="0"/>
      <w:marRight w:val="0"/>
      <w:marTop w:val="-20"/>
      <w:marBottom w:val="-20"/>
      <w:divBdr>
        <w:top w:val="none" w:sz="0" w:space="0" w:color="auto"/>
        <w:left w:val="none" w:sz="0" w:space="0" w:color="auto"/>
        <w:bottom w:val="none" w:sz="0" w:space="0" w:color="auto"/>
        <w:right w:val="none" w:sz="0" w:space="0" w:color="auto"/>
      </w:divBdr>
    </w:div>
    <w:div w:id="1792626272">
      <w:marLeft w:val="0"/>
      <w:marRight w:val="0"/>
      <w:marTop w:val="-20"/>
      <w:marBottom w:val="-20"/>
      <w:divBdr>
        <w:top w:val="none" w:sz="0" w:space="0" w:color="auto"/>
        <w:left w:val="none" w:sz="0" w:space="0" w:color="auto"/>
        <w:bottom w:val="none" w:sz="0" w:space="0" w:color="auto"/>
        <w:right w:val="none" w:sz="0" w:space="0" w:color="auto"/>
      </w:divBdr>
    </w:div>
    <w:div w:id="1796676896">
      <w:marLeft w:val="0"/>
      <w:marRight w:val="0"/>
      <w:marTop w:val="-20"/>
      <w:marBottom w:val="-20"/>
      <w:divBdr>
        <w:top w:val="none" w:sz="0" w:space="0" w:color="auto"/>
        <w:left w:val="none" w:sz="0" w:space="0" w:color="auto"/>
        <w:bottom w:val="none" w:sz="0" w:space="0" w:color="auto"/>
        <w:right w:val="none" w:sz="0" w:space="0" w:color="auto"/>
      </w:divBdr>
    </w:div>
    <w:div w:id="1797412058">
      <w:marLeft w:val="0"/>
      <w:marRight w:val="0"/>
      <w:marTop w:val="-20"/>
      <w:marBottom w:val="-20"/>
      <w:divBdr>
        <w:top w:val="none" w:sz="0" w:space="0" w:color="auto"/>
        <w:left w:val="none" w:sz="0" w:space="0" w:color="auto"/>
        <w:bottom w:val="none" w:sz="0" w:space="0" w:color="auto"/>
        <w:right w:val="none" w:sz="0" w:space="0" w:color="auto"/>
      </w:divBdr>
    </w:div>
    <w:div w:id="1797676113">
      <w:marLeft w:val="0"/>
      <w:marRight w:val="0"/>
      <w:marTop w:val="-20"/>
      <w:marBottom w:val="-20"/>
      <w:divBdr>
        <w:top w:val="none" w:sz="0" w:space="0" w:color="auto"/>
        <w:left w:val="none" w:sz="0" w:space="0" w:color="auto"/>
        <w:bottom w:val="none" w:sz="0" w:space="0" w:color="auto"/>
        <w:right w:val="none" w:sz="0" w:space="0" w:color="auto"/>
      </w:divBdr>
    </w:div>
    <w:div w:id="1799833888">
      <w:marLeft w:val="0"/>
      <w:marRight w:val="0"/>
      <w:marTop w:val="-20"/>
      <w:marBottom w:val="-20"/>
      <w:divBdr>
        <w:top w:val="none" w:sz="0" w:space="0" w:color="auto"/>
        <w:left w:val="none" w:sz="0" w:space="0" w:color="auto"/>
        <w:bottom w:val="none" w:sz="0" w:space="0" w:color="auto"/>
        <w:right w:val="none" w:sz="0" w:space="0" w:color="auto"/>
      </w:divBdr>
    </w:div>
    <w:div w:id="1802108984">
      <w:marLeft w:val="0"/>
      <w:marRight w:val="0"/>
      <w:marTop w:val="-20"/>
      <w:marBottom w:val="-20"/>
      <w:divBdr>
        <w:top w:val="none" w:sz="0" w:space="0" w:color="auto"/>
        <w:left w:val="none" w:sz="0" w:space="0" w:color="auto"/>
        <w:bottom w:val="none" w:sz="0" w:space="0" w:color="auto"/>
        <w:right w:val="none" w:sz="0" w:space="0" w:color="auto"/>
      </w:divBdr>
    </w:div>
    <w:div w:id="1806579777">
      <w:marLeft w:val="0"/>
      <w:marRight w:val="0"/>
      <w:marTop w:val="-20"/>
      <w:marBottom w:val="-20"/>
      <w:divBdr>
        <w:top w:val="none" w:sz="0" w:space="0" w:color="auto"/>
        <w:left w:val="none" w:sz="0" w:space="0" w:color="auto"/>
        <w:bottom w:val="none" w:sz="0" w:space="0" w:color="auto"/>
        <w:right w:val="none" w:sz="0" w:space="0" w:color="auto"/>
      </w:divBdr>
    </w:div>
    <w:div w:id="1812751019">
      <w:marLeft w:val="0"/>
      <w:marRight w:val="0"/>
      <w:marTop w:val="-20"/>
      <w:marBottom w:val="-20"/>
      <w:divBdr>
        <w:top w:val="none" w:sz="0" w:space="0" w:color="auto"/>
        <w:left w:val="none" w:sz="0" w:space="0" w:color="auto"/>
        <w:bottom w:val="none" w:sz="0" w:space="0" w:color="auto"/>
        <w:right w:val="none" w:sz="0" w:space="0" w:color="auto"/>
      </w:divBdr>
    </w:div>
    <w:div w:id="1815025275">
      <w:marLeft w:val="0"/>
      <w:marRight w:val="0"/>
      <w:marTop w:val="-20"/>
      <w:marBottom w:val="-20"/>
      <w:divBdr>
        <w:top w:val="none" w:sz="0" w:space="0" w:color="auto"/>
        <w:left w:val="none" w:sz="0" w:space="0" w:color="auto"/>
        <w:bottom w:val="none" w:sz="0" w:space="0" w:color="auto"/>
        <w:right w:val="none" w:sz="0" w:space="0" w:color="auto"/>
      </w:divBdr>
    </w:div>
    <w:div w:id="1815368132">
      <w:marLeft w:val="0"/>
      <w:marRight w:val="0"/>
      <w:marTop w:val="-20"/>
      <w:marBottom w:val="-20"/>
      <w:divBdr>
        <w:top w:val="none" w:sz="0" w:space="0" w:color="auto"/>
        <w:left w:val="none" w:sz="0" w:space="0" w:color="auto"/>
        <w:bottom w:val="none" w:sz="0" w:space="0" w:color="auto"/>
        <w:right w:val="none" w:sz="0" w:space="0" w:color="auto"/>
      </w:divBdr>
    </w:div>
    <w:div w:id="1815564063">
      <w:marLeft w:val="0"/>
      <w:marRight w:val="0"/>
      <w:marTop w:val="-20"/>
      <w:marBottom w:val="-20"/>
      <w:divBdr>
        <w:top w:val="none" w:sz="0" w:space="0" w:color="auto"/>
        <w:left w:val="none" w:sz="0" w:space="0" w:color="auto"/>
        <w:bottom w:val="none" w:sz="0" w:space="0" w:color="auto"/>
        <w:right w:val="none" w:sz="0" w:space="0" w:color="auto"/>
      </w:divBdr>
    </w:div>
    <w:div w:id="1816796239">
      <w:marLeft w:val="0"/>
      <w:marRight w:val="0"/>
      <w:marTop w:val="-20"/>
      <w:marBottom w:val="-20"/>
      <w:divBdr>
        <w:top w:val="none" w:sz="0" w:space="0" w:color="auto"/>
        <w:left w:val="none" w:sz="0" w:space="0" w:color="auto"/>
        <w:bottom w:val="none" w:sz="0" w:space="0" w:color="auto"/>
        <w:right w:val="none" w:sz="0" w:space="0" w:color="auto"/>
      </w:divBdr>
    </w:div>
    <w:div w:id="1828739992">
      <w:marLeft w:val="0"/>
      <w:marRight w:val="0"/>
      <w:marTop w:val="-20"/>
      <w:marBottom w:val="-20"/>
      <w:divBdr>
        <w:top w:val="none" w:sz="0" w:space="0" w:color="auto"/>
        <w:left w:val="none" w:sz="0" w:space="0" w:color="auto"/>
        <w:bottom w:val="none" w:sz="0" w:space="0" w:color="auto"/>
        <w:right w:val="none" w:sz="0" w:space="0" w:color="auto"/>
      </w:divBdr>
    </w:div>
    <w:div w:id="1829053613">
      <w:marLeft w:val="0"/>
      <w:marRight w:val="0"/>
      <w:marTop w:val="-20"/>
      <w:marBottom w:val="-20"/>
      <w:divBdr>
        <w:top w:val="none" w:sz="0" w:space="0" w:color="auto"/>
        <w:left w:val="none" w:sz="0" w:space="0" w:color="auto"/>
        <w:bottom w:val="none" w:sz="0" w:space="0" w:color="auto"/>
        <w:right w:val="none" w:sz="0" w:space="0" w:color="auto"/>
      </w:divBdr>
    </w:div>
    <w:div w:id="1831172798">
      <w:marLeft w:val="0"/>
      <w:marRight w:val="0"/>
      <w:marTop w:val="-20"/>
      <w:marBottom w:val="-20"/>
      <w:divBdr>
        <w:top w:val="none" w:sz="0" w:space="0" w:color="auto"/>
        <w:left w:val="none" w:sz="0" w:space="0" w:color="auto"/>
        <w:bottom w:val="none" w:sz="0" w:space="0" w:color="auto"/>
        <w:right w:val="none" w:sz="0" w:space="0" w:color="auto"/>
      </w:divBdr>
    </w:div>
    <w:div w:id="1840585103">
      <w:marLeft w:val="0"/>
      <w:marRight w:val="0"/>
      <w:marTop w:val="-20"/>
      <w:marBottom w:val="-20"/>
      <w:divBdr>
        <w:top w:val="none" w:sz="0" w:space="0" w:color="auto"/>
        <w:left w:val="none" w:sz="0" w:space="0" w:color="auto"/>
        <w:bottom w:val="none" w:sz="0" w:space="0" w:color="auto"/>
        <w:right w:val="none" w:sz="0" w:space="0" w:color="auto"/>
      </w:divBdr>
    </w:div>
    <w:div w:id="1841116823">
      <w:marLeft w:val="0"/>
      <w:marRight w:val="0"/>
      <w:marTop w:val="-20"/>
      <w:marBottom w:val="-20"/>
      <w:divBdr>
        <w:top w:val="none" w:sz="0" w:space="0" w:color="auto"/>
        <w:left w:val="none" w:sz="0" w:space="0" w:color="auto"/>
        <w:bottom w:val="none" w:sz="0" w:space="0" w:color="auto"/>
        <w:right w:val="none" w:sz="0" w:space="0" w:color="auto"/>
      </w:divBdr>
    </w:div>
    <w:div w:id="1843855523">
      <w:marLeft w:val="0"/>
      <w:marRight w:val="0"/>
      <w:marTop w:val="-20"/>
      <w:marBottom w:val="-20"/>
      <w:divBdr>
        <w:top w:val="none" w:sz="0" w:space="0" w:color="auto"/>
        <w:left w:val="none" w:sz="0" w:space="0" w:color="auto"/>
        <w:bottom w:val="none" w:sz="0" w:space="0" w:color="auto"/>
        <w:right w:val="none" w:sz="0" w:space="0" w:color="auto"/>
      </w:divBdr>
    </w:div>
    <w:div w:id="1846941985">
      <w:marLeft w:val="0"/>
      <w:marRight w:val="0"/>
      <w:marTop w:val="-20"/>
      <w:marBottom w:val="-20"/>
      <w:divBdr>
        <w:top w:val="none" w:sz="0" w:space="0" w:color="auto"/>
        <w:left w:val="none" w:sz="0" w:space="0" w:color="auto"/>
        <w:bottom w:val="none" w:sz="0" w:space="0" w:color="auto"/>
        <w:right w:val="none" w:sz="0" w:space="0" w:color="auto"/>
      </w:divBdr>
    </w:div>
    <w:div w:id="1851799215">
      <w:marLeft w:val="0"/>
      <w:marRight w:val="0"/>
      <w:marTop w:val="-20"/>
      <w:marBottom w:val="-20"/>
      <w:divBdr>
        <w:top w:val="none" w:sz="0" w:space="0" w:color="auto"/>
        <w:left w:val="none" w:sz="0" w:space="0" w:color="auto"/>
        <w:bottom w:val="none" w:sz="0" w:space="0" w:color="auto"/>
        <w:right w:val="none" w:sz="0" w:space="0" w:color="auto"/>
      </w:divBdr>
    </w:div>
    <w:div w:id="1859150287">
      <w:marLeft w:val="0"/>
      <w:marRight w:val="0"/>
      <w:marTop w:val="-20"/>
      <w:marBottom w:val="-20"/>
      <w:divBdr>
        <w:top w:val="none" w:sz="0" w:space="0" w:color="auto"/>
        <w:left w:val="none" w:sz="0" w:space="0" w:color="auto"/>
        <w:bottom w:val="none" w:sz="0" w:space="0" w:color="auto"/>
        <w:right w:val="none" w:sz="0" w:space="0" w:color="auto"/>
      </w:divBdr>
    </w:div>
    <w:div w:id="1860390607">
      <w:marLeft w:val="0"/>
      <w:marRight w:val="0"/>
      <w:marTop w:val="-20"/>
      <w:marBottom w:val="-20"/>
      <w:divBdr>
        <w:top w:val="none" w:sz="0" w:space="0" w:color="auto"/>
        <w:left w:val="none" w:sz="0" w:space="0" w:color="auto"/>
        <w:bottom w:val="none" w:sz="0" w:space="0" w:color="auto"/>
        <w:right w:val="none" w:sz="0" w:space="0" w:color="auto"/>
      </w:divBdr>
    </w:div>
    <w:div w:id="1866822098">
      <w:marLeft w:val="0"/>
      <w:marRight w:val="0"/>
      <w:marTop w:val="-20"/>
      <w:marBottom w:val="-20"/>
      <w:divBdr>
        <w:top w:val="none" w:sz="0" w:space="0" w:color="auto"/>
        <w:left w:val="none" w:sz="0" w:space="0" w:color="auto"/>
        <w:bottom w:val="none" w:sz="0" w:space="0" w:color="auto"/>
        <w:right w:val="none" w:sz="0" w:space="0" w:color="auto"/>
      </w:divBdr>
    </w:div>
    <w:div w:id="1873182658">
      <w:marLeft w:val="0"/>
      <w:marRight w:val="0"/>
      <w:marTop w:val="-20"/>
      <w:marBottom w:val="-20"/>
      <w:divBdr>
        <w:top w:val="none" w:sz="0" w:space="0" w:color="auto"/>
        <w:left w:val="none" w:sz="0" w:space="0" w:color="auto"/>
        <w:bottom w:val="none" w:sz="0" w:space="0" w:color="auto"/>
        <w:right w:val="none" w:sz="0" w:space="0" w:color="auto"/>
      </w:divBdr>
    </w:div>
    <w:div w:id="1878348977">
      <w:marLeft w:val="0"/>
      <w:marRight w:val="0"/>
      <w:marTop w:val="-20"/>
      <w:marBottom w:val="-20"/>
      <w:divBdr>
        <w:top w:val="none" w:sz="0" w:space="0" w:color="auto"/>
        <w:left w:val="none" w:sz="0" w:space="0" w:color="auto"/>
        <w:bottom w:val="none" w:sz="0" w:space="0" w:color="auto"/>
        <w:right w:val="none" w:sz="0" w:space="0" w:color="auto"/>
      </w:divBdr>
    </w:div>
    <w:div w:id="1879008509">
      <w:marLeft w:val="0"/>
      <w:marRight w:val="0"/>
      <w:marTop w:val="-20"/>
      <w:marBottom w:val="-20"/>
      <w:divBdr>
        <w:top w:val="none" w:sz="0" w:space="0" w:color="auto"/>
        <w:left w:val="none" w:sz="0" w:space="0" w:color="auto"/>
        <w:bottom w:val="none" w:sz="0" w:space="0" w:color="auto"/>
        <w:right w:val="none" w:sz="0" w:space="0" w:color="auto"/>
      </w:divBdr>
    </w:div>
    <w:div w:id="1880126501">
      <w:marLeft w:val="0"/>
      <w:marRight w:val="0"/>
      <w:marTop w:val="-20"/>
      <w:marBottom w:val="-20"/>
      <w:divBdr>
        <w:top w:val="none" w:sz="0" w:space="0" w:color="auto"/>
        <w:left w:val="none" w:sz="0" w:space="0" w:color="auto"/>
        <w:bottom w:val="none" w:sz="0" w:space="0" w:color="auto"/>
        <w:right w:val="none" w:sz="0" w:space="0" w:color="auto"/>
      </w:divBdr>
    </w:div>
    <w:div w:id="1884250178">
      <w:marLeft w:val="0"/>
      <w:marRight w:val="0"/>
      <w:marTop w:val="-20"/>
      <w:marBottom w:val="-20"/>
      <w:divBdr>
        <w:top w:val="none" w:sz="0" w:space="0" w:color="auto"/>
        <w:left w:val="none" w:sz="0" w:space="0" w:color="auto"/>
        <w:bottom w:val="none" w:sz="0" w:space="0" w:color="auto"/>
        <w:right w:val="none" w:sz="0" w:space="0" w:color="auto"/>
      </w:divBdr>
    </w:div>
    <w:div w:id="1894274862">
      <w:marLeft w:val="0"/>
      <w:marRight w:val="0"/>
      <w:marTop w:val="-20"/>
      <w:marBottom w:val="-20"/>
      <w:divBdr>
        <w:top w:val="none" w:sz="0" w:space="0" w:color="auto"/>
        <w:left w:val="none" w:sz="0" w:space="0" w:color="auto"/>
        <w:bottom w:val="none" w:sz="0" w:space="0" w:color="auto"/>
        <w:right w:val="none" w:sz="0" w:space="0" w:color="auto"/>
      </w:divBdr>
    </w:div>
    <w:div w:id="1896354987">
      <w:marLeft w:val="0"/>
      <w:marRight w:val="0"/>
      <w:marTop w:val="-20"/>
      <w:marBottom w:val="-20"/>
      <w:divBdr>
        <w:top w:val="none" w:sz="0" w:space="0" w:color="auto"/>
        <w:left w:val="none" w:sz="0" w:space="0" w:color="auto"/>
        <w:bottom w:val="none" w:sz="0" w:space="0" w:color="auto"/>
        <w:right w:val="none" w:sz="0" w:space="0" w:color="auto"/>
      </w:divBdr>
    </w:div>
    <w:div w:id="1896424613">
      <w:marLeft w:val="0"/>
      <w:marRight w:val="0"/>
      <w:marTop w:val="-20"/>
      <w:marBottom w:val="-20"/>
      <w:divBdr>
        <w:top w:val="none" w:sz="0" w:space="0" w:color="auto"/>
        <w:left w:val="none" w:sz="0" w:space="0" w:color="auto"/>
        <w:bottom w:val="none" w:sz="0" w:space="0" w:color="auto"/>
        <w:right w:val="none" w:sz="0" w:space="0" w:color="auto"/>
      </w:divBdr>
    </w:div>
    <w:div w:id="1897205274">
      <w:marLeft w:val="0"/>
      <w:marRight w:val="0"/>
      <w:marTop w:val="-20"/>
      <w:marBottom w:val="-20"/>
      <w:divBdr>
        <w:top w:val="none" w:sz="0" w:space="0" w:color="auto"/>
        <w:left w:val="none" w:sz="0" w:space="0" w:color="auto"/>
        <w:bottom w:val="none" w:sz="0" w:space="0" w:color="auto"/>
        <w:right w:val="none" w:sz="0" w:space="0" w:color="auto"/>
      </w:divBdr>
    </w:div>
    <w:div w:id="1898202029">
      <w:marLeft w:val="0"/>
      <w:marRight w:val="0"/>
      <w:marTop w:val="-20"/>
      <w:marBottom w:val="-20"/>
      <w:divBdr>
        <w:top w:val="none" w:sz="0" w:space="0" w:color="auto"/>
        <w:left w:val="none" w:sz="0" w:space="0" w:color="auto"/>
        <w:bottom w:val="none" w:sz="0" w:space="0" w:color="auto"/>
        <w:right w:val="none" w:sz="0" w:space="0" w:color="auto"/>
      </w:divBdr>
    </w:div>
    <w:div w:id="1899512591">
      <w:marLeft w:val="0"/>
      <w:marRight w:val="0"/>
      <w:marTop w:val="-20"/>
      <w:marBottom w:val="-20"/>
      <w:divBdr>
        <w:top w:val="none" w:sz="0" w:space="0" w:color="auto"/>
        <w:left w:val="none" w:sz="0" w:space="0" w:color="auto"/>
        <w:bottom w:val="none" w:sz="0" w:space="0" w:color="auto"/>
        <w:right w:val="none" w:sz="0" w:space="0" w:color="auto"/>
      </w:divBdr>
    </w:div>
    <w:div w:id="1899895733">
      <w:marLeft w:val="0"/>
      <w:marRight w:val="0"/>
      <w:marTop w:val="-20"/>
      <w:marBottom w:val="-20"/>
      <w:divBdr>
        <w:top w:val="none" w:sz="0" w:space="0" w:color="auto"/>
        <w:left w:val="none" w:sz="0" w:space="0" w:color="auto"/>
        <w:bottom w:val="none" w:sz="0" w:space="0" w:color="auto"/>
        <w:right w:val="none" w:sz="0" w:space="0" w:color="auto"/>
      </w:divBdr>
    </w:div>
    <w:div w:id="1899902266">
      <w:marLeft w:val="0"/>
      <w:marRight w:val="0"/>
      <w:marTop w:val="-20"/>
      <w:marBottom w:val="-20"/>
      <w:divBdr>
        <w:top w:val="none" w:sz="0" w:space="0" w:color="auto"/>
        <w:left w:val="none" w:sz="0" w:space="0" w:color="auto"/>
        <w:bottom w:val="none" w:sz="0" w:space="0" w:color="auto"/>
        <w:right w:val="none" w:sz="0" w:space="0" w:color="auto"/>
      </w:divBdr>
    </w:div>
    <w:div w:id="1904825022">
      <w:marLeft w:val="0"/>
      <w:marRight w:val="0"/>
      <w:marTop w:val="-20"/>
      <w:marBottom w:val="-20"/>
      <w:divBdr>
        <w:top w:val="none" w:sz="0" w:space="0" w:color="auto"/>
        <w:left w:val="none" w:sz="0" w:space="0" w:color="auto"/>
        <w:bottom w:val="none" w:sz="0" w:space="0" w:color="auto"/>
        <w:right w:val="none" w:sz="0" w:space="0" w:color="auto"/>
      </w:divBdr>
    </w:div>
    <w:div w:id="1908414300">
      <w:marLeft w:val="0"/>
      <w:marRight w:val="0"/>
      <w:marTop w:val="-20"/>
      <w:marBottom w:val="-20"/>
      <w:divBdr>
        <w:top w:val="none" w:sz="0" w:space="0" w:color="auto"/>
        <w:left w:val="none" w:sz="0" w:space="0" w:color="auto"/>
        <w:bottom w:val="none" w:sz="0" w:space="0" w:color="auto"/>
        <w:right w:val="none" w:sz="0" w:space="0" w:color="auto"/>
      </w:divBdr>
    </w:div>
    <w:div w:id="1917281309">
      <w:marLeft w:val="0"/>
      <w:marRight w:val="0"/>
      <w:marTop w:val="-20"/>
      <w:marBottom w:val="-20"/>
      <w:divBdr>
        <w:top w:val="none" w:sz="0" w:space="0" w:color="auto"/>
        <w:left w:val="none" w:sz="0" w:space="0" w:color="auto"/>
        <w:bottom w:val="none" w:sz="0" w:space="0" w:color="auto"/>
        <w:right w:val="none" w:sz="0" w:space="0" w:color="auto"/>
      </w:divBdr>
    </w:div>
    <w:div w:id="1918590350">
      <w:marLeft w:val="0"/>
      <w:marRight w:val="0"/>
      <w:marTop w:val="-20"/>
      <w:marBottom w:val="-20"/>
      <w:divBdr>
        <w:top w:val="none" w:sz="0" w:space="0" w:color="auto"/>
        <w:left w:val="none" w:sz="0" w:space="0" w:color="auto"/>
        <w:bottom w:val="none" w:sz="0" w:space="0" w:color="auto"/>
        <w:right w:val="none" w:sz="0" w:space="0" w:color="auto"/>
      </w:divBdr>
    </w:div>
    <w:div w:id="1923906367">
      <w:marLeft w:val="0"/>
      <w:marRight w:val="0"/>
      <w:marTop w:val="-20"/>
      <w:marBottom w:val="-20"/>
      <w:divBdr>
        <w:top w:val="none" w:sz="0" w:space="0" w:color="auto"/>
        <w:left w:val="none" w:sz="0" w:space="0" w:color="auto"/>
        <w:bottom w:val="none" w:sz="0" w:space="0" w:color="auto"/>
        <w:right w:val="none" w:sz="0" w:space="0" w:color="auto"/>
      </w:divBdr>
    </w:div>
    <w:div w:id="1924558988">
      <w:marLeft w:val="0"/>
      <w:marRight w:val="0"/>
      <w:marTop w:val="-20"/>
      <w:marBottom w:val="-20"/>
      <w:divBdr>
        <w:top w:val="none" w:sz="0" w:space="0" w:color="auto"/>
        <w:left w:val="none" w:sz="0" w:space="0" w:color="auto"/>
        <w:bottom w:val="none" w:sz="0" w:space="0" w:color="auto"/>
        <w:right w:val="none" w:sz="0" w:space="0" w:color="auto"/>
      </w:divBdr>
    </w:div>
    <w:div w:id="1927762769">
      <w:marLeft w:val="0"/>
      <w:marRight w:val="0"/>
      <w:marTop w:val="-20"/>
      <w:marBottom w:val="-20"/>
      <w:divBdr>
        <w:top w:val="none" w:sz="0" w:space="0" w:color="auto"/>
        <w:left w:val="none" w:sz="0" w:space="0" w:color="auto"/>
        <w:bottom w:val="none" w:sz="0" w:space="0" w:color="auto"/>
        <w:right w:val="none" w:sz="0" w:space="0" w:color="auto"/>
      </w:divBdr>
    </w:div>
    <w:div w:id="1939944753">
      <w:marLeft w:val="0"/>
      <w:marRight w:val="0"/>
      <w:marTop w:val="-20"/>
      <w:marBottom w:val="-20"/>
      <w:divBdr>
        <w:top w:val="none" w:sz="0" w:space="0" w:color="auto"/>
        <w:left w:val="none" w:sz="0" w:space="0" w:color="auto"/>
        <w:bottom w:val="none" w:sz="0" w:space="0" w:color="auto"/>
        <w:right w:val="none" w:sz="0" w:space="0" w:color="auto"/>
      </w:divBdr>
    </w:div>
    <w:div w:id="1942685725">
      <w:marLeft w:val="0"/>
      <w:marRight w:val="0"/>
      <w:marTop w:val="-20"/>
      <w:marBottom w:val="-20"/>
      <w:divBdr>
        <w:top w:val="none" w:sz="0" w:space="0" w:color="auto"/>
        <w:left w:val="none" w:sz="0" w:space="0" w:color="auto"/>
        <w:bottom w:val="none" w:sz="0" w:space="0" w:color="auto"/>
        <w:right w:val="none" w:sz="0" w:space="0" w:color="auto"/>
      </w:divBdr>
    </w:div>
    <w:div w:id="1944872169">
      <w:marLeft w:val="0"/>
      <w:marRight w:val="0"/>
      <w:marTop w:val="-20"/>
      <w:marBottom w:val="-20"/>
      <w:divBdr>
        <w:top w:val="none" w:sz="0" w:space="0" w:color="auto"/>
        <w:left w:val="none" w:sz="0" w:space="0" w:color="auto"/>
        <w:bottom w:val="none" w:sz="0" w:space="0" w:color="auto"/>
        <w:right w:val="none" w:sz="0" w:space="0" w:color="auto"/>
      </w:divBdr>
    </w:div>
    <w:div w:id="1945113215">
      <w:marLeft w:val="0"/>
      <w:marRight w:val="0"/>
      <w:marTop w:val="-20"/>
      <w:marBottom w:val="-20"/>
      <w:divBdr>
        <w:top w:val="none" w:sz="0" w:space="0" w:color="auto"/>
        <w:left w:val="none" w:sz="0" w:space="0" w:color="auto"/>
        <w:bottom w:val="none" w:sz="0" w:space="0" w:color="auto"/>
        <w:right w:val="none" w:sz="0" w:space="0" w:color="auto"/>
      </w:divBdr>
    </w:div>
    <w:div w:id="1948387306">
      <w:marLeft w:val="0"/>
      <w:marRight w:val="0"/>
      <w:marTop w:val="-20"/>
      <w:marBottom w:val="-20"/>
      <w:divBdr>
        <w:top w:val="none" w:sz="0" w:space="0" w:color="auto"/>
        <w:left w:val="none" w:sz="0" w:space="0" w:color="auto"/>
        <w:bottom w:val="none" w:sz="0" w:space="0" w:color="auto"/>
        <w:right w:val="none" w:sz="0" w:space="0" w:color="auto"/>
      </w:divBdr>
    </w:div>
    <w:div w:id="1953201054">
      <w:marLeft w:val="0"/>
      <w:marRight w:val="0"/>
      <w:marTop w:val="-20"/>
      <w:marBottom w:val="-20"/>
      <w:divBdr>
        <w:top w:val="none" w:sz="0" w:space="0" w:color="auto"/>
        <w:left w:val="none" w:sz="0" w:space="0" w:color="auto"/>
        <w:bottom w:val="none" w:sz="0" w:space="0" w:color="auto"/>
        <w:right w:val="none" w:sz="0" w:space="0" w:color="auto"/>
      </w:divBdr>
    </w:div>
    <w:div w:id="1953392526">
      <w:marLeft w:val="0"/>
      <w:marRight w:val="0"/>
      <w:marTop w:val="-20"/>
      <w:marBottom w:val="-20"/>
      <w:divBdr>
        <w:top w:val="none" w:sz="0" w:space="0" w:color="auto"/>
        <w:left w:val="none" w:sz="0" w:space="0" w:color="auto"/>
        <w:bottom w:val="none" w:sz="0" w:space="0" w:color="auto"/>
        <w:right w:val="none" w:sz="0" w:space="0" w:color="auto"/>
      </w:divBdr>
    </w:div>
    <w:div w:id="1954629149">
      <w:marLeft w:val="0"/>
      <w:marRight w:val="0"/>
      <w:marTop w:val="-20"/>
      <w:marBottom w:val="-20"/>
      <w:divBdr>
        <w:top w:val="none" w:sz="0" w:space="0" w:color="auto"/>
        <w:left w:val="none" w:sz="0" w:space="0" w:color="auto"/>
        <w:bottom w:val="none" w:sz="0" w:space="0" w:color="auto"/>
        <w:right w:val="none" w:sz="0" w:space="0" w:color="auto"/>
      </w:divBdr>
    </w:div>
    <w:div w:id="1957133757">
      <w:marLeft w:val="0"/>
      <w:marRight w:val="0"/>
      <w:marTop w:val="-20"/>
      <w:marBottom w:val="-20"/>
      <w:divBdr>
        <w:top w:val="none" w:sz="0" w:space="0" w:color="auto"/>
        <w:left w:val="none" w:sz="0" w:space="0" w:color="auto"/>
        <w:bottom w:val="none" w:sz="0" w:space="0" w:color="auto"/>
        <w:right w:val="none" w:sz="0" w:space="0" w:color="auto"/>
      </w:divBdr>
    </w:div>
    <w:div w:id="1957984103">
      <w:marLeft w:val="0"/>
      <w:marRight w:val="0"/>
      <w:marTop w:val="-20"/>
      <w:marBottom w:val="-20"/>
      <w:divBdr>
        <w:top w:val="none" w:sz="0" w:space="0" w:color="auto"/>
        <w:left w:val="none" w:sz="0" w:space="0" w:color="auto"/>
        <w:bottom w:val="none" w:sz="0" w:space="0" w:color="auto"/>
        <w:right w:val="none" w:sz="0" w:space="0" w:color="auto"/>
      </w:divBdr>
    </w:div>
    <w:div w:id="1959868718">
      <w:marLeft w:val="0"/>
      <w:marRight w:val="0"/>
      <w:marTop w:val="-20"/>
      <w:marBottom w:val="-20"/>
      <w:divBdr>
        <w:top w:val="none" w:sz="0" w:space="0" w:color="auto"/>
        <w:left w:val="none" w:sz="0" w:space="0" w:color="auto"/>
        <w:bottom w:val="none" w:sz="0" w:space="0" w:color="auto"/>
        <w:right w:val="none" w:sz="0" w:space="0" w:color="auto"/>
      </w:divBdr>
    </w:div>
    <w:div w:id="1963029745">
      <w:marLeft w:val="0"/>
      <w:marRight w:val="0"/>
      <w:marTop w:val="-20"/>
      <w:marBottom w:val="-20"/>
      <w:divBdr>
        <w:top w:val="none" w:sz="0" w:space="0" w:color="auto"/>
        <w:left w:val="none" w:sz="0" w:space="0" w:color="auto"/>
        <w:bottom w:val="none" w:sz="0" w:space="0" w:color="auto"/>
        <w:right w:val="none" w:sz="0" w:space="0" w:color="auto"/>
      </w:divBdr>
    </w:div>
    <w:div w:id="1967351001">
      <w:marLeft w:val="0"/>
      <w:marRight w:val="0"/>
      <w:marTop w:val="-20"/>
      <w:marBottom w:val="-20"/>
      <w:divBdr>
        <w:top w:val="none" w:sz="0" w:space="0" w:color="auto"/>
        <w:left w:val="none" w:sz="0" w:space="0" w:color="auto"/>
        <w:bottom w:val="none" w:sz="0" w:space="0" w:color="auto"/>
        <w:right w:val="none" w:sz="0" w:space="0" w:color="auto"/>
      </w:divBdr>
    </w:div>
    <w:div w:id="1968656713">
      <w:marLeft w:val="0"/>
      <w:marRight w:val="0"/>
      <w:marTop w:val="-20"/>
      <w:marBottom w:val="-20"/>
      <w:divBdr>
        <w:top w:val="none" w:sz="0" w:space="0" w:color="auto"/>
        <w:left w:val="none" w:sz="0" w:space="0" w:color="auto"/>
        <w:bottom w:val="none" w:sz="0" w:space="0" w:color="auto"/>
        <w:right w:val="none" w:sz="0" w:space="0" w:color="auto"/>
      </w:divBdr>
    </w:div>
    <w:div w:id="1976181608">
      <w:marLeft w:val="0"/>
      <w:marRight w:val="0"/>
      <w:marTop w:val="-20"/>
      <w:marBottom w:val="-20"/>
      <w:divBdr>
        <w:top w:val="none" w:sz="0" w:space="0" w:color="auto"/>
        <w:left w:val="none" w:sz="0" w:space="0" w:color="auto"/>
        <w:bottom w:val="none" w:sz="0" w:space="0" w:color="auto"/>
        <w:right w:val="none" w:sz="0" w:space="0" w:color="auto"/>
      </w:divBdr>
    </w:div>
    <w:div w:id="1977368815">
      <w:marLeft w:val="0"/>
      <w:marRight w:val="0"/>
      <w:marTop w:val="-20"/>
      <w:marBottom w:val="-20"/>
      <w:divBdr>
        <w:top w:val="none" w:sz="0" w:space="0" w:color="auto"/>
        <w:left w:val="none" w:sz="0" w:space="0" w:color="auto"/>
        <w:bottom w:val="none" w:sz="0" w:space="0" w:color="auto"/>
        <w:right w:val="none" w:sz="0" w:space="0" w:color="auto"/>
      </w:divBdr>
    </w:div>
    <w:div w:id="1977759223">
      <w:marLeft w:val="0"/>
      <w:marRight w:val="0"/>
      <w:marTop w:val="-20"/>
      <w:marBottom w:val="-20"/>
      <w:divBdr>
        <w:top w:val="none" w:sz="0" w:space="0" w:color="auto"/>
        <w:left w:val="none" w:sz="0" w:space="0" w:color="auto"/>
        <w:bottom w:val="none" w:sz="0" w:space="0" w:color="auto"/>
        <w:right w:val="none" w:sz="0" w:space="0" w:color="auto"/>
      </w:divBdr>
    </w:div>
    <w:div w:id="1986465267">
      <w:marLeft w:val="0"/>
      <w:marRight w:val="0"/>
      <w:marTop w:val="-20"/>
      <w:marBottom w:val="-20"/>
      <w:divBdr>
        <w:top w:val="none" w:sz="0" w:space="0" w:color="auto"/>
        <w:left w:val="none" w:sz="0" w:space="0" w:color="auto"/>
        <w:bottom w:val="none" w:sz="0" w:space="0" w:color="auto"/>
        <w:right w:val="none" w:sz="0" w:space="0" w:color="auto"/>
      </w:divBdr>
    </w:div>
    <w:div w:id="1986467206">
      <w:marLeft w:val="0"/>
      <w:marRight w:val="0"/>
      <w:marTop w:val="-20"/>
      <w:marBottom w:val="-20"/>
      <w:divBdr>
        <w:top w:val="none" w:sz="0" w:space="0" w:color="auto"/>
        <w:left w:val="none" w:sz="0" w:space="0" w:color="auto"/>
        <w:bottom w:val="none" w:sz="0" w:space="0" w:color="auto"/>
        <w:right w:val="none" w:sz="0" w:space="0" w:color="auto"/>
      </w:divBdr>
    </w:div>
    <w:div w:id="1988431051">
      <w:marLeft w:val="0"/>
      <w:marRight w:val="0"/>
      <w:marTop w:val="-20"/>
      <w:marBottom w:val="-20"/>
      <w:divBdr>
        <w:top w:val="none" w:sz="0" w:space="0" w:color="auto"/>
        <w:left w:val="none" w:sz="0" w:space="0" w:color="auto"/>
        <w:bottom w:val="none" w:sz="0" w:space="0" w:color="auto"/>
        <w:right w:val="none" w:sz="0" w:space="0" w:color="auto"/>
      </w:divBdr>
    </w:div>
    <w:div w:id="1989550476">
      <w:marLeft w:val="0"/>
      <w:marRight w:val="0"/>
      <w:marTop w:val="-20"/>
      <w:marBottom w:val="-20"/>
      <w:divBdr>
        <w:top w:val="none" w:sz="0" w:space="0" w:color="auto"/>
        <w:left w:val="none" w:sz="0" w:space="0" w:color="auto"/>
        <w:bottom w:val="none" w:sz="0" w:space="0" w:color="auto"/>
        <w:right w:val="none" w:sz="0" w:space="0" w:color="auto"/>
      </w:divBdr>
    </w:div>
    <w:div w:id="2001500985">
      <w:marLeft w:val="0"/>
      <w:marRight w:val="0"/>
      <w:marTop w:val="-20"/>
      <w:marBottom w:val="-20"/>
      <w:divBdr>
        <w:top w:val="none" w:sz="0" w:space="0" w:color="auto"/>
        <w:left w:val="none" w:sz="0" w:space="0" w:color="auto"/>
        <w:bottom w:val="none" w:sz="0" w:space="0" w:color="auto"/>
        <w:right w:val="none" w:sz="0" w:space="0" w:color="auto"/>
      </w:divBdr>
    </w:div>
    <w:div w:id="2007513725">
      <w:marLeft w:val="0"/>
      <w:marRight w:val="0"/>
      <w:marTop w:val="-20"/>
      <w:marBottom w:val="-20"/>
      <w:divBdr>
        <w:top w:val="none" w:sz="0" w:space="0" w:color="auto"/>
        <w:left w:val="none" w:sz="0" w:space="0" w:color="auto"/>
        <w:bottom w:val="none" w:sz="0" w:space="0" w:color="auto"/>
        <w:right w:val="none" w:sz="0" w:space="0" w:color="auto"/>
      </w:divBdr>
    </w:div>
    <w:div w:id="2014647267">
      <w:marLeft w:val="0"/>
      <w:marRight w:val="0"/>
      <w:marTop w:val="-20"/>
      <w:marBottom w:val="-20"/>
      <w:divBdr>
        <w:top w:val="none" w:sz="0" w:space="0" w:color="auto"/>
        <w:left w:val="none" w:sz="0" w:space="0" w:color="auto"/>
        <w:bottom w:val="none" w:sz="0" w:space="0" w:color="auto"/>
        <w:right w:val="none" w:sz="0" w:space="0" w:color="auto"/>
      </w:divBdr>
    </w:div>
    <w:div w:id="2021394835">
      <w:marLeft w:val="0"/>
      <w:marRight w:val="0"/>
      <w:marTop w:val="-20"/>
      <w:marBottom w:val="-20"/>
      <w:divBdr>
        <w:top w:val="none" w:sz="0" w:space="0" w:color="auto"/>
        <w:left w:val="none" w:sz="0" w:space="0" w:color="auto"/>
        <w:bottom w:val="none" w:sz="0" w:space="0" w:color="auto"/>
        <w:right w:val="none" w:sz="0" w:space="0" w:color="auto"/>
      </w:divBdr>
    </w:div>
    <w:div w:id="2027711851">
      <w:marLeft w:val="0"/>
      <w:marRight w:val="0"/>
      <w:marTop w:val="-20"/>
      <w:marBottom w:val="-20"/>
      <w:divBdr>
        <w:top w:val="none" w:sz="0" w:space="0" w:color="auto"/>
        <w:left w:val="none" w:sz="0" w:space="0" w:color="auto"/>
        <w:bottom w:val="none" w:sz="0" w:space="0" w:color="auto"/>
        <w:right w:val="none" w:sz="0" w:space="0" w:color="auto"/>
      </w:divBdr>
    </w:div>
    <w:div w:id="2028210284">
      <w:marLeft w:val="0"/>
      <w:marRight w:val="0"/>
      <w:marTop w:val="-20"/>
      <w:marBottom w:val="-20"/>
      <w:divBdr>
        <w:top w:val="none" w:sz="0" w:space="0" w:color="auto"/>
        <w:left w:val="none" w:sz="0" w:space="0" w:color="auto"/>
        <w:bottom w:val="none" w:sz="0" w:space="0" w:color="auto"/>
        <w:right w:val="none" w:sz="0" w:space="0" w:color="auto"/>
      </w:divBdr>
    </w:div>
    <w:div w:id="2029521997">
      <w:marLeft w:val="0"/>
      <w:marRight w:val="0"/>
      <w:marTop w:val="-20"/>
      <w:marBottom w:val="-20"/>
      <w:divBdr>
        <w:top w:val="none" w:sz="0" w:space="0" w:color="auto"/>
        <w:left w:val="none" w:sz="0" w:space="0" w:color="auto"/>
        <w:bottom w:val="none" w:sz="0" w:space="0" w:color="auto"/>
        <w:right w:val="none" w:sz="0" w:space="0" w:color="auto"/>
      </w:divBdr>
    </w:div>
    <w:div w:id="2038384591">
      <w:marLeft w:val="0"/>
      <w:marRight w:val="0"/>
      <w:marTop w:val="-20"/>
      <w:marBottom w:val="-20"/>
      <w:divBdr>
        <w:top w:val="none" w:sz="0" w:space="0" w:color="auto"/>
        <w:left w:val="none" w:sz="0" w:space="0" w:color="auto"/>
        <w:bottom w:val="none" w:sz="0" w:space="0" w:color="auto"/>
        <w:right w:val="none" w:sz="0" w:space="0" w:color="auto"/>
      </w:divBdr>
    </w:div>
    <w:div w:id="2038849640">
      <w:marLeft w:val="0"/>
      <w:marRight w:val="0"/>
      <w:marTop w:val="-20"/>
      <w:marBottom w:val="-20"/>
      <w:divBdr>
        <w:top w:val="none" w:sz="0" w:space="0" w:color="auto"/>
        <w:left w:val="none" w:sz="0" w:space="0" w:color="auto"/>
        <w:bottom w:val="none" w:sz="0" w:space="0" w:color="auto"/>
        <w:right w:val="none" w:sz="0" w:space="0" w:color="auto"/>
      </w:divBdr>
    </w:div>
    <w:div w:id="2041542276">
      <w:marLeft w:val="0"/>
      <w:marRight w:val="0"/>
      <w:marTop w:val="-20"/>
      <w:marBottom w:val="-20"/>
      <w:divBdr>
        <w:top w:val="none" w:sz="0" w:space="0" w:color="auto"/>
        <w:left w:val="none" w:sz="0" w:space="0" w:color="auto"/>
        <w:bottom w:val="none" w:sz="0" w:space="0" w:color="auto"/>
        <w:right w:val="none" w:sz="0" w:space="0" w:color="auto"/>
      </w:divBdr>
    </w:div>
    <w:div w:id="2048286421">
      <w:marLeft w:val="0"/>
      <w:marRight w:val="0"/>
      <w:marTop w:val="-20"/>
      <w:marBottom w:val="-20"/>
      <w:divBdr>
        <w:top w:val="none" w:sz="0" w:space="0" w:color="auto"/>
        <w:left w:val="none" w:sz="0" w:space="0" w:color="auto"/>
        <w:bottom w:val="none" w:sz="0" w:space="0" w:color="auto"/>
        <w:right w:val="none" w:sz="0" w:space="0" w:color="auto"/>
      </w:divBdr>
    </w:div>
    <w:div w:id="2056347292">
      <w:marLeft w:val="0"/>
      <w:marRight w:val="0"/>
      <w:marTop w:val="-20"/>
      <w:marBottom w:val="-20"/>
      <w:divBdr>
        <w:top w:val="none" w:sz="0" w:space="0" w:color="auto"/>
        <w:left w:val="none" w:sz="0" w:space="0" w:color="auto"/>
        <w:bottom w:val="none" w:sz="0" w:space="0" w:color="auto"/>
        <w:right w:val="none" w:sz="0" w:space="0" w:color="auto"/>
      </w:divBdr>
    </w:div>
    <w:div w:id="2056854766">
      <w:marLeft w:val="0"/>
      <w:marRight w:val="0"/>
      <w:marTop w:val="-20"/>
      <w:marBottom w:val="-20"/>
      <w:divBdr>
        <w:top w:val="none" w:sz="0" w:space="0" w:color="auto"/>
        <w:left w:val="none" w:sz="0" w:space="0" w:color="auto"/>
        <w:bottom w:val="none" w:sz="0" w:space="0" w:color="auto"/>
        <w:right w:val="none" w:sz="0" w:space="0" w:color="auto"/>
      </w:divBdr>
    </w:div>
    <w:div w:id="2059281983">
      <w:marLeft w:val="0"/>
      <w:marRight w:val="0"/>
      <w:marTop w:val="-20"/>
      <w:marBottom w:val="-20"/>
      <w:divBdr>
        <w:top w:val="none" w:sz="0" w:space="0" w:color="auto"/>
        <w:left w:val="none" w:sz="0" w:space="0" w:color="auto"/>
        <w:bottom w:val="none" w:sz="0" w:space="0" w:color="auto"/>
        <w:right w:val="none" w:sz="0" w:space="0" w:color="auto"/>
      </w:divBdr>
    </w:div>
    <w:div w:id="2060399519">
      <w:marLeft w:val="0"/>
      <w:marRight w:val="0"/>
      <w:marTop w:val="-20"/>
      <w:marBottom w:val="-20"/>
      <w:divBdr>
        <w:top w:val="none" w:sz="0" w:space="0" w:color="auto"/>
        <w:left w:val="none" w:sz="0" w:space="0" w:color="auto"/>
        <w:bottom w:val="none" w:sz="0" w:space="0" w:color="auto"/>
        <w:right w:val="none" w:sz="0" w:space="0" w:color="auto"/>
      </w:divBdr>
    </w:div>
    <w:div w:id="2062365829">
      <w:marLeft w:val="0"/>
      <w:marRight w:val="0"/>
      <w:marTop w:val="-20"/>
      <w:marBottom w:val="-20"/>
      <w:divBdr>
        <w:top w:val="none" w:sz="0" w:space="0" w:color="auto"/>
        <w:left w:val="none" w:sz="0" w:space="0" w:color="auto"/>
        <w:bottom w:val="none" w:sz="0" w:space="0" w:color="auto"/>
        <w:right w:val="none" w:sz="0" w:space="0" w:color="auto"/>
      </w:divBdr>
    </w:div>
    <w:div w:id="2070763717">
      <w:marLeft w:val="0"/>
      <w:marRight w:val="0"/>
      <w:marTop w:val="-20"/>
      <w:marBottom w:val="-20"/>
      <w:divBdr>
        <w:top w:val="none" w:sz="0" w:space="0" w:color="auto"/>
        <w:left w:val="none" w:sz="0" w:space="0" w:color="auto"/>
        <w:bottom w:val="none" w:sz="0" w:space="0" w:color="auto"/>
        <w:right w:val="none" w:sz="0" w:space="0" w:color="auto"/>
      </w:divBdr>
    </w:div>
    <w:div w:id="2070956230">
      <w:marLeft w:val="0"/>
      <w:marRight w:val="0"/>
      <w:marTop w:val="-20"/>
      <w:marBottom w:val="-20"/>
      <w:divBdr>
        <w:top w:val="none" w:sz="0" w:space="0" w:color="auto"/>
        <w:left w:val="none" w:sz="0" w:space="0" w:color="auto"/>
        <w:bottom w:val="none" w:sz="0" w:space="0" w:color="auto"/>
        <w:right w:val="none" w:sz="0" w:space="0" w:color="auto"/>
      </w:divBdr>
    </w:div>
    <w:div w:id="2071926077">
      <w:marLeft w:val="0"/>
      <w:marRight w:val="0"/>
      <w:marTop w:val="-20"/>
      <w:marBottom w:val="-20"/>
      <w:divBdr>
        <w:top w:val="none" w:sz="0" w:space="0" w:color="auto"/>
        <w:left w:val="none" w:sz="0" w:space="0" w:color="auto"/>
        <w:bottom w:val="none" w:sz="0" w:space="0" w:color="auto"/>
        <w:right w:val="none" w:sz="0" w:space="0" w:color="auto"/>
      </w:divBdr>
    </w:div>
    <w:div w:id="2072000852">
      <w:marLeft w:val="0"/>
      <w:marRight w:val="0"/>
      <w:marTop w:val="-20"/>
      <w:marBottom w:val="-20"/>
      <w:divBdr>
        <w:top w:val="none" w:sz="0" w:space="0" w:color="auto"/>
        <w:left w:val="none" w:sz="0" w:space="0" w:color="auto"/>
        <w:bottom w:val="none" w:sz="0" w:space="0" w:color="auto"/>
        <w:right w:val="none" w:sz="0" w:space="0" w:color="auto"/>
      </w:divBdr>
    </w:div>
    <w:div w:id="2076538335">
      <w:marLeft w:val="0"/>
      <w:marRight w:val="0"/>
      <w:marTop w:val="-20"/>
      <w:marBottom w:val="-20"/>
      <w:divBdr>
        <w:top w:val="none" w:sz="0" w:space="0" w:color="auto"/>
        <w:left w:val="none" w:sz="0" w:space="0" w:color="auto"/>
        <w:bottom w:val="none" w:sz="0" w:space="0" w:color="auto"/>
        <w:right w:val="none" w:sz="0" w:space="0" w:color="auto"/>
      </w:divBdr>
    </w:div>
    <w:div w:id="2076736913">
      <w:marLeft w:val="0"/>
      <w:marRight w:val="0"/>
      <w:marTop w:val="-20"/>
      <w:marBottom w:val="-20"/>
      <w:divBdr>
        <w:top w:val="none" w:sz="0" w:space="0" w:color="auto"/>
        <w:left w:val="none" w:sz="0" w:space="0" w:color="auto"/>
        <w:bottom w:val="none" w:sz="0" w:space="0" w:color="auto"/>
        <w:right w:val="none" w:sz="0" w:space="0" w:color="auto"/>
      </w:divBdr>
    </w:div>
    <w:div w:id="2081175734">
      <w:marLeft w:val="0"/>
      <w:marRight w:val="0"/>
      <w:marTop w:val="-20"/>
      <w:marBottom w:val="-20"/>
      <w:divBdr>
        <w:top w:val="none" w:sz="0" w:space="0" w:color="auto"/>
        <w:left w:val="none" w:sz="0" w:space="0" w:color="auto"/>
        <w:bottom w:val="none" w:sz="0" w:space="0" w:color="auto"/>
        <w:right w:val="none" w:sz="0" w:space="0" w:color="auto"/>
      </w:divBdr>
    </w:div>
    <w:div w:id="2084599599">
      <w:marLeft w:val="0"/>
      <w:marRight w:val="0"/>
      <w:marTop w:val="-20"/>
      <w:marBottom w:val="-20"/>
      <w:divBdr>
        <w:top w:val="none" w:sz="0" w:space="0" w:color="auto"/>
        <w:left w:val="none" w:sz="0" w:space="0" w:color="auto"/>
        <w:bottom w:val="none" w:sz="0" w:space="0" w:color="auto"/>
        <w:right w:val="none" w:sz="0" w:space="0" w:color="auto"/>
      </w:divBdr>
    </w:div>
    <w:div w:id="2089770424">
      <w:marLeft w:val="0"/>
      <w:marRight w:val="0"/>
      <w:marTop w:val="-20"/>
      <w:marBottom w:val="-20"/>
      <w:divBdr>
        <w:top w:val="none" w:sz="0" w:space="0" w:color="auto"/>
        <w:left w:val="none" w:sz="0" w:space="0" w:color="auto"/>
        <w:bottom w:val="none" w:sz="0" w:space="0" w:color="auto"/>
        <w:right w:val="none" w:sz="0" w:space="0" w:color="auto"/>
      </w:divBdr>
    </w:div>
    <w:div w:id="2090271700">
      <w:marLeft w:val="0"/>
      <w:marRight w:val="0"/>
      <w:marTop w:val="-20"/>
      <w:marBottom w:val="-20"/>
      <w:divBdr>
        <w:top w:val="none" w:sz="0" w:space="0" w:color="auto"/>
        <w:left w:val="none" w:sz="0" w:space="0" w:color="auto"/>
        <w:bottom w:val="none" w:sz="0" w:space="0" w:color="auto"/>
        <w:right w:val="none" w:sz="0" w:space="0" w:color="auto"/>
      </w:divBdr>
    </w:div>
    <w:div w:id="2091733946">
      <w:marLeft w:val="0"/>
      <w:marRight w:val="0"/>
      <w:marTop w:val="-20"/>
      <w:marBottom w:val="-20"/>
      <w:divBdr>
        <w:top w:val="none" w:sz="0" w:space="0" w:color="auto"/>
        <w:left w:val="none" w:sz="0" w:space="0" w:color="auto"/>
        <w:bottom w:val="none" w:sz="0" w:space="0" w:color="auto"/>
        <w:right w:val="none" w:sz="0" w:space="0" w:color="auto"/>
      </w:divBdr>
    </w:div>
    <w:div w:id="2096121320">
      <w:marLeft w:val="0"/>
      <w:marRight w:val="0"/>
      <w:marTop w:val="-20"/>
      <w:marBottom w:val="-20"/>
      <w:divBdr>
        <w:top w:val="none" w:sz="0" w:space="0" w:color="auto"/>
        <w:left w:val="none" w:sz="0" w:space="0" w:color="auto"/>
        <w:bottom w:val="none" w:sz="0" w:space="0" w:color="auto"/>
        <w:right w:val="none" w:sz="0" w:space="0" w:color="auto"/>
      </w:divBdr>
    </w:div>
    <w:div w:id="2098745267">
      <w:marLeft w:val="0"/>
      <w:marRight w:val="0"/>
      <w:marTop w:val="-20"/>
      <w:marBottom w:val="-20"/>
      <w:divBdr>
        <w:top w:val="none" w:sz="0" w:space="0" w:color="auto"/>
        <w:left w:val="none" w:sz="0" w:space="0" w:color="auto"/>
        <w:bottom w:val="none" w:sz="0" w:space="0" w:color="auto"/>
        <w:right w:val="none" w:sz="0" w:space="0" w:color="auto"/>
      </w:divBdr>
    </w:div>
    <w:div w:id="2100563508">
      <w:marLeft w:val="0"/>
      <w:marRight w:val="0"/>
      <w:marTop w:val="-20"/>
      <w:marBottom w:val="-20"/>
      <w:divBdr>
        <w:top w:val="none" w:sz="0" w:space="0" w:color="auto"/>
        <w:left w:val="none" w:sz="0" w:space="0" w:color="auto"/>
        <w:bottom w:val="none" w:sz="0" w:space="0" w:color="auto"/>
        <w:right w:val="none" w:sz="0" w:space="0" w:color="auto"/>
      </w:divBdr>
    </w:div>
    <w:div w:id="2102945771">
      <w:marLeft w:val="0"/>
      <w:marRight w:val="0"/>
      <w:marTop w:val="-20"/>
      <w:marBottom w:val="-20"/>
      <w:divBdr>
        <w:top w:val="none" w:sz="0" w:space="0" w:color="auto"/>
        <w:left w:val="none" w:sz="0" w:space="0" w:color="auto"/>
        <w:bottom w:val="none" w:sz="0" w:space="0" w:color="auto"/>
        <w:right w:val="none" w:sz="0" w:space="0" w:color="auto"/>
      </w:divBdr>
    </w:div>
    <w:div w:id="2106412041">
      <w:marLeft w:val="0"/>
      <w:marRight w:val="0"/>
      <w:marTop w:val="-20"/>
      <w:marBottom w:val="-20"/>
      <w:divBdr>
        <w:top w:val="none" w:sz="0" w:space="0" w:color="auto"/>
        <w:left w:val="none" w:sz="0" w:space="0" w:color="auto"/>
        <w:bottom w:val="none" w:sz="0" w:space="0" w:color="auto"/>
        <w:right w:val="none" w:sz="0" w:space="0" w:color="auto"/>
      </w:divBdr>
    </w:div>
    <w:div w:id="2108622105">
      <w:marLeft w:val="0"/>
      <w:marRight w:val="0"/>
      <w:marTop w:val="-20"/>
      <w:marBottom w:val="-20"/>
      <w:divBdr>
        <w:top w:val="none" w:sz="0" w:space="0" w:color="auto"/>
        <w:left w:val="none" w:sz="0" w:space="0" w:color="auto"/>
        <w:bottom w:val="none" w:sz="0" w:space="0" w:color="auto"/>
        <w:right w:val="none" w:sz="0" w:space="0" w:color="auto"/>
      </w:divBdr>
    </w:div>
    <w:div w:id="2111923616">
      <w:marLeft w:val="0"/>
      <w:marRight w:val="0"/>
      <w:marTop w:val="-20"/>
      <w:marBottom w:val="-20"/>
      <w:divBdr>
        <w:top w:val="none" w:sz="0" w:space="0" w:color="auto"/>
        <w:left w:val="none" w:sz="0" w:space="0" w:color="auto"/>
        <w:bottom w:val="none" w:sz="0" w:space="0" w:color="auto"/>
        <w:right w:val="none" w:sz="0" w:space="0" w:color="auto"/>
      </w:divBdr>
    </w:div>
    <w:div w:id="2112504721">
      <w:marLeft w:val="0"/>
      <w:marRight w:val="0"/>
      <w:marTop w:val="-20"/>
      <w:marBottom w:val="-20"/>
      <w:divBdr>
        <w:top w:val="none" w:sz="0" w:space="0" w:color="auto"/>
        <w:left w:val="none" w:sz="0" w:space="0" w:color="auto"/>
        <w:bottom w:val="none" w:sz="0" w:space="0" w:color="auto"/>
        <w:right w:val="none" w:sz="0" w:space="0" w:color="auto"/>
      </w:divBdr>
    </w:div>
    <w:div w:id="2116173368">
      <w:marLeft w:val="0"/>
      <w:marRight w:val="0"/>
      <w:marTop w:val="-20"/>
      <w:marBottom w:val="-20"/>
      <w:divBdr>
        <w:top w:val="none" w:sz="0" w:space="0" w:color="auto"/>
        <w:left w:val="none" w:sz="0" w:space="0" w:color="auto"/>
        <w:bottom w:val="none" w:sz="0" w:space="0" w:color="auto"/>
        <w:right w:val="none" w:sz="0" w:space="0" w:color="auto"/>
      </w:divBdr>
    </w:div>
    <w:div w:id="2136176479">
      <w:marLeft w:val="0"/>
      <w:marRight w:val="0"/>
      <w:marTop w:val="-20"/>
      <w:marBottom w:val="-20"/>
      <w:divBdr>
        <w:top w:val="none" w:sz="0" w:space="0" w:color="auto"/>
        <w:left w:val="none" w:sz="0" w:space="0" w:color="auto"/>
        <w:bottom w:val="none" w:sz="0" w:space="0" w:color="auto"/>
        <w:right w:val="none" w:sz="0" w:space="0" w:color="auto"/>
      </w:divBdr>
    </w:div>
    <w:div w:id="2137676318">
      <w:marLeft w:val="0"/>
      <w:marRight w:val="0"/>
      <w:marTop w:val="-20"/>
      <w:marBottom w:val="-20"/>
      <w:divBdr>
        <w:top w:val="none" w:sz="0" w:space="0" w:color="auto"/>
        <w:left w:val="none" w:sz="0" w:space="0" w:color="auto"/>
        <w:bottom w:val="none" w:sz="0" w:space="0" w:color="auto"/>
        <w:right w:val="none" w:sz="0" w:space="0" w:color="auto"/>
      </w:divBdr>
    </w:div>
    <w:div w:id="2140879164">
      <w:marLeft w:val="0"/>
      <w:marRight w:val="0"/>
      <w:marTop w:val="-20"/>
      <w:marBottom w:val="-20"/>
      <w:divBdr>
        <w:top w:val="none" w:sz="0" w:space="0" w:color="auto"/>
        <w:left w:val="none" w:sz="0" w:space="0" w:color="auto"/>
        <w:bottom w:val="none" w:sz="0" w:space="0" w:color="auto"/>
        <w:right w:val="none" w:sz="0" w:space="0" w:color="auto"/>
      </w:divBdr>
    </w:div>
    <w:div w:id="2141419208">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eader" Target="header6.xml"/><Relationship Id="rId34" Type="http://schemas.openxmlformats.org/officeDocument/2006/relationships/header" Target="header8.xml"/><Relationship Id="rId42" Type="http://schemas.openxmlformats.org/officeDocument/2006/relationships/footer" Target="footer9.xml"/><Relationship Id="rId47" Type="http://schemas.openxmlformats.org/officeDocument/2006/relationships/header" Target="header14.xml"/><Relationship Id="rId50" Type="http://schemas.openxmlformats.org/officeDocument/2006/relationships/header" Target="header15.xml"/><Relationship Id="rId55" Type="http://schemas.openxmlformats.org/officeDocument/2006/relationships/footer" Target="footer16.xml"/><Relationship Id="rId63"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8.jpeg"/><Relationship Id="rId11" Type="http://schemas.openxmlformats.org/officeDocument/2006/relationships/image" Target="media/image1.png"/><Relationship Id="rId24" Type="http://schemas.openxmlformats.org/officeDocument/2006/relationships/image" Target="media/image3.jpeg"/><Relationship Id="rId32" Type="http://schemas.openxmlformats.org/officeDocument/2006/relationships/image" Target="media/image11.jpeg"/><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11.xml"/><Relationship Id="rId53" Type="http://schemas.openxmlformats.org/officeDocument/2006/relationships/header" Target="header17.xml"/><Relationship Id="rId58" Type="http://schemas.openxmlformats.org/officeDocument/2006/relationships/header" Target="header19.xml"/><Relationship Id="rId5" Type="http://schemas.openxmlformats.org/officeDocument/2006/relationships/numbering" Target="numbering.xml"/><Relationship Id="rId61" Type="http://schemas.openxmlformats.org/officeDocument/2006/relationships/footer" Target="footer19.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footer" Target="footer12.xml"/><Relationship Id="rId56" Type="http://schemas.openxmlformats.org/officeDocument/2006/relationships/header" Target="header18.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header" Target="header7.xml"/><Relationship Id="rId38" Type="http://schemas.openxmlformats.org/officeDocument/2006/relationships/footer" Target="footer8.xml"/><Relationship Id="rId46" Type="http://schemas.openxmlformats.org/officeDocument/2006/relationships/header" Target="header13.xml"/><Relationship Id="rId59" Type="http://schemas.openxmlformats.org/officeDocument/2006/relationships/header" Target="header20.xml"/><Relationship Id="rId20" Type="http://schemas.openxmlformats.org/officeDocument/2006/relationships/footer" Target="footer4.xml"/><Relationship Id="rId41" Type="http://schemas.openxmlformats.org/officeDocument/2006/relationships/header" Target="header11.xml"/><Relationship Id="rId54" Type="http://schemas.openxmlformats.org/officeDocument/2006/relationships/footer" Target="footer15.xml"/><Relationship Id="rId62"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image" Target="media/image7.jpeg"/><Relationship Id="rId36" Type="http://schemas.openxmlformats.org/officeDocument/2006/relationships/footer" Target="footer7.xml"/><Relationship Id="rId49" Type="http://schemas.openxmlformats.org/officeDocument/2006/relationships/footer" Target="footer13.xml"/><Relationship Id="rId57" Type="http://schemas.openxmlformats.org/officeDocument/2006/relationships/footer" Target="footer17.xml"/><Relationship Id="rId10" Type="http://schemas.openxmlformats.org/officeDocument/2006/relationships/endnotes" Target="endnotes.xml"/><Relationship Id="rId31" Type="http://schemas.openxmlformats.org/officeDocument/2006/relationships/image" Target="media/image10.jpeg"/><Relationship Id="rId44" Type="http://schemas.openxmlformats.org/officeDocument/2006/relationships/header" Target="header12.xml"/><Relationship Id="rId52" Type="http://schemas.openxmlformats.org/officeDocument/2006/relationships/header" Target="header16.xml"/><Relationship Id="rId60" Type="http://schemas.openxmlformats.org/officeDocument/2006/relationships/footer" Target="footer18.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4</cp:revision>
  <cp:lastPrinted>2012-08-27T15:35:00Z</cp:lastPrinted>
  <dcterms:created xsi:type="dcterms:W3CDTF">2025-02-06T15:22:00Z</dcterms:created>
  <dcterms:modified xsi:type="dcterms:W3CDTF">2025-03-07T10:10:00Z</dcterms:modified>
</cp:coreProperties>
</file>

<file path=customXml/item4.xml><?xml version="1.0" encoding="utf-8"?>
<Properties xmlns="http://schemas.openxmlformats.org/officeDocument/2006/extended-properties" xmlns:vt="http://schemas.openxmlformats.org/officeDocument/2006/docPropsVTypes">
  <Template>Normal.dotm</Template>
  <TotalTime>18</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1328</CharactersWithSpaces>
  <SharedDoc>false</SharedDoc>
  <HyperlinksChanged>false</HyperlinksChanged>
  <AppVersion>16.0000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31C500-0156-4462-ABED-D6FA1F03D4A4}">
  <ds:schemaRefs/>
</ds:datastoreItem>
</file>

<file path=customXml/itemProps3.xml><?xml version="1.0" encoding="utf-8"?>
<ds:datastoreItem xmlns:ds="http://schemas.openxmlformats.org/officeDocument/2006/customXml" ds:itemID="{A77ED4CA-A64B-4C2F-BC2C-40927B90CF59}">
  <ds:schemaRefs/>
</ds:datastoreItem>
</file>

<file path=customXml/itemProps4.xml><?xml version="1.0" encoding="utf-8"?>
<ds:datastoreItem xmlns:ds="http://schemas.openxmlformats.org/officeDocument/2006/customXml" ds:itemID="{FF451E85-83F7-4AAB-A566-0141FC580929}">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27</Pages>
  <Words>4813</Words>
  <Characters>27439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tg_130_5_proj_1</vt:lpstr>
    </vt:vector>
  </TitlesOfParts>
  <Company>UPOV</Company>
  <LinksUpToDate>false</LinksUpToDate>
  <CharactersWithSpaces>32188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tg_130_5_proj_1</dc:title>
  <dc:subject>DEVELOPMENT OF TEST GUIDELINES</dc:subject>
  <dc:creator>OERTEL Romy</dc:creator>
  <cp:lastModifiedBy>OERTEL Romy</cp:lastModifiedBy>
  <cp:revision>12</cp:revision>
  <cp:lastPrinted>2025-03-28T09:55:00Z</cp:lastPrinted>
  <dcterms:created xsi:type="dcterms:W3CDTF">2025-03-25T08:42:00Z</dcterms:created>
  <dcterms:modified xsi:type="dcterms:W3CDTF">2025-03-28T09:56:00Z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