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85EC161" w14:textId="77777777" w:rsidTr="00EB4E9C">
        <w:tc>
          <w:tcPr>
            <w:tcW w:w="6522" w:type="dxa"/>
          </w:tcPr>
          <w:p w14:paraId="69B72837" w14:textId="77777777" w:rsidR="00DC3802" w:rsidRPr="00AC2883" w:rsidRDefault="00DC3802" w:rsidP="00AC2883">
            <w:r w:rsidRPr="00D250C5">
              <w:rPr>
                <w:noProof/>
              </w:rPr>
              <w:drawing>
                <wp:inline distT="0" distB="0" distL="0" distR="0" wp14:anchorId="5C0700B5" wp14:editId="13B3139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28EB912" w14:textId="6138B445" w:rsidR="00DC3802" w:rsidRPr="007C1D92" w:rsidRDefault="008120BD" w:rsidP="00BD70F3">
            <w:pPr>
              <w:pStyle w:val="Lettrine"/>
            </w:pPr>
            <w:r>
              <w:t>G</w:t>
            </w:r>
          </w:p>
        </w:tc>
      </w:tr>
      <w:tr w:rsidR="00DC3802" w:rsidRPr="00644171" w14:paraId="160DCA7F" w14:textId="77777777" w:rsidTr="00645CA8">
        <w:trPr>
          <w:trHeight w:val="219"/>
        </w:trPr>
        <w:tc>
          <w:tcPr>
            <w:tcW w:w="6522" w:type="dxa"/>
          </w:tcPr>
          <w:p w14:paraId="562D77E9" w14:textId="77777777" w:rsidR="00DC3802" w:rsidRPr="00BD70F3" w:rsidRDefault="00BD70F3" w:rsidP="00AC2883">
            <w:pPr>
              <w:pStyle w:val="upove"/>
              <w:rPr>
                <w:lang w:val="de-DE"/>
              </w:rPr>
            </w:pPr>
            <w:r w:rsidRPr="00752AA3">
              <w:rPr>
                <w:szCs w:val="24"/>
                <w:lang w:val="de-DE"/>
              </w:rPr>
              <w:t>Internationaler Verband zum Schutz von Pflanzenzüchtungen</w:t>
            </w:r>
          </w:p>
        </w:tc>
        <w:tc>
          <w:tcPr>
            <w:tcW w:w="3117" w:type="dxa"/>
          </w:tcPr>
          <w:p w14:paraId="295DFF09" w14:textId="77777777" w:rsidR="00DC3802" w:rsidRPr="00BD70F3" w:rsidRDefault="00DC3802" w:rsidP="00DA4973">
            <w:pPr>
              <w:rPr>
                <w:lang w:val="de-DE"/>
              </w:rPr>
            </w:pPr>
          </w:p>
        </w:tc>
      </w:tr>
    </w:tbl>
    <w:p w14:paraId="2A1E35E4" w14:textId="77777777" w:rsidR="00DC3802" w:rsidRPr="00BD70F3" w:rsidRDefault="00DC3802" w:rsidP="00DC3802">
      <w:pPr>
        <w:rPr>
          <w:lang w:val="de-DE"/>
        </w:rPr>
      </w:pPr>
    </w:p>
    <w:p w14:paraId="640637CE" w14:textId="77777777" w:rsidR="001D736D" w:rsidRPr="00BD70F3" w:rsidRDefault="001D736D" w:rsidP="001D736D">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644171" w14:paraId="0CE2E960" w14:textId="77777777" w:rsidTr="00115400">
        <w:tc>
          <w:tcPr>
            <w:tcW w:w="6512" w:type="dxa"/>
          </w:tcPr>
          <w:p w14:paraId="5D97BAB7" w14:textId="6326C729" w:rsidR="001D736D" w:rsidRPr="00F4189F" w:rsidRDefault="00644171" w:rsidP="00115400">
            <w:pPr>
              <w:pStyle w:val="Sessiontc"/>
              <w:spacing w:line="240" w:lineRule="auto"/>
              <w:rPr>
                <w:lang w:val="de-DE"/>
              </w:rPr>
            </w:pPr>
            <w:r>
              <w:rPr>
                <w:lang w:val="de-DE"/>
              </w:rPr>
              <w:t xml:space="preserve">Der </w:t>
            </w:r>
            <w:r w:rsidR="00BD70F3" w:rsidRPr="00F4189F">
              <w:rPr>
                <w:lang w:val="de-DE"/>
              </w:rPr>
              <w:t>Rat</w:t>
            </w:r>
          </w:p>
          <w:p w14:paraId="20E2F95D" w14:textId="77777777" w:rsidR="001D736D" w:rsidRPr="00F4189F" w:rsidRDefault="00BD70F3" w:rsidP="00115400">
            <w:pPr>
              <w:pStyle w:val="Sessiontcplacedate"/>
              <w:rPr>
                <w:sz w:val="22"/>
                <w:lang w:val="de-DE"/>
              </w:rPr>
            </w:pPr>
            <w:r w:rsidRPr="00752AA3">
              <w:rPr>
                <w:bCs w:val="0"/>
                <w:szCs w:val="24"/>
                <w:lang w:val="de-DE"/>
              </w:rPr>
              <w:t>Fünfundfünzigste Tagung</w:t>
            </w:r>
            <w:r w:rsidRPr="00752AA3">
              <w:rPr>
                <w:bCs w:val="0"/>
                <w:szCs w:val="24"/>
                <w:lang w:val="de-DE"/>
              </w:rPr>
              <w:br/>
              <w:t>Genf, 29. Oktober 2021</w:t>
            </w:r>
          </w:p>
        </w:tc>
        <w:tc>
          <w:tcPr>
            <w:tcW w:w="3127" w:type="dxa"/>
          </w:tcPr>
          <w:p w14:paraId="3E853A6E" w14:textId="77777777" w:rsidR="001D736D" w:rsidRPr="00644171" w:rsidRDefault="0033495C" w:rsidP="00115400">
            <w:pPr>
              <w:pStyle w:val="Doccode"/>
              <w:rPr>
                <w:lang w:val="de-DE"/>
              </w:rPr>
            </w:pPr>
            <w:r w:rsidRPr="00644171">
              <w:rPr>
                <w:lang w:val="de-DE"/>
              </w:rPr>
              <w:t>C/55/17</w:t>
            </w:r>
          </w:p>
          <w:p w14:paraId="181F590B" w14:textId="3B023D04" w:rsidR="001D736D" w:rsidRPr="00BD70F3" w:rsidRDefault="001D736D" w:rsidP="00115400">
            <w:pPr>
              <w:pStyle w:val="Docoriginal"/>
              <w:rPr>
                <w:lang w:val="de-DE"/>
              </w:rPr>
            </w:pPr>
            <w:r w:rsidRPr="00BD70F3">
              <w:rPr>
                <w:lang w:val="de-DE"/>
              </w:rPr>
              <w:t>Original:</w:t>
            </w:r>
            <w:r w:rsidR="00644171">
              <w:rPr>
                <w:b w:val="0"/>
                <w:spacing w:val="0"/>
                <w:lang w:val="de-DE"/>
              </w:rPr>
              <w:t xml:space="preserve"> </w:t>
            </w:r>
            <w:r w:rsidR="00F4189F">
              <w:rPr>
                <w:b w:val="0"/>
                <w:spacing w:val="0"/>
                <w:lang w:val="de-DE"/>
              </w:rPr>
              <w:t>e</w:t>
            </w:r>
            <w:r w:rsidRPr="00BD70F3">
              <w:rPr>
                <w:b w:val="0"/>
                <w:spacing w:val="0"/>
                <w:lang w:val="de-DE"/>
              </w:rPr>
              <w:t>nglis</w:t>
            </w:r>
            <w:r w:rsidR="00BD70F3" w:rsidRPr="00BD70F3">
              <w:rPr>
                <w:b w:val="0"/>
                <w:spacing w:val="0"/>
                <w:lang w:val="de-DE"/>
              </w:rPr>
              <w:t>c</w:t>
            </w:r>
            <w:r w:rsidRPr="00BD70F3">
              <w:rPr>
                <w:b w:val="0"/>
                <w:spacing w:val="0"/>
                <w:lang w:val="de-DE"/>
              </w:rPr>
              <w:t>h</w:t>
            </w:r>
          </w:p>
          <w:p w14:paraId="05A7AEA0" w14:textId="2CF2E66F" w:rsidR="001D736D" w:rsidRPr="00BD70F3" w:rsidRDefault="001D736D" w:rsidP="00BD70F3">
            <w:pPr>
              <w:pStyle w:val="Docoriginal"/>
              <w:rPr>
                <w:lang w:val="de-DE"/>
              </w:rPr>
            </w:pPr>
            <w:r w:rsidRPr="00BD70F3">
              <w:rPr>
                <w:lang w:val="de-DE"/>
              </w:rPr>
              <w:t>Dat</w:t>
            </w:r>
            <w:r w:rsidR="00BD70F3" w:rsidRPr="00BD70F3">
              <w:rPr>
                <w:lang w:val="de-DE"/>
              </w:rPr>
              <w:t>um</w:t>
            </w:r>
            <w:r w:rsidRPr="00BD70F3">
              <w:rPr>
                <w:lang w:val="de-DE"/>
              </w:rPr>
              <w:t>:</w:t>
            </w:r>
            <w:r w:rsidR="00644171">
              <w:rPr>
                <w:b w:val="0"/>
                <w:spacing w:val="0"/>
                <w:lang w:val="de-DE"/>
              </w:rPr>
              <w:t xml:space="preserve"> </w:t>
            </w:r>
            <w:r w:rsidR="00BD70F3" w:rsidRPr="00BD70F3">
              <w:rPr>
                <w:b w:val="0"/>
                <w:spacing w:val="0"/>
                <w:lang w:val="de-DE"/>
              </w:rPr>
              <w:t xml:space="preserve">18. </w:t>
            </w:r>
            <w:r w:rsidR="00ED543F" w:rsidRPr="00BD70F3">
              <w:rPr>
                <w:b w:val="0"/>
                <w:spacing w:val="0"/>
                <w:lang w:val="de-DE"/>
              </w:rPr>
              <w:t>O</w:t>
            </w:r>
            <w:r w:rsidR="00BD70F3" w:rsidRPr="00BD70F3">
              <w:rPr>
                <w:b w:val="0"/>
                <w:spacing w:val="0"/>
                <w:lang w:val="de-DE"/>
              </w:rPr>
              <w:t>k</w:t>
            </w:r>
            <w:r w:rsidR="00ED543F" w:rsidRPr="00BD70F3">
              <w:rPr>
                <w:b w:val="0"/>
                <w:spacing w:val="0"/>
                <w:lang w:val="de-DE"/>
              </w:rPr>
              <w:t xml:space="preserve">tober </w:t>
            </w:r>
            <w:r w:rsidRPr="00BD70F3">
              <w:rPr>
                <w:b w:val="0"/>
                <w:spacing w:val="0"/>
                <w:lang w:val="de-DE"/>
              </w:rPr>
              <w:t>20</w:t>
            </w:r>
            <w:r w:rsidR="0033495C" w:rsidRPr="00BD70F3">
              <w:rPr>
                <w:b w:val="0"/>
                <w:spacing w:val="0"/>
                <w:lang w:val="de-DE"/>
              </w:rPr>
              <w:t>21</w:t>
            </w:r>
          </w:p>
        </w:tc>
      </w:tr>
    </w:tbl>
    <w:p w14:paraId="781FB2A8" w14:textId="61BA5E07" w:rsidR="00BD70F3" w:rsidRPr="00752AA3" w:rsidRDefault="00BD70F3" w:rsidP="00BD70F3">
      <w:pPr>
        <w:pStyle w:val="Titleofdoc0"/>
        <w:rPr>
          <w:szCs w:val="24"/>
          <w:lang w:val="de-DE"/>
        </w:rPr>
      </w:pPr>
      <w:bookmarkStart w:id="0" w:name="TitleOfDoc"/>
      <w:bookmarkStart w:id="1" w:name="Prepared"/>
      <w:bookmarkEnd w:id="0"/>
      <w:r w:rsidRPr="00752AA3">
        <w:rPr>
          <w:szCs w:val="24"/>
          <w:lang w:val="de-DE"/>
        </w:rPr>
        <w:t xml:space="preserve">richtLINIEN </w:t>
      </w:r>
      <w:r w:rsidR="00644171">
        <w:rPr>
          <w:szCs w:val="24"/>
          <w:lang w:val="de-DE"/>
        </w:rPr>
        <w:t xml:space="preserve">für </w:t>
      </w:r>
      <w:r w:rsidRPr="00752AA3">
        <w:rPr>
          <w:szCs w:val="24"/>
          <w:lang w:val="de-DE"/>
        </w:rPr>
        <w:t>ÜBERSETZUNG</w:t>
      </w:r>
      <w:r w:rsidR="00644171">
        <w:rPr>
          <w:szCs w:val="24"/>
          <w:lang w:val="de-DE"/>
        </w:rPr>
        <w:t>en</w:t>
      </w:r>
    </w:p>
    <w:bookmarkEnd w:id="1"/>
    <w:p w14:paraId="7315CC5E" w14:textId="1C01FC31" w:rsidR="00BD70F3" w:rsidRPr="00752AA3" w:rsidRDefault="00644171" w:rsidP="00BD70F3">
      <w:pPr>
        <w:pStyle w:val="preparedby1"/>
        <w:jc w:val="left"/>
        <w:rPr>
          <w:iCs w:val="0"/>
          <w:szCs w:val="24"/>
          <w:lang w:val="de-DE"/>
        </w:rPr>
      </w:pPr>
      <w:r>
        <w:rPr>
          <w:iCs w:val="0"/>
          <w:szCs w:val="24"/>
          <w:lang w:val="de-DE"/>
        </w:rPr>
        <w:t>v</w:t>
      </w:r>
      <w:r w:rsidR="00BD70F3" w:rsidRPr="00752AA3">
        <w:rPr>
          <w:iCs w:val="0"/>
          <w:szCs w:val="24"/>
          <w:lang w:val="de-DE"/>
        </w:rPr>
        <w:t>om Verbandsbüro erstelltes Dokument</w:t>
      </w:r>
    </w:p>
    <w:p w14:paraId="264E1D5F" w14:textId="3C73015A" w:rsidR="00BD70F3" w:rsidRPr="00752AA3" w:rsidRDefault="00BD70F3" w:rsidP="00BD70F3">
      <w:pPr>
        <w:pStyle w:val="Disclaimer"/>
        <w:rPr>
          <w:iCs w:val="0"/>
          <w:szCs w:val="24"/>
          <w:lang w:val="de-DE"/>
        </w:rPr>
      </w:pPr>
      <w:r w:rsidRPr="00752AA3">
        <w:rPr>
          <w:iCs w:val="0"/>
          <w:szCs w:val="24"/>
          <w:lang w:val="de-DE"/>
        </w:rPr>
        <w:t>Haftungsausschluss: dieses Dokument gibt nicht die Grundsätze oder eine Anleitung der UPOV wieder</w:t>
      </w:r>
    </w:p>
    <w:p w14:paraId="1DC99CA8" w14:textId="7149963E" w:rsidR="00BD70F3" w:rsidRPr="00752AA3" w:rsidRDefault="00BD70F3" w:rsidP="00BD70F3">
      <w:pPr>
        <w:rPr>
          <w:szCs w:val="24"/>
          <w:lang w:val="de-DE"/>
        </w:rPr>
      </w:pPr>
      <w:r w:rsidRPr="00752AA3">
        <w:rPr>
          <w:szCs w:val="24"/>
          <w:lang w:val="de-DE"/>
        </w:rPr>
        <w:fldChar w:fldCharType="begin"/>
      </w:r>
      <w:r w:rsidRPr="00752AA3">
        <w:rPr>
          <w:szCs w:val="24"/>
          <w:lang w:val="de-DE"/>
        </w:rPr>
        <w:instrText xml:space="preserve"> AUTONUM  </w:instrText>
      </w:r>
      <w:r w:rsidRPr="00752AA3">
        <w:rPr>
          <w:szCs w:val="24"/>
          <w:lang w:val="de-DE"/>
        </w:rPr>
        <w:fldChar w:fldCharType="end"/>
      </w:r>
      <w:r w:rsidRPr="00752AA3">
        <w:rPr>
          <w:szCs w:val="24"/>
          <w:lang w:val="de-DE"/>
        </w:rPr>
        <w:tab/>
        <w:t xml:space="preserve">Zweck dieses Dokuments ist es, den Rat zu ersuchen, </w:t>
      </w:r>
      <w:r w:rsidR="00E10F82">
        <w:rPr>
          <w:szCs w:val="24"/>
          <w:lang w:val="de-DE"/>
        </w:rPr>
        <w:t xml:space="preserve">den </w:t>
      </w:r>
      <w:r w:rsidRPr="00752AA3">
        <w:rPr>
          <w:szCs w:val="24"/>
          <w:lang w:val="de-DE"/>
        </w:rPr>
        <w:t>Entwurf der UPOV</w:t>
      </w:r>
      <w:r w:rsidRPr="00752AA3">
        <w:rPr>
          <w:szCs w:val="24"/>
          <w:lang w:val="de-DE"/>
        </w:rPr>
        <w:noBreakHyphen/>
        <w:t xml:space="preserve">Richtlinien </w:t>
      </w:r>
      <w:r w:rsidR="00E10F82">
        <w:rPr>
          <w:szCs w:val="24"/>
          <w:lang w:val="de-DE"/>
        </w:rPr>
        <w:t>für</w:t>
      </w:r>
      <w:r w:rsidRPr="00752AA3">
        <w:rPr>
          <w:szCs w:val="24"/>
          <w:lang w:val="de-DE"/>
        </w:rPr>
        <w:t xml:space="preserve"> Übersetzung</w:t>
      </w:r>
      <w:r w:rsidR="00E10F82">
        <w:rPr>
          <w:szCs w:val="24"/>
          <w:lang w:val="de-DE"/>
        </w:rPr>
        <w:t>en</w:t>
      </w:r>
      <w:r w:rsidRPr="00752AA3">
        <w:rPr>
          <w:szCs w:val="24"/>
          <w:lang w:val="de-DE"/>
        </w:rPr>
        <w:t xml:space="preserve"> auf Grundlage des in Anlage I dieses Dokuments wiedergegebenen Texts zu billigen. Der Entwurf der in Anlage I dieses Dokuments wiedergebenen UPOV-Richtlinien </w:t>
      </w:r>
      <w:r w:rsidR="00B639CE">
        <w:rPr>
          <w:szCs w:val="24"/>
          <w:lang w:val="de-DE"/>
        </w:rPr>
        <w:t>für</w:t>
      </w:r>
      <w:r w:rsidRPr="00752AA3">
        <w:rPr>
          <w:szCs w:val="24"/>
          <w:lang w:val="de-DE"/>
        </w:rPr>
        <w:t xml:space="preserve"> Übersetzung</w:t>
      </w:r>
      <w:r w:rsidR="00B639CE">
        <w:rPr>
          <w:szCs w:val="24"/>
          <w:lang w:val="de-DE"/>
        </w:rPr>
        <w:t>en</w:t>
      </w:r>
      <w:r w:rsidRPr="00752AA3">
        <w:rPr>
          <w:szCs w:val="24"/>
          <w:lang w:val="de-DE"/>
        </w:rPr>
        <w:t xml:space="preserve"> wurde vom Beratenden Ausschuss am 21. September 2021 auf dem Schriftweg gebill</w:t>
      </w:r>
      <w:r w:rsidR="00B639CE">
        <w:rPr>
          <w:szCs w:val="24"/>
          <w:lang w:val="de-DE"/>
        </w:rPr>
        <w:t>igt. Die WIPO-Amtsanweisung Nr. </w:t>
      </w:r>
      <w:r w:rsidRPr="00752AA3">
        <w:rPr>
          <w:szCs w:val="24"/>
          <w:lang w:val="de-DE"/>
        </w:rPr>
        <w:t>5/2019 vom 31. Januar 2019 „</w:t>
      </w:r>
      <w:r w:rsidRPr="00B639CE">
        <w:rPr>
          <w:i/>
          <w:szCs w:val="24"/>
          <w:lang w:val="de-DE"/>
        </w:rPr>
        <w:t>Translation of Official WIPO Documentation</w:t>
      </w:r>
      <w:r w:rsidRPr="00752AA3">
        <w:rPr>
          <w:szCs w:val="24"/>
          <w:lang w:val="de-DE"/>
        </w:rPr>
        <w:t xml:space="preserve">“ wurde zwecks Bezugnahme in Anlage II dieses Dokuments wiedergegeben. </w:t>
      </w:r>
    </w:p>
    <w:p w14:paraId="5A8B9606" w14:textId="77777777" w:rsidR="00BD70F3" w:rsidRPr="00752AA3" w:rsidRDefault="00BD70F3" w:rsidP="00BD70F3">
      <w:pPr>
        <w:rPr>
          <w:szCs w:val="24"/>
          <w:lang w:val="de-DE"/>
        </w:rPr>
      </w:pPr>
    </w:p>
    <w:p w14:paraId="3807387A" w14:textId="77777777" w:rsidR="00BD70F3" w:rsidRPr="00752AA3" w:rsidRDefault="00BD70F3" w:rsidP="00BD70F3">
      <w:pPr>
        <w:rPr>
          <w:szCs w:val="24"/>
          <w:lang w:val="de-DE"/>
        </w:rPr>
      </w:pPr>
    </w:p>
    <w:p w14:paraId="080E6110" w14:textId="77777777" w:rsidR="00BD70F3" w:rsidRPr="00752AA3" w:rsidRDefault="00BD70F3" w:rsidP="00BD70F3">
      <w:pPr>
        <w:rPr>
          <w:szCs w:val="24"/>
          <w:lang w:val="de-DE"/>
        </w:rPr>
      </w:pPr>
    </w:p>
    <w:p w14:paraId="2AAE53E4" w14:textId="61A1CB7F" w:rsidR="00BD70F3" w:rsidRPr="00752AA3" w:rsidRDefault="00BD70F3" w:rsidP="00BD70F3">
      <w:pPr>
        <w:tabs>
          <w:tab w:val="left" w:pos="5387"/>
          <w:tab w:val="left" w:pos="5954"/>
        </w:tabs>
        <w:ind w:left="4820"/>
        <w:rPr>
          <w:i/>
          <w:spacing w:val="-2"/>
          <w:lang w:val="de-DE"/>
        </w:rPr>
      </w:pPr>
      <w:r w:rsidRPr="00752AA3">
        <w:rPr>
          <w:i/>
          <w:spacing w:val="-2"/>
          <w:lang w:val="de-DE" w:eastAsia="zh-CN"/>
        </w:rPr>
        <w:fldChar w:fldCharType="begin"/>
      </w:r>
      <w:r w:rsidRPr="00752AA3">
        <w:rPr>
          <w:i/>
          <w:spacing w:val="-2"/>
          <w:lang w:val="de-DE" w:eastAsia="zh-CN"/>
        </w:rPr>
        <w:instrText xml:space="preserve"> AUTONUM  </w:instrText>
      </w:r>
      <w:r w:rsidRPr="00752AA3">
        <w:rPr>
          <w:i/>
          <w:spacing w:val="-2"/>
          <w:lang w:val="de-DE" w:eastAsia="zh-CN"/>
        </w:rPr>
        <w:fldChar w:fldCharType="end"/>
      </w:r>
      <w:r w:rsidRPr="00752AA3">
        <w:rPr>
          <w:i/>
          <w:spacing w:val="-2"/>
          <w:lang w:val="de-DE" w:eastAsia="zh-CN"/>
        </w:rPr>
        <w:tab/>
      </w:r>
      <w:r w:rsidRPr="00752AA3">
        <w:rPr>
          <w:i/>
          <w:spacing w:val="-2"/>
          <w:lang w:val="de-DE"/>
        </w:rPr>
        <w:t xml:space="preserve">Der Rat wird ersucht, den Entwurf der </w:t>
      </w:r>
      <w:r w:rsidR="00B639CE">
        <w:rPr>
          <w:i/>
          <w:spacing w:val="-2"/>
          <w:lang w:val="de-DE"/>
        </w:rPr>
        <w:t>UPOV</w:t>
      </w:r>
      <w:r w:rsidR="00B639CE">
        <w:rPr>
          <w:i/>
          <w:spacing w:val="-2"/>
          <w:lang w:val="de-DE"/>
        </w:rPr>
        <w:noBreakHyphen/>
      </w:r>
      <w:r w:rsidRPr="00752AA3">
        <w:rPr>
          <w:i/>
          <w:spacing w:val="-2"/>
          <w:lang w:val="de-DE"/>
        </w:rPr>
        <w:t xml:space="preserve">Richtlinien </w:t>
      </w:r>
      <w:r w:rsidR="00B639CE">
        <w:rPr>
          <w:i/>
          <w:spacing w:val="-2"/>
          <w:lang w:val="de-DE"/>
        </w:rPr>
        <w:t>für</w:t>
      </w:r>
      <w:r w:rsidRPr="00752AA3">
        <w:rPr>
          <w:i/>
          <w:spacing w:val="-2"/>
          <w:lang w:val="de-DE"/>
        </w:rPr>
        <w:t xml:space="preserve"> Übersetzung</w:t>
      </w:r>
      <w:r w:rsidR="00B639CE">
        <w:rPr>
          <w:i/>
          <w:spacing w:val="-2"/>
          <w:lang w:val="de-DE"/>
        </w:rPr>
        <w:t>en</w:t>
      </w:r>
      <w:r w:rsidRPr="00752AA3">
        <w:rPr>
          <w:i/>
          <w:spacing w:val="-2"/>
          <w:lang w:val="de-DE"/>
        </w:rPr>
        <w:t xml:space="preserve"> auf Grundlage des in Anlage I dieses Dokuments wiedergegebenen Texts zu billigen.</w:t>
      </w:r>
    </w:p>
    <w:p w14:paraId="7CD52AB1" w14:textId="77777777" w:rsidR="00BD70F3" w:rsidRPr="00752AA3" w:rsidRDefault="00BD70F3" w:rsidP="00BD70F3">
      <w:pPr>
        <w:rPr>
          <w:szCs w:val="24"/>
          <w:lang w:val="de-DE"/>
        </w:rPr>
      </w:pPr>
    </w:p>
    <w:p w14:paraId="18D3B27A" w14:textId="77777777" w:rsidR="00BD70F3" w:rsidRPr="00752AA3" w:rsidRDefault="00BD70F3" w:rsidP="00BD70F3">
      <w:pPr>
        <w:rPr>
          <w:szCs w:val="24"/>
          <w:lang w:val="de-DE"/>
        </w:rPr>
      </w:pPr>
    </w:p>
    <w:p w14:paraId="0C72B4A3" w14:textId="77777777" w:rsidR="00BD70F3" w:rsidRPr="00752AA3" w:rsidRDefault="00BD70F3" w:rsidP="00BD70F3">
      <w:pPr>
        <w:jc w:val="right"/>
        <w:rPr>
          <w:lang w:val="de-DE"/>
        </w:rPr>
      </w:pPr>
      <w:r w:rsidRPr="00752AA3">
        <w:rPr>
          <w:lang w:val="de-DE"/>
        </w:rPr>
        <w:t>[Anlage</w:t>
      </w:r>
      <w:r>
        <w:rPr>
          <w:lang w:val="de-DE"/>
        </w:rPr>
        <w:t xml:space="preserve"> I</w:t>
      </w:r>
      <w:r w:rsidRPr="00752AA3">
        <w:rPr>
          <w:lang w:val="de-DE"/>
        </w:rPr>
        <w:t xml:space="preserve"> folgt]</w:t>
      </w:r>
    </w:p>
    <w:p w14:paraId="27887B2D" w14:textId="77777777" w:rsidR="005F7BF2" w:rsidRPr="00F4189F" w:rsidRDefault="005F7BF2" w:rsidP="00050E16">
      <w:pPr>
        <w:jc w:val="right"/>
        <w:rPr>
          <w:lang w:val="de-DE"/>
        </w:rPr>
      </w:pPr>
    </w:p>
    <w:p w14:paraId="39EA3C66" w14:textId="77777777" w:rsidR="005F7BF2" w:rsidRPr="00F4189F" w:rsidRDefault="005F7BF2" w:rsidP="00050E16">
      <w:pPr>
        <w:jc w:val="right"/>
        <w:rPr>
          <w:lang w:val="de-DE"/>
        </w:rPr>
        <w:sectPr w:rsidR="005F7BF2" w:rsidRPr="00F4189F" w:rsidSect="0004198B">
          <w:headerReference w:type="default" r:id="rId9"/>
          <w:footnotePr>
            <w:numRestart w:val="eachSect"/>
          </w:footnotePr>
          <w:pgSz w:w="11907" w:h="16840" w:code="9"/>
          <w:pgMar w:top="510" w:right="1134" w:bottom="1134" w:left="1134" w:header="510" w:footer="680" w:gutter="0"/>
          <w:pgNumType w:start="1"/>
          <w:cols w:space="720"/>
          <w:titlePg/>
        </w:sectPr>
      </w:pPr>
    </w:p>
    <w:p w14:paraId="6A1BE0BB" w14:textId="155DD79D" w:rsidR="00BD70F3" w:rsidRPr="00752AA3" w:rsidRDefault="00BD70F3" w:rsidP="00BD70F3">
      <w:pPr>
        <w:jc w:val="center"/>
        <w:rPr>
          <w:szCs w:val="24"/>
          <w:lang w:val="de-DE"/>
        </w:rPr>
      </w:pPr>
      <w:bookmarkStart w:id="2" w:name="_Toc48640938"/>
      <w:r w:rsidRPr="00752AA3">
        <w:rPr>
          <w:szCs w:val="24"/>
          <w:lang w:val="de-DE"/>
        </w:rPr>
        <w:lastRenderedPageBreak/>
        <w:t xml:space="preserve">ENTWURF VON UPOV-RICHTLINIEN </w:t>
      </w:r>
      <w:r w:rsidR="00856F29">
        <w:rPr>
          <w:szCs w:val="24"/>
          <w:lang w:val="de-DE"/>
        </w:rPr>
        <w:t>FÜR</w:t>
      </w:r>
      <w:r w:rsidRPr="00752AA3">
        <w:rPr>
          <w:szCs w:val="24"/>
          <w:lang w:val="de-DE"/>
        </w:rPr>
        <w:t xml:space="preserve"> ÜBERSETZUNG</w:t>
      </w:r>
      <w:r w:rsidR="00856F29">
        <w:rPr>
          <w:szCs w:val="24"/>
          <w:lang w:val="de-DE"/>
        </w:rPr>
        <w:t>EN</w:t>
      </w:r>
    </w:p>
    <w:p w14:paraId="4A89514E" w14:textId="77777777" w:rsidR="00BD70F3" w:rsidRPr="00752AA3" w:rsidRDefault="00BD70F3" w:rsidP="00BD70F3">
      <w:pPr>
        <w:jc w:val="center"/>
        <w:rPr>
          <w:szCs w:val="24"/>
          <w:lang w:val="de-DE"/>
        </w:rPr>
      </w:pPr>
      <w:r w:rsidRPr="00752AA3">
        <w:rPr>
          <w:szCs w:val="24"/>
          <w:lang w:val="de-DE"/>
        </w:rPr>
        <w:t>vom Beratenden Ausschuss am 21. September 2021 gebilligt</w:t>
      </w:r>
    </w:p>
    <w:p w14:paraId="11010258" w14:textId="77777777" w:rsidR="00BD70F3" w:rsidRPr="00752AA3" w:rsidRDefault="00BD70F3" w:rsidP="00BD70F3">
      <w:pPr>
        <w:rPr>
          <w:szCs w:val="24"/>
          <w:lang w:val="de-DE"/>
        </w:rPr>
      </w:pPr>
    </w:p>
    <w:p w14:paraId="6EC397BF" w14:textId="77777777" w:rsidR="00BD70F3" w:rsidRPr="00752AA3" w:rsidRDefault="00BD70F3" w:rsidP="00BD70F3">
      <w:pPr>
        <w:keepNext/>
        <w:outlineLvl w:val="1"/>
        <w:rPr>
          <w:szCs w:val="24"/>
          <w:lang w:val="de-DE"/>
        </w:rPr>
      </w:pPr>
      <w:bookmarkStart w:id="3" w:name="_Toc48640937"/>
      <w:r w:rsidRPr="00752AA3">
        <w:rPr>
          <w:szCs w:val="24"/>
          <w:u w:val="single"/>
          <w:lang w:val="de-DE"/>
        </w:rPr>
        <w:t>UPOV-Übereinkommen und WIPO/UPOV-Vereinbarung</w:t>
      </w:r>
      <w:bookmarkEnd w:id="3"/>
      <w:r w:rsidRPr="00752AA3">
        <w:rPr>
          <w:szCs w:val="24"/>
          <w:u w:val="single"/>
          <w:lang w:val="de-DE"/>
        </w:rPr>
        <w:t xml:space="preserve"> </w:t>
      </w:r>
    </w:p>
    <w:p w14:paraId="60A179EA" w14:textId="77777777" w:rsidR="00BD70F3" w:rsidRPr="00752AA3" w:rsidRDefault="00BD70F3" w:rsidP="00BD70F3">
      <w:pPr>
        <w:rPr>
          <w:szCs w:val="24"/>
          <w:lang w:val="de-DE"/>
        </w:rPr>
      </w:pPr>
    </w:p>
    <w:p w14:paraId="2DCEE5D8" w14:textId="77777777" w:rsidR="00BD70F3" w:rsidRPr="00752AA3" w:rsidRDefault="00BD70F3" w:rsidP="00BD70F3">
      <w:pPr>
        <w:rPr>
          <w:szCs w:val="24"/>
          <w:lang w:val="de-DE"/>
        </w:rPr>
      </w:pPr>
      <w:r w:rsidRPr="00752AA3">
        <w:rPr>
          <w:szCs w:val="24"/>
          <w:lang w:val="de-DE"/>
        </w:rPr>
        <w:t>1.</w:t>
      </w:r>
      <w:r w:rsidRPr="00752AA3">
        <w:rPr>
          <w:szCs w:val="24"/>
          <w:lang w:val="de-DE"/>
        </w:rPr>
        <w:tab/>
        <w:t xml:space="preserve">Der UPOV-Übersetzungsbedarf wird in Übereinstimmung mit den Entscheidungen des Rates durch das UPOV-Übereinkommen geregelt. </w:t>
      </w:r>
    </w:p>
    <w:p w14:paraId="75544F28" w14:textId="77777777" w:rsidR="00BD70F3" w:rsidRPr="00752AA3" w:rsidRDefault="00BD70F3" w:rsidP="00BD70F3">
      <w:pPr>
        <w:rPr>
          <w:szCs w:val="24"/>
          <w:lang w:val="de-DE"/>
        </w:rPr>
      </w:pPr>
    </w:p>
    <w:p w14:paraId="3E6D9A82" w14:textId="77777777" w:rsidR="00BD70F3" w:rsidRPr="00752AA3" w:rsidRDefault="00BD70F3" w:rsidP="00BD70F3">
      <w:pPr>
        <w:rPr>
          <w:szCs w:val="24"/>
          <w:lang w:val="de-DE"/>
        </w:rPr>
      </w:pPr>
      <w:r w:rsidRPr="00752AA3">
        <w:rPr>
          <w:szCs w:val="24"/>
          <w:lang w:val="de-DE"/>
        </w:rPr>
        <w:t>2.</w:t>
      </w:r>
      <w:r w:rsidRPr="00752AA3">
        <w:rPr>
          <w:szCs w:val="24"/>
          <w:lang w:val="de-DE"/>
        </w:rPr>
        <w:tab/>
        <w:t>Artikel 28 der Akte von 1991 des UPOV-Übereinkommens lautet wie folgt:</w:t>
      </w:r>
    </w:p>
    <w:p w14:paraId="0DCD3323" w14:textId="77777777" w:rsidR="00BD70F3" w:rsidRPr="00752AA3" w:rsidRDefault="00BD70F3" w:rsidP="00BD70F3">
      <w:pPr>
        <w:rPr>
          <w:szCs w:val="24"/>
          <w:lang w:val="de-DE"/>
        </w:rPr>
      </w:pPr>
    </w:p>
    <w:p w14:paraId="142F8B40" w14:textId="77777777" w:rsidR="00BD70F3" w:rsidRPr="00752AA3" w:rsidRDefault="00BD70F3" w:rsidP="00BD70F3">
      <w:pPr>
        <w:ind w:left="567" w:right="567"/>
        <w:jc w:val="center"/>
        <w:rPr>
          <w:sz w:val="18"/>
          <w:szCs w:val="24"/>
          <w:lang w:val="de-DE"/>
        </w:rPr>
      </w:pPr>
      <w:r w:rsidRPr="00752AA3">
        <w:rPr>
          <w:sz w:val="18"/>
          <w:szCs w:val="24"/>
          <w:lang w:val="de-DE"/>
        </w:rPr>
        <w:t>„Artikel 28</w:t>
      </w:r>
    </w:p>
    <w:p w14:paraId="7EFDDF4D" w14:textId="77777777" w:rsidR="00BD70F3" w:rsidRPr="00752AA3" w:rsidRDefault="00BD70F3" w:rsidP="00BD70F3">
      <w:pPr>
        <w:ind w:left="567" w:right="567"/>
        <w:jc w:val="center"/>
        <w:rPr>
          <w:sz w:val="18"/>
          <w:szCs w:val="24"/>
          <w:lang w:val="de-DE"/>
        </w:rPr>
      </w:pPr>
      <w:r w:rsidRPr="00752AA3">
        <w:rPr>
          <w:sz w:val="18"/>
          <w:szCs w:val="24"/>
          <w:lang w:val="de-DE"/>
        </w:rPr>
        <w:t>Sprachen</w:t>
      </w:r>
    </w:p>
    <w:p w14:paraId="6C6C90FE" w14:textId="77777777" w:rsidR="00BD70F3" w:rsidRPr="00752AA3" w:rsidRDefault="00BD70F3" w:rsidP="00BD70F3">
      <w:pPr>
        <w:ind w:left="567" w:right="567"/>
        <w:rPr>
          <w:sz w:val="18"/>
          <w:szCs w:val="24"/>
          <w:lang w:val="de-DE"/>
        </w:rPr>
      </w:pPr>
    </w:p>
    <w:p w14:paraId="1C036294" w14:textId="4906F2A6" w:rsidR="00BD70F3" w:rsidRPr="00752AA3" w:rsidRDefault="00B25A81" w:rsidP="00BD70F3">
      <w:pPr>
        <w:ind w:left="567" w:right="567"/>
        <w:rPr>
          <w:sz w:val="18"/>
          <w:szCs w:val="24"/>
          <w:lang w:val="de-DE"/>
        </w:rPr>
      </w:pPr>
      <w:r>
        <w:rPr>
          <w:sz w:val="18"/>
          <w:szCs w:val="24"/>
          <w:lang w:val="de-DE"/>
        </w:rPr>
        <w:t>(</w:t>
      </w:r>
      <w:r w:rsidR="00BD70F3" w:rsidRPr="00752AA3">
        <w:rPr>
          <w:sz w:val="18"/>
          <w:szCs w:val="24"/>
          <w:lang w:val="de-DE"/>
        </w:rPr>
        <w:t>1) [</w:t>
      </w:r>
      <w:r w:rsidR="00BD70F3" w:rsidRPr="00752AA3">
        <w:rPr>
          <w:i/>
          <w:sz w:val="18"/>
          <w:szCs w:val="24"/>
          <w:lang w:val="de-DE"/>
        </w:rPr>
        <w:t>Sprachen des Büros</w:t>
      </w:r>
      <w:r w:rsidR="00BD70F3" w:rsidRPr="00752AA3">
        <w:rPr>
          <w:sz w:val="18"/>
          <w:szCs w:val="24"/>
          <w:lang w:val="de-DE"/>
        </w:rPr>
        <w:t>] Das Verbandsbüro bedient sich bei der Erfüllung seiner Aufgaben der deutschen, der englischen, der französischen und der spanischen Sprache.</w:t>
      </w:r>
    </w:p>
    <w:p w14:paraId="48E97672" w14:textId="77777777" w:rsidR="00BD70F3" w:rsidRPr="00752AA3" w:rsidRDefault="00BD70F3" w:rsidP="00BD70F3">
      <w:pPr>
        <w:ind w:left="567" w:right="567"/>
        <w:rPr>
          <w:sz w:val="18"/>
          <w:szCs w:val="24"/>
          <w:lang w:val="de-DE"/>
        </w:rPr>
      </w:pPr>
    </w:p>
    <w:p w14:paraId="3F71D379" w14:textId="245E6561" w:rsidR="00BD70F3" w:rsidRPr="00752AA3" w:rsidRDefault="00B25A81" w:rsidP="00BD70F3">
      <w:pPr>
        <w:ind w:left="567" w:right="567"/>
        <w:rPr>
          <w:sz w:val="18"/>
          <w:szCs w:val="24"/>
          <w:lang w:val="de-DE"/>
        </w:rPr>
      </w:pPr>
      <w:r>
        <w:rPr>
          <w:sz w:val="18"/>
          <w:szCs w:val="24"/>
          <w:lang w:val="de-DE"/>
        </w:rPr>
        <w:t>(</w:t>
      </w:r>
      <w:r w:rsidR="00BD70F3" w:rsidRPr="00752AA3">
        <w:rPr>
          <w:sz w:val="18"/>
          <w:szCs w:val="24"/>
          <w:lang w:val="de-DE"/>
        </w:rPr>
        <w:t>2) [</w:t>
      </w:r>
      <w:r w:rsidR="00BD70F3" w:rsidRPr="00752AA3">
        <w:rPr>
          <w:i/>
          <w:sz w:val="18"/>
          <w:szCs w:val="24"/>
          <w:lang w:val="de-DE"/>
        </w:rPr>
        <w:t>Sprachen in bestimmten Sitzungen</w:t>
      </w:r>
      <w:r w:rsidR="00BD70F3" w:rsidRPr="00752AA3">
        <w:rPr>
          <w:sz w:val="18"/>
          <w:szCs w:val="24"/>
          <w:lang w:val="de-DE"/>
        </w:rPr>
        <w:t>] Die Sitzungen des Rates und die Revisionskonferenzen werden in diesen vier Sprachen abgehalten.</w:t>
      </w:r>
    </w:p>
    <w:p w14:paraId="0CCA9D8E" w14:textId="77777777" w:rsidR="00BD70F3" w:rsidRPr="00752AA3" w:rsidRDefault="00BD70F3" w:rsidP="00BD70F3">
      <w:pPr>
        <w:ind w:left="567" w:right="567"/>
        <w:rPr>
          <w:sz w:val="18"/>
          <w:szCs w:val="24"/>
          <w:lang w:val="de-DE"/>
        </w:rPr>
      </w:pPr>
    </w:p>
    <w:p w14:paraId="540B06D5" w14:textId="3E246479" w:rsidR="00BD70F3" w:rsidRPr="00752AA3" w:rsidRDefault="00B25A81" w:rsidP="00BD70F3">
      <w:pPr>
        <w:ind w:left="567" w:right="567"/>
        <w:rPr>
          <w:sz w:val="18"/>
          <w:szCs w:val="24"/>
          <w:lang w:val="de-DE"/>
        </w:rPr>
      </w:pPr>
      <w:r>
        <w:rPr>
          <w:sz w:val="18"/>
          <w:szCs w:val="24"/>
          <w:lang w:val="de-DE"/>
        </w:rPr>
        <w:t>(</w:t>
      </w:r>
      <w:r w:rsidR="00BD70F3" w:rsidRPr="00752AA3">
        <w:rPr>
          <w:sz w:val="18"/>
          <w:szCs w:val="24"/>
          <w:lang w:val="de-DE"/>
        </w:rPr>
        <w:t>3) [</w:t>
      </w:r>
      <w:r w:rsidR="00BD70F3" w:rsidRPr="00752AA3">
        <w:rPr>
          <w:i/>
          <w:sz w:val="18"/>
          <w:szCs w:val="24"/>
          <w:lang w:val="de-DE"/>
        </w:rPr>
        <w:t>Weitere Sprachen</w:t>
      </w:r>
      <w:r w:rsidR="00BD70F3" w:rsidRPr="00752AA3">
        <w:rPr>
          <w:sz w:val="18"/>
          <w:szCs w:val="24"/>
          <w:lang w:val="de-DE"/>
        </w:rPr>
        <w:t>] Der Rat kann die Benutzung weiterer Sprachen beschließen.“</w:t>
      </w:r>
    </w:p>
    <w:p w14:paraId="461206B3" w14:textId="77777777" w:rsidR="00BD70F3" w:rsidRPr="00752AA3" w:rsidRDefault="00BD70F3" w:rsidP="00BD70F3">
      <w:pPr>
        <w:rPr>
          <w:spacing w:val="-4"/>
          <w:szCs w:val="24"/>
          <w:lang w:val="de-DE"/>
        </w:rPr>
      </w:pPr>
    </w:p>
    <w:p w14:paraId="3C97DB64" w14:textId="4B087E32" w:rsidR="00BD70F3" w:rsidRPr="00752AA3" w:rsidRDefault="00BD70F3" w:rsidP="00BD70F3">
      <w:pPr>
        <w:rPr>
          <w:spacing w:val="-4"/>
          <w:szCs w:val="24"/>
          <w:lang w:val="de-DE"/>
        </w:rPr>
      </w:pPr>
      <w:r w:rsidRPr="00752AA3">
        <w:rPr>
          <w:spacing w:val="-4"/>
          <w:szCs w:val="24"/>
          <w:lang w:val="de-DE"/>
        </w:rPr>
        <w:t>3.</w:t>
      </w:r>
      <w:r w:rsidRPr="00752AA3">
        <w:rPr>
          <w:spacing w:val="-4"/>
          <w:szCs w:val="24"/>
          <w:lang w:val="de-DE"/>
        </w:rPr>
        <w:tab/>
      </w:r>
      <w:r w:rsidRPr="00752AA3">
        <w:rPr>
          <w:spacing w:val="2"/>
          <w:szCs w:val="24"/>
          <w:lang w:val="de-DE"/>
        </w:rPr>
        <w:t>In der Vereinbarung zwischen der Weltorganisation für geistiges Eigentum (WIPO) und der UPOV vom 26. November 1982 (</w:t>
      </w:r>
      <w:r w:rsidRPr="00752AA3">
        <w:rPr>
          <w:sz w:val="18"/>
          <w:szCs w:val="24"/>
          <w:lang w:val="de-DE"/>
        </w:rPr>
        <w:t>„</w:t>
      </w:r>
      <w:r w:rsidRPr="00752AA3">
        <w:rPr>
          <w:spacing w:val="2"/>
          <w:szCs w:val="24"/>
          <w:lang w:val="de-DE"/>
        </w:rPr>
        <w:t>WIPO/UPOV-Vereinbarung</w:t>
      </w:r>
      <w:r w:rsidRPr="00752AA3">
        <w:rPr>
          <w:sz w:val="18"/>
          <w:szCs w:val="24"/>
          <w:lang w:val="de-DE"/>
        </w:rPr>
        <w:t>“</w:t>
      </w:r>
      <w:r w:rsidRPr="00752AA3">
        <w:rPr>
          <w:spacing w:val="2"/>
          <w:szCs w:val="24"/>
          <w:lang w:val="de-DE"/>
        </w:rPr>
        <w:t xml:space="preserve">, einzusehen unter </w:t>
      </w:r>
      <w:hyperlink r:id="rId10" w:history="1">
        <w:r w:rsidRPr="00752AA3">
          <w:rPr>
            <w:color w:val="0000FF"/>
            <w:spacing w:val="2"/>
            <w:szCs w:val="24"/>
            <w:u w:val="single"/>
            <w:lang w:val="de-DE"/>
          </w:rPr>
          <w:t>https://www.upov.int/edocs/infdocs/de/upov_inf_8.pdf</w:t>
        </w:r>
      </w:hyperlink>
      <w:r w:rsidRPr="00752AA3">
        <w:rPr>
          <w:spacing w:val="2"/>
          <w:szCs w:val="24"/>
          <w:lang w:val="de-DE"/>
        </w:rPr>
        <w:t>), heißt es in Artikel 1 und 2 wie folgt:</w:t>
      </w:r>
    </w:p>
    <w:p w14:paraId="28C8676B" w14:textId="77777777" w:rsidR="00BD70F3" w:rsidRPr="00752AA3" w:rsidRDefault="00BD70F3" w:rsidP="00BD70F3">
      <w:pPr>
        <w:rPr>
          <w:sz w:val="18"/>
          <w:szCs w:val="24"/>
          <w:lang w:val="de-DE"/>
        </w:rPr>
      </w:pPr>
    </w:p>
    <w:p w14:paraId="2B34306A" w14:textId="77777777" w:rsidR="00BD70F3" w:rsidRPr="00752AA3" w:rsidRDefault="00BD70F3" w:rsidP="00BD70F3">
      <w:pPr>
        <w:ind w:left="567" w:right="567"/>
        <w:rPr>
          <w:sz w:val="18"/>
          <w:szCs w:val="24"/>
          <w:lang w:val="de-DE"/>
        </w:rPr>
      </w:pPr>
      <w:r w:rsidRPr="00752AA3">
        <w:rPr>
          <w:sz w:val="18"/>
          <w:szCs w:val="24"/>
          <w:lang w:val="de-DE"/>
        </w:rPr>
        <w:t>„Artikel 1</w:t>
      </w:r>
    </w:p>
    <w:p w14:paraId="0C32235C" w14:textId="77777777" w:rsidR="00BD70F3" w:rsidRPr="00752AA3" w:rsidRDefault="00BD70F3" w:rsidP="00BD70F3">
      <w:pPr>
        <w:ind w:left="567" w:right="567"/>
        <w:rPr>
          <w:sz w:val="18"/>
          <w:szCs w:val="24"/>
          <w:lang w:val="de-DE"/>
        </w:rPr>
      </w:pPr>
    </w:p>
    <w:p w14:paraId="7A833385" w14:textId="77777777" w:rsidR="00BD70F3" w:rsidRPr="00752AA3" w:rsidRDefault="00BD70F3" w:rsidP="00BD70F3">
      <w:pPr>
        <w:ind w:left="567" w:right="567"/>
        <w:rPr>
          <w:sz w:val="18"/>
          <w:szCs w:val="24"/>
          <w:lang w:val="de-DE"/>
        </w:rPr>
      </w:pPr>
      <w:r w:rsidRPr="00752AA3">
        <w:rPr>
          <w:sz w:val="18"/>
          <w:szCs w:val="24"/>
          <w:lang w:val="de-DE"/>
        </w:rPr>
        <w:t>Bedarf der UPOV</w:t>
      </w:r>
    </w:p>
    <w:p w14:paraId="165C70E0" w14:textId="77777777" w:rsidR="00BD70F3" w:rsidRPr="00752AA3" w:rsidRDefault="00BD70F3" w:rsidP="00BD70F3">
      <w:pPr>
        <w:ind w:left="567" w:right="567"/>
        <w:rPr>
          <w:sz w:val="18"/>
          <w:szCs w:val="24"/>
          <w:lang w:val="de-DE"/>
        </w:rPr>
      </w:pPr>
    </w:p>
    <w:p w14:paraId="73630914" w14:textId="349497AC" w:rsidR="00BD70F3" w:rsidRPr="00752AA3" w:rsidRDefault="00B25A81" w:rsidP="00BD70F3">
      <w:pPr>
        <w:ind w:left="567" w:right="567"/>
        <w:rPr>
          <w:szCs w:val="24"/>
          <w:lang w:val="de-DE"/>
        </w:rPr>
      </w:pPr>
      <w:r>
        <w:rPr>
          <w:sz w:val="18"/>
          <w:szCs w:val="24"/>
          <w:lang w:val="de-DE"/>
        </w:rPr>
        <w:t>(</w:t>
      </w:r>
      <w:r w:rsidR="00BD70F3" w:rsidRPr="00752AA3">
        <w:rPr>
          <w:sz w:val="18"/>
          <w:szCs w:val="24"/>
          <w:lang w:val="de-DE"/>
        </w:rPr>
        <w:t xml:space="preserve">1) Die WIPO sorgt für den Bedarf der UPOV in Bezug auf: </w:t>
      </w:r>
    </w:p>
    <w:p w14:paraId="39603DF3" w14:textId="77777777" w:rsidR="00BD70F3" w:rsidRPr="00752AA3" w:rsidRDefault="00BD70F3" w:rsidP="00BD70F3">
      <w:pPr>
        <w:ind w:left="567" w:right="567"/>
        <w:rPr>
          <w:sz w:val="18"/>
          <w:szCs w:val="24"/>
          <w:lang w:val="de-DE"/>
        </w:rPr>
      </w:pPr>
      <w:r w:rsidRPr="00752AA3">
        <w:rPr>
          <w:sz w:val="18"/>
          <w:szCs w:val="24"/>
          <w:lang w:val="de-DE"/>
        </w:rPr>
        <w:t xml:space="preserve">[…] </w:t>
      </w:r>
    </w:p>
    <w:p w14:paraId="3C356C84" w14:textId="77777777" w:rsidR="00BD70F3" w:rsidRPr="00752AA3" w:rsidRDefault="00BD70F3" w:rsidP="00BD70F3">
      <w:pPr>
        <w:ind w:left="567" w:right="567"/>
        <w:rPr>
          <w:sz w:val="18"/>
          <w:szCs w:val="24"/>
          <w:lang w:val="de-DE"/>
        </w:rPr>
      </w:pPr>
    </w:p>
    <w:p w14:paraId="6890EA9A" w14:textId="77777777" w:rsidR="00BD70F3" w:rsidRPr="00752AA3" w:rsidRDefault="00BD70F3" w:rsidP="00BD70F3">
      <w:pPr>
        <w:ind w:left="567" w:right="567"/>
        <w:rPr>
          <w:sz w:val="18"/>
          <w:szCs w:val="24"/>
          <w:lang w:val="de-DE"/>
        </w:rPr>
      </w:pPr>
      <w:r w:rsidRPr="00752AA3">
        <w:rPr>
          <w:sz w:val="18"/>
          <w:szCs w:val="24"/>
          <w:lang w:val="de-DE"/>
        </w:rPr>
        <w:t>v) die Übersetzung und den Druck von Dokumenten und Veröffentlichungen, die von dem Verbandsbüro ausgearbeitet worden sind,</w:t>
      </w:r>
    </w:p>
    <w:p w14:paraId="1A85104E" w14:textId="77777777" w:rsidR="00BD70F3" w:rsidRPr="00752AA3" w:rsidRDefault="00BD70F3" w:rsidP="00BD70F3">
      <w:pPr>
        <w:ind w:left="567" w:right="567"/>
        <w:rPr>
          <w:sz w:val="18"/>
          <w:szCs w:val="24"/>
          <w:lang w:val="de-DE"/>
        </w:rPr>
      </w:pPr>
      <w:r w:rsidRPr="00752AA3">
        <w:rPr>
          <w:sz w:val="18"/>
          <w:szCs w:val="24"/>
          <w:lang w:val="de-DE"/>
        </w:rPr>
        <w:t>[…]</w:t>
      </w:r>
    </w:p>
    <w:p w14:paraId="7DCF4B8F" w14:textId="77777777" w:rsidR="00BD70F3" w:rsidRPr="00752AA3" w:rsidRDefault="00BD70F3" w:rsidP="00BD70F3">
      <w:pPr>
        <w:ind w:left="567" w:right="567"/>
        <w:rPr>
          <w:sz w:val="18"/>
          <w:szCs w:val="24"/>
          <w:lang w:val="de-DE"/>
        </w:rPr>
      </w:pPr>
    </w:p>
    <w:p w14:paraId="1492BB3E" w14:textId="4A28376D" w:rsidR="00BD70F3" w:rsidRPr="00752AA3" w:rsidRDefault="00B25A81" w:rsidP="00BD70F3">
      <w:pPr>
        <w:ind w:left="567" w:right="567"/>
        <w:rPr>
          <w:sz w:val="18"/>
          <w:szCs w:val="24"/>
          <w:lang w:val="de-DE"/>
        </w:rPr>
      </w:pPr>
      <w:r>
        <w:rPr>
          <w:sz w:val="18"/>
          <w:szCs w:val="24"/>
          <w:lang w:val="de-DE"/>
        </w:rPr>
        <w:t>(</w:t>
      </w:r>
      <w:r w:rsidR="00BD70F3" w:rsidRPr="00752AA3">
        <w:rPr>
          <w:sz w:val="18"/>
          <w:szCs w:val="24"/>
          <w:lang w:val="de-DE"/>
        </w:rPr>
        <w:t>2) Der Bedarf der UPOV ist auf der Grundlage vollkommener Gleichheit mit dem Bedarf der anderen von der WIPO verwalteten Verbände zu befriedigen.“</w:t>
      </w:r>
    </w:p>
    <w:p w14:paraId="5C25EA9A" w14:textId="77777777" w:rsidR="00BD70F3" w:rsidRPr="00752AA3" w:rsidRDefault="00BD70F3" w:rsidP="00BD70F3">
      <w:pPr>
        <w:ind w:left="567" w:right="567"/>
        <w:rPr>
          <w:sz w:val="18"/>
          <w:szCs w:val="24"/>
          <w:lang w:val="de-DE"/>
        </w:rPr>
      </w:pPr>
    </w:p>
    <w:p w14:paraId="35A5EED0" w14:textId="77777777" w:rsidR="00BD70F3" w:rsidRPr="00752AA3" w:rsidRDefault="00BD70F3" w:rsidP="00BD70F3">
      <w:pPr>
        <w:ind w:left="567" w:right="567"/>
        <w:rPr>
          <w:sz w:val="18"/>
          <w:szCs w:val="24"/>
          <w:lang w:val="de-DE"/>
        </w:rPr>
      </w:pPr>
    </w:p>
    <w:p w14:paraId="39C76560" w14:textId="77777777" w:rsidR="00BD70F3" w:rsidRPr="00752AA3" w:rsidRDefault="00BD70F3" w:rsidP="00BD70F3">
      <w:pPr>
        <w:ind w:left="567" w:right="567"/>
        <w:rPr>
          <w:sz w:val="18"/>
          <w:szCs w:val="24"/>
          <w:lang w:val="de-DE"/>
        </w:rPr>
      </w:pPr>
      <w:r w:rsidRPr="00752AA3">
        <w:rPr>
          <w:sz w:val="18"/>
          <w:szCs w:val="24"/>
          <w:lang w:val="de-DE"/>
        </w:rPr>
        <w:t>„Artikel 2</w:t>
      </w:r>
    </w:p>
    <w:p w14:paraId="3188D61D" w14:textId="77777777" w:rsidR="00BD70F3" w:rsidRPr="00752AA3" w:rsidRDefault="00BD70F3" w:rsidP="00BD70F3">
      <w:pPr>
        <w:ind w:left="567" w:right="567"/>
        <w:rPr>
          <w:sz w:val="18"/>
          <w:szCs w:val="24"/>
          <w:lang w:val="de-DE"/>
        </w:rPr>
      </w:pPr>
    </w:p>
    <w:p w14:paraId="698ADFE3" w14:textId="77777777" w:rsidR="00BD70F3" w:rsidRPr="00752AA3" w:rsidRDefault="00BD70F3" w:rsidP="00BD70F3">
      <w:pPr>
        <w:ind w:left="567" w:right="567"/>
        <w:rPr>
          <w:sz w:val="18"/>
          <w:szCs w:val="24"/>
          <w:lang w:val="de-DE"/>
        </w:rPr>
      </w:pPr>
      <w:r w:rsidRPr="00752AA3">
        <w:rPr>
          <w:sz w:val="18"/>
          <w:szCs w:val="24"/>
          <w:lang w:val="de-DE"/>
        </w:rPr>
        <w:t>Entschädigung der WIPO</w:t>
      </w:r>
    </w:p>
    <w:p w14:paraId="0FBC0100" w14:textId="77777777" w:rsidR="00BD70F3" w:rsidRPr="00752AA3" w:rsidRDefault="00BD70F3" w:rsidP="00BD70F3">
      <w:pPr>
        <w:ind w:left="567" w:right="567"/>
        <w:rPr>
          <w:sz w:val="18"/>
          <w:szCs w:val="24"/>
          <w:lang w:val="de-DE"/>
        </w:rPr>
      </w:pPr>
    </w:p>
    <w:p w14:paraId="3A7F284E" w14:textId="290C7FA1" w:rsidR="00BD70F3" w:rsidRPr="00752AA3" w:rsidRDefault="00B25A81" w:rsidP="00BD70F3">
      <w:pPr>
        <w:ind w:left="567" w:right="567"/>
        <w:rPr>
          <w:szCs w:val="24"/>
          <w:lang w:val="de-DE"/>
        </w:rPr>
      </w:pPr>
      <w:r>
        <w:rPr>
          <w:sz w:val="18"/>
          <w:szCs w:val="24"/>
          <w:lang w:val="de-DE"/>
        </w:rPr>
        <w:t>(</w:t>
      </w:r>
      <w:r w:rsidR="00BD70F3" w:rsidRPr="00752AA3">
        <w:rPr>
          <w:sz w:val="18"/>
          <w:szCs w:val="24"/>
          <w:lang w:val="de-DE"/>
        </w:rPr>
        <w:t xml:space="preserve">1) Die UPOV entschädigt die WIPO für jeden Dienst, den diese der UPOV leistet, und für jede Ausgabe, die sie auf Rechnung der UPOV vornimmt. </w:t>
      </w:r>
    </w:p>
    <w:p w14:paraId="3B3A00DE" w14:textId="77777777" w:rsidR="00BD70F3" w:rsidRPr="00752AA3" w:rsidRDefault="00BD70F3" w:rsidP="00BD70F3">
      <w:pPr>
        <w:ind w:left="567" w:right="567"/>
        <w:rPr>
          <w:sz w:val="18"/>
          <w:szCs w:val="24"/>
          <w:lang w:val="de-DE"/>
        </w:rPr>
      </w:pPr>
    </w:p>
    <w:p w14:paraId="3B4017E5" w14:textId="77777777" w:rsidR="00BD70F3" w:rsidRPr="00752AA3" w:rsidRDefault="00BD70F3" w:rsidP="00BD70F3">
      <w:pPr>
        <w:ind w:left="567" w:right="567"/>
        <w:rPr>
          <w:sz w:val="18"/>
          <w:szCs w:val="24"/>
          <w:lang w:val="de-DE"/>
        </w:rPr>
      </w:pPr>
      <w:r w:rsidRPr="00752AA3">
        <w:rPr>
          <w:sz w:val="18"/>
          <w:szCs w:val="24"/>
          <w:lang w:val="de-DE"/>
        </w:rPr>
        <w:t>[…]“</w:t>
      </w:r>
    </w:p>
    <w:p w14:paraId="24E17E77" w14:textId="77777777" w:rsidR="00BD70F3" w:rsidRPr="00752AA3" w:rsidRDefault="00BD70F3" w:rsidP="00BD70F3">
      <w:pPr>
        <w:rPr>
          <w:szCs w:val="24"/>
          <w:lang w:val="de-DE"/>
        </w:rPr>
      </w:pPr>
    </w:p>
    <w:p w14:paraId="79BD5FA3" w14:textId="77777777" w:rsidR="00BD70F3" w:rsidRPr="00752AA3" w:rsidRDefault="00BD70F3" w:rsidP="00BD70F3">
      <w:pPr>
        <w:rPr>
          <w:szCs w:val="24"/>
          <w:lang w:val="de-DE"/>
        </w:rPr>
      </w:pPr>
    </w:p>
    <w:p w14:paraId="710AEA32" w14:textId="13836BC2" w:rsidR="00BD70F3" w:rsidRPr="00752AA3" w:rsidRDefault="00BD70F3" w:rsidP="00BD70F3">
      <w:pPr>
        <w:jc w:val="left"/>
        <w:rPr>
          <w:szCs w:val="24"/>
          <w:lang w:val="de-DE"/>
        </w:rPr>
      </w:pPr>
      <w:r w:rsidRPr="00752AA3">
        <w:rPr>
          <w:szCs w:val="24"/>
          <w:u w:val="single"/>
          <w:lang w:val="de-DE"/>
        </w:rPr>
        <w:t xml:space="preserve">WIPO-Richtlinien </w:t>
      </w:r>
      <w:r w:rsidR="00B25A81">
        <w:rPr>
          <w:szCs w:val="24"/>
          <w:u w:val="single"/>
          <w:lang w:val="de-DE"/>
        </w:rPr>
        <w:t>für</w:t>
      </w:r>
      <w:r w:rsidRPr="00752AA3">
        <w:rPr>
          <w:szCs w:val="24"/>
          <w:u w:val="single"/>
          <w:lang w:val="de-DE"/>
        </w:rPr>
        <w:t xml:space="preserve"> Übersetzung</w:t>
      </w:r>
      <w:r w:rsidR="00B25A81">
        <w:rPr>
          <w:szCs w:val="24"/>
          <w:u w:val="single"/>
          <w:lang w:val="de-DE"/>
        </w:rPr>
        <w:t>en</w:t>
      </w:r>
      <w:r w:rsidRPr="00752AA3">
        <w:rPr>
          <w:rStyle w:val="FootnoteReference"/>
          <w:szCs w:val="24"/>
          <w:u w:val="single"/>
          <w:lang w:val="de-DE"/>
        </w:rPr>
        <w:footnoteReference w:id="2"/>
      </w:r>
    </w:p>
    <w:p w14:paraId="4AC77547" w14:textId="77777777" w:rsidR="00BD70F3" w:rsidRPr="00752AA3" w:rsidRDefault="00BD70F3" w:rsidP="00BD70F3">
      <w:pPr>
        <w:jc w:val="left"/>
        <w:rPr>
          <w:spacing w:val="-4"/>
          <w:szCs w:val="24"/>
          <w:lang w:val="de-DE"/>
        </w:rPr>
      </w:pPr>
    </w:p>
    <w:p w14:paraId="60EAFB09" w14:textId="4C4963C6" w:rsidR="00BD70F3" w:rsidRPr="00752AA3" w:rsidRDefault="00BD70F3" w:rsidP="00BD70F3">
      <w:pPr>
        <w:rPr>
          <w:szCs w:val="24"/>
          <w:lang w:val="de-DE"/>
        </w:rPr>
      </w:pPr>
      <w:r w:rsidRPr="00752AA3">
        <w:rPr>
          <w:szCs w:val="24"/>
          <w:lang w:val="de-DE"/>
        </w:rPr>
        <w:t>4.</w:t>
      </w:r>
      <w:r w:rsidRPr="00752AA3">
        <w:rPr>
          <w:spacing w:val="-4"/>
          <w:szCs w:val="24"/>
          <w:lang w:val="de-DE"/>
        </w:rPr>
        <w:t xml:space="preserve"> </w:t>
      </w:r>
      <w:r w:rsidRPr="00752AA3">
        <w:rPr>
          <w:spacing w:val="-4"/>
          <w:szCs w:val="24"/>
          <w:lang w:val="de-DE"/>
        </w:rPr>
        <w:tab/>
      </w:r>
      <w:r w:rsidRPr="00752AA3">
        <w:rPr>
          <w:szCs w:val="24"/>
          <w:lang w:val="de-DE"/>
        </w:rPr>
        <w:t xml:space="preserve">Ziel der WIPO-Richtlinien </w:t>
      </w:r>
      <w:r w:rsidR="00B25A81">
        <w:rPr>
          <w:szCs w:val="24"/>
          <w:lang w:val="de-DE"/>
        </w:rPr>
        <w:t>für</w:t>
      </w:r>
      <w:r w:rsidRPr="00752AA3">
        <w:rPr>
          <w:szCs w:val="24"/>
          <w:lang w:val="de-DE"/>
        </w:rPr>
        <w:t xml:space="preserve"> Übersetzung</w:t>
      </w:r>
      <w:r w:rsidR="00B25A81">
        <w:rPr>
          <w:szCs w:val="24"/>
          <w:lang w:val="de-DE"/>
        </w:rPr>
        <w:t>en</w:t>
      </w:r>
      <w:r w:rsidRPr="00752AA3">
        <w:rPr>
          <w:szCs w:val="24"/>
          <w:lang w:val="de-DE"/>
        </w:rPr>
        <w:t xml:space="preserve"> ist es, in Übereinstimmung mit den von den WIPO</w:t>
      </w:r>
      <w:r w:rsidRPr="00752AA3">
        <w:rPr>
          <w:szCs w:val="24"/>
          <w:lang w:val="de-DE"/>
        </w:rPr>
        <w:noBreakHyphen/>
        <w:t>Mitgliedstaaten angenommenen sprachenpolitischen Standards und Praktiken eine effiziente Durchführung und Qualitätskontrolle der Übersetzungsarbeit sicherzustellen, Doppelarbeit und unnötige zusätzliche Ausgaben zu vermeiden sowie Rationalisierungs- und Kostendämpfungsmaßnahmen durchzuführen.</w:t>
      </w:r>
    </w:p>
    <w:p w14:paraId="31AD64BB" w14:textId="77777777" w:rsidR="00BD70F3" w:rsidRPr="00752AA3" w:rsidRDefault="00BD70F3" w:rsidP="00BD70F3">
      <w:pPr>
        <w:rPr>
          <w:szCs w:val="24"/>
          <w:lang w:val="de-DE"/>
        </w:rPr>
      </w:pPr>
    </w:p>
    <w:p w14:paraId="63FE3951" w14:textId="204814E7" w:rsidR="00BD70F3" w:rsidRDefault="00BD70F3" w:rsidP="00BD70F3">
      <w:pPr>
        <w:rPr>
          <w:szCs w:val="24"/>
          <w:lang w:val="de-DE"/>
        </w:rPr>
      </w:pPr>
      <w:r w:rsidRPr="00752AA3">
        <w:rPr>
          <w:spacing w:val="-4"/>
          <w:szCs w:val="24"/>
          <w:lang w:val="de-DE"/>
        </w:rPr>
        <w:t>5.</w:t>
      </w:r>
      <w:r w:rsidRPr="00752AA3">
        <w:rPr>
          <w:spacing w:val="-4"/>
          <w:szCs w:val="24"/>
          <w:lang w:val="de-DE"/>
        </w:rPr>
        <w:tab/>
      </w:r>
      <w:r w:rsidRPr="00752AA3">
        <w:rPr>
          <w:szCs w:val="24"/>
          <w:lang w:val="de-DE"/>
        </w:rPr>
        <w:t xml:space="preserve">Die UPOV wendet die Grundsätze und Verfahren der WIPO </w:t>
      </w:r>
      <w:r w:rsidRPr="00752AA3">
        <w:rPr>
          <w:i/>
          <w:szCs w:val="24"/>
          <w:lang w:val="de-DE"/>
        </w:rPr>
        <w:t>mutatis mutandis</w:t>
      </w:r>
      <w:r w:rsidRPr="00752AA3">
        <w:rPr>
          <w:szCs w:val="24"/>
          <w:lang w:val="de-DE"/>
        </w:rPr>
        <w:t xml:space="preserve"> an, sofern in den </w:t>
      </w:r>
      <w:r w:rsidRPr="00752AA3">
        <w:rPr>
          <w:sz w:val="18"/>
          <w:szCs w:val="24"/>
          <w:lang w:val="de-DE"/>
        </w:rPr>
        <w:t>„</w:t>
      </w:r>
      <w:r w:rsidRPr="00752AA3">
        <w:rPr>
          <w:szCs w:val="24"/>
          <w:lang w:val="de-DE"/>
        </w:rPr>
        <w:t>UPOV</w:t>
      </w:r>
      <w:r w:rsidRPr="00752AA3">
        <w:rPr>
          <w:szCs w:val="24"/>
          <w:lang w:val="de-DE"/>
        </w:rPr>
        <w:noBreakHyphen/>
        <w:t>Ausnahmen von den WIPO-Übersetzungsrichtlinien</w:t>
      </w:r>
      <w:r w:rsidRPr="00752AA3">
        <w:rPr>
          <w:sz w:val="18"/>
          <w:szCs w:val="24"/>
          <w:lang w:val="de-DE"/>
        </w:rPr>
        <w:t>“</w:t>
      </w:r>
      <w:r w:rsidRPr="00752AA3">
        <w:rPr>
          <w:szCs w:val="24"/>
          <w:lang w:val="de-DE"/>
        </w:rPr>
        <w:t xml:space="preserve"> nichts anders angegeben ist.</w:t>
      </w:r>
    </w:p>
    <w:p w14:paraId="0856A56F" w14:textId="77777777" w:rsidR="00B25A81" w:rsidRPr="00752AA3" w:rsidRDefault="00B25A81" w:rsidP="00BD70F3">
      <w:pPr>
        <w:rPr>
          <w:szCs w:val="24"/>
          <w:u w:val="single"/>
          <w:lang w:val="de-DE"/>
        </w:rPr>
      </w:pPr>
    </w:p>
    <w:p w14:paraId="2AE9BB08" w14:textId="77777777" w:rsidR="00BD70F3" w:rsidRPr="00752AA3" w:rsidRDefault="00BD70F3" w:rsidP="00BD70F3">
      <w:pPr>
        <w:keepNext/>
        <w:outlineLvl w:val="1"/>
        <w:rPr>
          <w:szCs w:val="24"/>
          <w:u w:val="single"/>
          <w:lang w:val="de-DE"/>
        </w:rPr>
      </w:pPr>
      <w:r w:rsidRPr="00752AA3">
        <w:rPr>
          <w:szCs w:val="24"/>
          <w:u w:val="single"/>
          <w:lang w:val="de-DE"/>
        </w:rPr>
        <w:lastRenderedPageBreak/>
        <w:t>UPOV-Ausnahmen von den WIPO-Übersetzungsrichtlinien</w:t>
      </w:r>
      <w:bookmarkEnd w:id="2"/>
    </w:p>
    <w:p w14:paraId="63B8FD3E" w14:textId="77777777" w:rsidR="00BD70F3" w:rsidRPr="00752AA3" w:rsidRDefault="00BD70F3" w:rsidP="00BD70F3">
      <w:pPr>
        <w:rPr>
          <w:spacing w:val="-4"/>
          <w:szCs w:val="24"/>
          <w:lang w:val="de-DE"/>
        </w:rPr>
      </w:pPr>
    </w:p>
    <w:p w14:paraId="4AD81D79" w14:textId="77777777" w:rsidR="00BD70F3" w:rsidRPr="00752AA3" w:rsidRDefault="00BD70F3" w:rsidP="00BD70F3">
      <w:pPr>
        <w:rPr>
          <w:spacing w:val="-4"/>
          <w:szCs w:val="24"/>
          <w:lang w:val="de-DE"/>
        </w:rPr>
      </w:pPr>
      <w:r w:rsidRPr="00752AA3">
        <w:rPr>
          <w:spacing w:val="-4"/>
          <w:szCs w:val="24"/>
          <w:lang w:val="de-DE"/>
        </w:rPr>
        <w:t>6.</w:t>
      </w:r>
      <w:r w:rsidRPr="00752AA3">
        <w:rPr>
          <w:szCs w:val="24"/>
          <w:lang w:val="de-DE"/>
        </w:rPr>
        <w:t xml:space="preserve"> </w:t>
      </w:r>
      <w:r w:rsidRPr="00752AA3">
        <w:rPr>
          <w:spacing w:val="-4"/>
          <w:szCs w:val="24"/>
          <w:lang w:val="de-DE"/>
        </w:rPr>
        <w:tab/>
        <w:t>Für die Zwecke der UPOV finden die folgenden Ausnahmen von den WIPO-Übersetzungsrichtlinien Anwendung [vergleiche Anlage II dieses Dokuments].</w:t>
      </w:r>
    </w:p>
    <w:p w14:paraId="5FEF7EA6" w14:textId="77777777" w:rsidR="00BD70F3" w:rsidRPr="00752AA3" w:rsidRDefault="00BD70F3" w:rsidP="00BD70F3">
      <w:pPr>
        <w:rPr>
          <w:spacing w:val="-4"/>
          <w:szCs w:val="24"/>
          <w:lang w:val="de-DE"/>
        </w:rPr>
      </w:pPr>
    </w:p>
    <w:p w14:paraId="01DAA264" w14:textId="77777777" w:rsidR="00BD70F3" w:rsidRPr="00752AA3" w:rsidRDefault="00BD70F3" w:rsidP="00BD70F3">
      <w:pPr>
        <w:keepNext/>
        <w:outlineLvl w:val="2"/>
        <w:rPr>
          <w:szCs w:val="24"/>
          <w:lang w:val="de-DE"/>
        </w:rPr>
      </w:pPr>
      <w:bookmarkStart w:id="4" w:name="_Toc48640939"/>
      <w:r w:rsidRPr="00752AA3">
        <w:rPr>
          <w:i/>
          <w:szCs w:val="24"/>
          <w:lang w:val="de-DE"/>
        </w:rPr>
        <w:t>Geltungsbereich</w:t>
      </w:r>
      <w:bookmarkEnd w:id="4"/>
      <w:r w:rsidRPr="00752AA3">
        <w:rPr>
          <w:i/>
          <w:szCs w:val="24"/>
          <w:lang w:val="de-DE"/>
        </w:rPr>
        <w:t xml:space="preserve"> </w:t>
      </w:r>
    </w:p>
    <w:p w14:paraId="3B948203" w14:textId="77777777" w:rsidR="00BD70F3" w:rsidRPr="00752AA3" w:rsidRDefault="00BD70F3" w:rsidP="00BD70F3">
      <w:pPr>
        <w:keepNext/>
        <w:rPr>
          <w:szCs w:val="24"/>
          <w:lang w:val="de-DE"/>
        </w:rPr>
      </w:pPr>
    </w:p>
    <w:p w14:paraId="4B4C82F6" w14:textId="1A5F7D9E" w:rsidR="00BD70F3" w:rsidRPr="00752AA3" w:rsidRDefault="00BD70F3" w:rsidP="00BD70F3">
      <w:pPr>
        <w:keepNext/>
        <w:rPr>
          <w:szCs w:val="24"/>
          <w:lang w:val="de-DE"/>
        </w:rPr>
      </w:pPr>
      <w:r w:rsidRPr="00752AA3">
        <w:rPr>
          <w:szCs w:val="24"/>
          <w:lang w:val="de-DE"/>
        </w:rPr>
        <w:t>7.</w:t>
      </w:r>
      <w:r w:rsidRPr="00752AA3">
        <w:rPr>
          <w:szCs w:val="24"/>
          <w:lang w:val="de-DE"/>
        </w:rPr>
        <w:tab/>
        <w:t xml:space="preserve">Die WIPO-Richtlinien </w:t>
      </w:r>
      <w:r w:rsidR="00B25A81">
        <w:rPr>
          <w:szCs w:val="24"/>
          <w:lang w:val="de-DE"/>
        </w:rPr>
        <w:t>für</w:t>
      </w:r>
      <w:r w:rsidRPr="00752AA3">
        <w:rPr>
          <w:szCs w:val="24"/>
          <w:lang w:val="de-DE"/>
        </w:rPr>
        <w:t xml:space="preserve"> Übersetzung</w:t>
      </w:r>
      <w:r w:rsidR="00B25A81">
        <w:rPr>
          <w:szCs w:val="24"/>
          <w:lang w:val="de-DE"/>
        </w:rPr>
        <w:t>en</w:t>
      </w:r>
      <w:r w:rsidRPr="00752AA3">
        <w:rPr>
          <w:szCs w:val="24"/>
          <w:lang w:val="de-DE"/>
        </w:rPr>
        <w:t xml:space="preserve"> amtlicher Dokumente [vergleiche Anlage I</w:t>
      </w:r>
      <w:r w:rsidR="00672CFC">
        <w:rPr>
          <w:szCs w:val="24"/>
          <w:lang w:val="de-DE"/>
        </w:rPr>
        <w:t>I</w:t>
      </w:r>
      <w:r w:rsidRPr="00752AA3">
        <w:rPr>
          <w:szCs w:val="24"/>
          <w:lang w:val="de-DE"/>
        </w:rPr>
        <w:t>, Absatz 3], die UPOV hat folgenden Übersetzungsbedarf:</w:t>
      </w:r>
    </w:p>
    <w:p w14:paraId="5148E7FD" w14:textId="77777777" w:rsidR="00BD70F3" w:rsidRPr="00752AA3" w:rsidRDefault="00BD70F3" w:rsidP="00BD70F3">
      <w:pPr>
        <w:keepNext/>
        <w:rPr>
          <w:szCs w:val="24"/>
          <w:lang w:val="de-DE"/>
        </w:rPr>
      </w:pPr>
    </w:p>
    <w:p w14:paraId="74F8BFD4" w14:textId="4F7556A6" w:rsidR="00BD70F3" w:rsidRPr="00752AA3" w:rsidRDefault="00BD70F3" w:rsidP="00BD70F3">
      <w:pPr>
        <w:ind w:firstLine="567"/>
        <w:contextualSpacing/>
        <w:rPr>
          <w:szCs w:val="24"/>
          <w:lang w:val="de-DE"/>
        </w:rPr>
      </w:pPr>
      <w:r w:rsidRPr="00752AA3">
        <w:rPr>
          <w:szCs w:val="24"/>
          <w:lang w:val="de-DE"/>
        </w:rPr>
        <w:t>a)</w:t>
      </w:r>
      <w:r w:rsidRPr="00752AA3">
        <w:rPr>
          <w:szCs w:val="24"/>
          <w:lang w:val="de-DE"/>
        </w:rPr>
        <w:tab/>
        <w:t xml:space="preserve">Übersetzung von Gesetzen </w:t>
      </w:r>
      <w:r w:rsidR="00B25A81">
        <w:rPr>
          <w:szCs w:val="24"/>
          <w:lang w:val="de-DE"/>
        </w:rPr>
        <w:t>oder</w:t>
      </w:r>
      <w:r w:rsidRPr="00752AA3">
        <w:rPr>
          <w:szCs w:val="24"/>
          <w:lang w:val="de-DE"/>
        </w:rPr>
        <w:t xml:space="preserve"> Gesetzentwürfen als Teil des Verfahrens</w:t>
      </w:r>
      <w:r w:rsidR="00672CFC">
        <w:rPr>
          <w:szCs w:val="24"/>
          <w:lang w:val="de-DE"/>
        </w:rPr>
        <w:t xml:space="preserve"> vor der Prüfung durch den Rat </w:t>
      </w:r>
      <w:r w:rsidR="00672CFC" w:rsidRPr="00752AA3">
        <w:rPr>
          <w:szCs w:val="24"/>
          <w:lang w:val="de-DE"/>
        </w:rPr>
        <w:t>[</w:t>
      </w:r>
      <w:r w:rsidR="00672CFC">
        <w:rPr>
          <w:szCs w:val="24"/>
          <w:lang w:val="de-DE"/>
        </w:rPr>
        <w:t>vergleiche</w:t>
      </w:r>
      <w:r w:rsidRPr="00752AA3">
        <w:rPr>
          <w:szCs w:val="24"/>
          <w:lang w:val="de-DE"/>
        </w:rPr>
        <w:t xml:space="preserve"> Art</w:t>
      </w:r>
      <w:r w:rsidR="00B25A81">
        <w:rPr>
          <w:szCs w:val="24"/>
          <w:lang w:val="de-DE"/>
        </w:rPr>
        <w:t>ikel</w:t>
      </w:r>
      <w:r w:rsidRPr="00752AA3">
        <w:rPr>
          <w:szCs w:val="24"/>
          <w:lang w:val="de-DE"/>
        </w:rPr>
        <w:t> 34</w:t>
      </w:r>
      <w:r w:rsidR="00B25A81">
        <w:rPr>
          <w:szCs w:val="24"/>
          <w:lang w:val="de-DE"/>
        </w:rPr>
        <w:t xml:space="preserve"> Absatz </w:t>
      </w:r>
      <w:r w:rsidR="00D272B9">
        <w:rPr>
          <w:szCs w:val="24"/>
          <w:lang w:val="de-DE"/>
        </w:rPr>
        <w:t>3</w:t>
      </w:r>
      <w:r w:rsidRPr="00752AA3">
        <w:rPr>
          <w:szCs w:val="24"/>
          <w:lang w:val="de-DE"/>
        </w:rPr>
        <w:t>) der Akte von 1991 des UPOV-Übereinkommens</w:t>
      </w:r>
      <w:r w:rsidR="00672CFC" w:rsidRPr="00752AA3">
        <w:rPr>
          <w:szCs w:val="24"/>
          <w:lang w:val="de-DE"/>
        </w:rPr>
        <w:t>]</w:t>
      </w:r>
      <w:r w:rsidRPr="00752AA3">
        <w:rPr>
          <w:szCs w:val="24"/>
          <w:lang w:val="de-DE"/>
        </w:rPr>
        <w:t>; und</w:t>
      </w:r>
    </w:p>
    <w:p w14:paraId="05E42FF0" w14:textId="77777777" w:rsidR="00BD70F3" w:rsidRPr="00752AA3" w:rsidRDefault="00BD70F3" w:rsidP="00BD70F3">
      <w:pPr>
        <w:ind w:firstLine="567"/>
        <w:contextualSpacing/>
        <w:rPr>
          <w:szCs w:val="24"/>
          <w:lang w:val="de-DE"/>
        </w:rPr>
      </w:pPr>
    </w:p>
    <w:p w14:paraId="1E0FD0D9" w14:textId="77777777" w:rsidR="00BD70F3" w:rsidRPr="00752AA3" w:rsidRDefault="00BD70F3" w:rsidP="00BD70F3">
      <w:pPr>
        <w:ind w:firstLine="567"/>
        <w:contextualSpacing/>
        <w:rPr>
          <w:szCs w:val="24"/>
          <w:lang w:val="de-DE"/>
        </w:rPr>
      </w:pPr>
      <w:r w:rsidRPr="00752AA3">
        <w:rPr>
          <w:szCs w:val="24"/>
          <w:lang w:val="de-DE"/>
        </w:rPr>
        <w:t>b)</w:t>
      </w:r>
      <w:r w:rsidRPr="00752AA3">
        <w:rPr>
          <w:szCs w:val="24"/>
          <w:lang w:val="de-DE"/>
        </w:rPr>
        <w:tab/>
        <w:t>Übersetzungsbedarf von UPOV-Diensten, einschließlich UPOV PRISMA, PLUTO, GENIE, UPOV Lex, TG Template.</w:t>
      </w:r>
    </w:p>
    <w:p w14:paraId="5FCBD352" w14:textId="77777777" w:rsidR="00BD70F3" w:rsidRPr="00752AA3" w:rsidRDefault="00BD70F3" w:rsidP="00BD70F3">
      <w:pPr>
        <w:rPr>
          <w:szCs w:val="24"/>
          <w:lang w:val="de-DE"/>
        </w:rPr>
      </w:pPr>
    </w:p>
    <w:p w14:paraId="2976DD5D" w14:textId="6E4B077A" w:rsidR="00BD70F3" w:rsidRPr="00752AA3" w:rsidRDefault="00BD70F3" w:rsidP="00BD70F3">
      <w:pPr>
        <w:keepNext/>
        <w:outlineLvl w:val="2"/>
        <w:rPr>
          <w:i/>
          <w:szCs w:val="24"/>
          <w:lang w:val="de-DE"/>
        </w:rPr>
      </w:pPr>
      <w:bookmarkStart w:id="5" w:name="_Toc48640940"/>
      <w:r w:rsidRPr="00752AA3">
        <w:rPr>
          <w:i/>
          <w:szCs w:val="24"/>
          <w:lang w:val="de-DE"/>
        </w:rPr>
        <w:t>Sprachen</w:t>
      </w:r>
      <w:bookmarkEnd w:id="5"/>
      <w:r w:rsidR="00B25A81">
        <w:rPr>
          <w:i/>
          <w:szCs w:val="24"/>
          <w:lang w:val="de-DE"/>
        </w:rPr>
        <w:t>regelung</w:t>
      </w:r>
    </w:p>
    <w:p w14:paraId="5016F3D4" w14:textId="77777777" w:rsidR="00BD70F3" w:rsidRPr="00752AA3" w:rsidRDefault="00BD70F3" w:rsidP="00BD70F3">
      <w:pPr>
        <w:rPr>
          <w:szCs w:val="24"/>
          <w:lang w:val="de-DE"/>
        </w:rPr>
      </w:pPr>
    </w:p>
    <w:p w14:paraId="1B94EAF4" w14:textId="0420EC57" w:rsidR="00BD70F3" w:rsidRPr="00752AA3" w:rsidRDefault="00BD70F3" w:rsidP="00BD70F3">
      <w:pPr>
        <w:rPr>
          <w:szCs w:val="24"/>
          <w:lang w:val="de-DE"/>
        </w:rPr>
      </w:pPr>
      <w:r w:rsidRPr="00752AA3">
        <w:rPr>
          <w:szCs w:val="24"/>
          <w:lang w:val="de-DE"/>
        </w:rPr>
        <w:t xml:space="preserve">8. </w:t>
      </w:r>
      <w:r w:rsidRPr="00752AA3">
        <w:rPr>
          <w:szCs w:val="24"/>
          <w:lang w:val="de-DE"/>
        </w:rPr>
        <w:tab/>
        <w:t>Bezüglich der Sprachenregelung der WI</w:t>
      </w:r>
      <w:r w:rsidR="000A133A">
        <w:rPr>
          <w:szCs w:val="24"/>
          <w:lang w:val="de-DE"/>
        </w:rPr>
        <w:t xml:space="preserve">PO-Richtlinien </w:t>
      </w:r>
      <w:r w:rsidR="00B25A81">
        <w:rPr>
          <w:szCs w:val="24"/>
          <w:lang w:val="de-DE"/>
        </w:rPr>
        <w:t>für</w:t>
      </w:r>
      <w:r w:rsidR="000A133A">
        <w:rPr>
          <w:szCs w:val="24"/>
          <w:lang w:val="de-DE"/>
        </w:rPr>
        <w:t xml:space="preserve"> Übersetzung</w:t>
      </w:r>
      <w:r w:rsidR="00B25A81">
        <w:rPr>
          <w:szCs w:val="24"/>
          <w:lang w:val="de-DE"/>
        </w:rPr>
        <w:t>en</w:t>
      </w:r>
      <w:r w:rsidR="000A133A">
        <w:rPr>
          <w:szCs w:val="24"/>
          <w:lang w:val="de-DE"/>
        </w:rPr>
        <w:t xml:space="preserve"> </w:t>
      </w:r>
      <w:r w:rsidR="000A133A" w:rsidRPr="000A133A">
        <w:rPr>
          <w:snapToGrid w:val="0"/>
          <w:lang w:val="de-DE"/>
        </w:rPr>
        <w:t>[</w:t>
      </w:r>
      <w:r w:rsidR="00B25A81">
        <w:rPr>
          <w:szCs w:val="24"/>
          <w:lang w:val="de-DE"/>
        </w:rPr>
        <w:t>vergleiche Anlage II, Absatz </w:t>
      </w:r>
      <w:r w:rsidRPr="00752AA3">
        <w:rPr>
          <w:szCs w:val="24"/>
          <w:lang w:val="de-DE"/>
        </w:rPr>
        <w:t xml:space="preserve">4, </w:t>
      </w:r>
      <w:r w:rsidR="00672CFC">
        <w:rPr>
          <w:szCs w:val="24"/>
          <w:lang w:val="de-DE"/>
        </w:rPr>
        <w:t>des vorliegenden</w:t>
      </w:r>
      <w:r w:rsidRPr="00752AA3">
        <w:rPr>
          <w:szCs w:val="24"/>
          <w:lang w:val="de-DE"/>
        </w:rPr>
        <w:t xml:space="preserve"> Dokuments</w:t>
      </w:r>
      <w:r w:rsidR="000A133A" w:rsidRPr="003D4F29">
        <w:rPr>
          <w:snapToGrid w:val="0"/>
          <w:lang w:val="de-DE"/>
        </w:rPr>
        <w:t>]</w:t>
      </w:r>
      <w:r w:rsidRPr="00752AA3">
        <w:rPr>
          <w:szCs w:val="24"/>
          <w:lang w:val="de-DE"/>
        </w:rPr>
        <w:t>, besteht in der UPOV gemäß Artike</w:t>
      </w:r>
      <w:r w:rsidR="00B25A81">
        <w:rPr>
          <w:szCs w:val="24"/>
          <w:lang w:val="de-DE"/>
        </w:rPr>
        <w:t>l 28 der Akte von 1991 des UPOV</w:t>
      </w:r>
      <w:r w:rsidR="00B25A81">
        <w:rPr>
          <w:szCs w:val="24"/>
          <w:lang w:val="de-DE"/>
        </w:rPr>
        <w:noBreakHyphen/>
      </w:r>
      <w:r w:rsidRPr="00752AA3">
        <w:rPr>
          <w:szCs w:val="24"/>
          <w:lang w:val="de-DE"/>
        </w:rPr>
        <w:t>Übereinkommens folgender Sprachenbedarf:</w:t>
      </w:r>
    </w:p>
    <w:p w14:paraId="3B064B70" w14:textId="77777777" w:rsidR="00BD70F3" w:rsidRPr="00752AA3" w:rsidRDefault="00BD70F3" w:rsidP="00BD70F3">
      <w:pPr>
        <w:rPr>
          <w:szCs w:val="24"/>
          <w:lang w:val="de-DE"/>
        </w:rPr>
      </w:pPr>
    </w:p>
    <w:p w14:paraId="7B88D563" w14:textId="77777777" w:rsidR="00BD70F3" w:rsidRPr="00752AA3" w:rsidRDefault="00BD70F3" w:rsidP="00BD70F3">
      <w:pPr>
        <w:ind w:left="567" w:right="567"/>
        <w:jc w:val="center"/>
        <w:rPr>
          <w:sz w:val="18"/>
          <w:szCs w:val="24"/>
          <w:lang w:val="de-DE"/>
        </w:rPr>
      </w:pPr>
      <w:r w:rsidRPr="00752AA3">
        <w:rPr>
          <w:sz w:val="18"/>
          <w:szCs w:val="24"/>
          <w:lang w:val="de-DE"/>
        </w:rPr>
        <w:t>„Artikel 28</w:t>
      </w:r>
    </w:p>
    <w:p w14:paraId="4B6F1EAA" w14:textId="77777777" w:rsidR="00BD70F3" w:rsidRPr="00752AA3" w:rsidRDefault="00BD70F3" w:rsidP="00BD70F3">
      <w:pPr>
        <w:ind w:left="567" w:right="567"/>
        <w:jc w:val="center"/>
        <w:rPr>
          <w:sz w:val="18"/>
          <w:szCs w:val="24"/>
          <w:lang w:val="de-DE"/>
        </w:rPr>
      </w:pPr>
      <w:r w:rsidRPr="00752AA3">
        <w:rPr>
          <w:sz w:val="18"/>
          <w:szCs w:val="24"/>
          <w:lang w:val="de-DE"/>
        </w:rPr>
        <w:t>Sprachen</w:t>
      </w:r>
    </w:p>
    <w:p w14:paraId="00F84896" w14:textId="77777777" w:rsidR="00BD70F3" w:rsidRPr="00752AA3" w:rsidRDefault="00BD70F3" w:rsidP="00BD70F3">
      <w:pPr>
        <w:ind w:left="567" w:right="567"/>
        <w:rPr>
          <w:sz w:val="18"/>
          <w:szCs w:val="24"/>
          <w:lang w:val="de-DE"/>
        </w:rPr>
      </w:pPr>
    </w:p>
    <w:p w14:paraId="50055A63" w14:textId="043D46AA" w:rsidR="00BD70F3" w:rsidRPr="00752AA3" w:rsidRDefault="00D272B9" w:rsidP="00BD70F3">
      <w:pPr>
        <w:ind w:left="567" w:right="567"/>
        <w:rPr>
          <w:sz w:val="18"/>
          <w:szCs w:val="24"/>
          <w:lang w:val="de-DE"/>
        </w:rPr>
      </w:pPr>
      <w:r>
        <w:rPr>
          <w:sz w:val="18"/>
          <w:szCs w:val="24"/>
          <w:lang w:val="de-DE"/>
        </w:rPr>
        <w:t>(</w:t>
      </w:r>
      <w:r w:rsidR="00BD70F3" w:rsidRPr="00752AA3">
        <w:rPr>
          <w:sz w:val="18"/>
          <w:szCs w:val="24"/>
          <w:lang w:val="de-DE"/>
        </w:rPr>
        <w:t>1) [</w:t>
      </w:r>
      <w:r w:rsidR="00BD70F3" w:rsidRPr="00752AA3">
        <w:rPr>
          <w:i/>
          <w:sz w:val="18"/>
          <w:szCs w:val="24"/>
          <w:lang w:val="de-DE"/>
        </w:rPr>
        <w:t>Sprachen des Büros</w:t>
      </w:r>
      <w:r w:rsidR="00BD70F3" w:rsidRPr="00752AA3">
        <w:rPr>
          <w:sz w:val="18"/>
          <w:szCs w:val="24"/>
          <w:lang w:val="de-DE"/>
        </w:rPr>
        <w:t>] Das Verbandsbüro bedient sich bei der Erfüllung seiner Aufgaben der deutschen, der englischen, der französischen und der spanischen Sprache.</w:t>
      </w:r>
    </w:p>
    <w:p w14:paraId="78697522" w14:textId="77777777" w:rsidR="00BD70F3" w:rsidRPr="00752AA3" w:rsidRDefault="00BD70F3" w:rsidP="00BD70F3">
      <w:pPr>
        <w:ind w:left="567" w:right="567"/>
        <w:rPr>
          <w:sz w:val="18"/>
          <w:szCs w:val="24"/>
          <w:lang w:val="de-DE"/>
        </w:rPr>
      </w:pPr>
    </w:p>
    <w:p w14:paraId="00BF979C" w14:textId="50ED54ED" w:rsidR="00BD70F3" w:rsidRPr="00752AA3" w:rsidRDefault="00D272B9" w:rsidP="00BD70F3">
      <w:pPr>
        <w:ind w:left="567" w:right="567"/>
        <w:rPr>
          <w:sz w:val="18"/>
          <w:szCs w:val="24"/>
          <w:lang w:val="de-DE"/>
        </w:rPr>
      </w:pPr>
      <w:r>
        <w:rPr>
          <w:sz w:val="18"/>
          <w:szCs w:val="24"/>
          <w:lang w:val="de-DE"/>
        </w:rPr>
        <w:t>(</w:t>
      </w:r>
      <w:r w:rsidR="00BD70F3" w:rsidRPr="00752AA3">
        <w:rPr>
          <w:sz w:val="18"/>
          <w:szCs w:val="24"/>
          <w:lang w:val="de-DE"/>
        </w:rPr>
        <w:t>2) [</w:t>
      </w:r>
      <w:r w:rsidR="00BD70F3" w:rsidRPr="00752AA3">
        <w:rPr>
          <w:i/>
          <w:sz w:val="18"/>
          <w:szCs w:val="24"/>
          <w:lang w:val="de-DE"/>
        </w:rPr>
        <w:t>Sprachen in bestimmten Sitzungen</w:t>
      </w:r>
      <w:r w:rsidR="00BD70F3" w:rsidRPr="00752AA3">
        <w:rPr>
          <w:sz w:val="18"/>
          <w:szCs w:val="24"/>
          <w:lang w:val="de-DE"/>
        </w:rPr>
        <w:t>] Die Sitzungen des Rates und die Revisionskonferenzen werden in diesen vier Sprachen abgehalten.</w:t>
      </w:r>
    </w:p>
    <w:p w14:paraId="5127F1B2" w14:textId="77777777" w:rsidR="00BD70F3" w:rsidRPr="00752AA3" w:rsidRDefault="00BD70F3" w:rsidP="00BD70F3">
      <w:pPr>
        <w:ind w:left="567" w:right="567"/>
        <w:rPr>
          <w:sz w:val="18"/>
          <w:szCs w:val="24"/>
          <w:lang w:val="de-DE"/>
        </w:rPr>
      </w:pPr>
    </w:p>
    <w:p w14:paraId="04701216" w14:textId="1C417670" w:rsidR="00BD70F3" w:rsidRPr="00752AA3" w:rsidRDefault="00D272B9" w:rsidP="00BD70F3">
      <w:pPr>
        <w:ind w:left="567" w:right="567"/>
        <w:rPr>
          <w:sz w:val="18"/>
          <w:szCs w:val="24"/>
          <w:lang w:val="de-DE"/>
        </w:rPr>
      </w:pPr>
      <w:r>
        <w:rPr>
          <w:sz w:val="18"/>
          <w:szCs w:val="24"/>
          <w:lang w:val="de-DE"/>
        </w:rPr>
        <w:t>(</w:t>
      </w:r>
      <w:r w:rsidR="00BD70F3" w:rsidRPr="00752AA3">
        <w:rPr>
          <w:sz w:val="18"/>
          <w:szCs w:val="24"/>
          <w:lang w:val="de-DE"/>
        </w:rPr>
        <w:t>3) [</w:t>
      </w:r>
      <w:r w:rsidR="00BD70F3" w:rsidRPr="00752AA3">
        <w:rPr>
          <w:i/>
          <w:sz w:val="18"/>
          <w:szCs w:val="24"/>
          <w:lang w:val="de-DE"/>
        </w:rPr>
        <w:t>Weitere Sprachen</w:t>
      </w:r>
      <w:r w:rsidR="00BD70F3" w:rsidRPr="00752AA3">
        <w:rPr>
          <w:sz w:val="18"/>
          <w:szCs w:val="24"/>
          <w:lang w:val="de-DE"/>
        </w:rPr>
        <w:t>] Der Rat kann die Benutzung weiterer Sprachen beschließen.“</w:t>
      </w:r>
    </w:p>
    <w:p w14:paraId="5A727B74" w14:textId="77777777" w:rsidR="00BD70F3" w:rsidRPr="00752AA3" w:rsidRDefault="00BD70F3" w:rsidP="00BD70F3">
      <w:pPr>
        <w:rPr>
          <w:szCs w:val="24"/>
          <w:lang w:val="de-DE"/>
        </w:rPr>
      </w:pPr>
    </w:p>
    <w:p w14:paraId="74F70A72" w14:textId="3BED6553" w:rsidR="00BD70F3" w:rsidRPr="00752AA3" w:rsidRDefault="00BD70F3" w:rsidP="00BD70F3">
      <w:pPr>
        <w:rPr>
          <w:szCs w:val="24"/>
          <w:lang w:val="de-DE"/>
        </w:rPr>
      </w:pPr>
      <w:r w:rsidRPr="00752AA3">
        <w:rPr>
          <w:szCs w:val="24"/>
          <w:lang w:val="de-DE"/>
        </w:rPr>
        <w:t xml:space="preserve">9. </w:t>
      </w:r>
      <w:r w:rsidRPr="00752AA3">
        <w:rPr>
          <w:szCs w:val="24"/>
          <w:lang w:val="de-DE"/>
        </w:rPr>
        <w:tab/>
        <w:t xml:space="preserve">Der Übersetzungsbedarf in andere Sprachen wird den vom Rat angenommenen Programmen entsprechen </w:t>
      </w:r>
      <w:r w:rsidRPr="00B25A81">
        <w:rPr>
          <w:lang w:val="de-DE"/>
        </w:rPr>
        <w:t>und wird eine Kostenanalyse beinhalten</w:t>
      </w:r>
      <w:r w:rsidRPr="00752AA3">
        <w:rPr>
          <w:szCs w:val="24"/>
          <w:lang w:val="de-DE"/>
        </w:rPr>
        <w:t xml:space="preserve"> (z. B. Programm für die Verwendung der russischen Sprache in der UPOV). </w:t>
      </w:r>
    </w:p>
    <w:p w14:paraId="4458BA8A" w14:textId="77777777" w:rsidR="00BD70F3" w:rsidRPr="00752AA3" w:rsidRDefault="00BD70F3" w:rsidP="00BD70F3">
      <w:pPr>
        <w:rPr>
          <w:szCs w:val="24"/>
          <w:lang w:val="de-DE"/>
        </w:rPr>
      </w:pPr>
    </w:p>
    <w:p w14:paraId="1AF9152E" w14:textId="77777777" w:rsidR="00BD70F3" w:rsidRPr="00752AA3" w:rsidRDefault="00BD70F3" w:rsidP="00BD70F3">
      <w:pPr>
        <w:keepNext/>
        <w:outlineLvl w:val="2"/>
        <w:rPr>
          <w:i/>
          <w:szCs w:val="24"/>
          <w:lang w:val="de-DE"/>
        </w:rPr>
      </w:pPr>
      <w:bookmarkStart w:id="6" w:name="_Toc48640941"/>
      <w:r w:rsidRPr="00752AA3">
        <w:rPr>
          <w:i/>
          <w:szCs w:val="24"/>
          <w:lang w:val="de-DE"/>
        </w:rPr>
        <w:t>Rationalisierung und Kontrolle der Dokumentenproduktion</w:t>
      </w:r>
      <w:bookmarkEnd w:id="6"/>
    </w:p>
    <w:p w14:paraId="60AE3F67" w14:textId="77777777" w:rsidR="00BD70F3" w:rsidRPr="00752AA3" w:rsidRDefault="00BD70F3" w:rsidP="00BD70F3">
      <w:pPr>
        <w:rPr>
          <w:szCs w:val="24"/>
          <w:lang w:val="de-DE"/>
        </w:rPr>
      </w:pPr>
    </w:p>
    <w:p w14:paraId="17C34D61" w14:textId="528B9AF0" w:rsidR="00BD70F3" w:rsidRPr="00752AA3" w:rsidRDefault="00BD70F3" w:rsidP="00BD70F3">
      <w:pPr>
        <w:rPr>
          <w:szCs w:val="24"/>
          <w:lang w:val="de-DE"/>
        </w:rPr>
      </w:pPr>
      <w:r w:rsidRPr="00752AA3">
        <w:rPr>
          <w:szCs w:val="24"/>
          <w:lang w:val="de-DE"/>
        </w:rPr>
        <w:t xml:space="preserve">10. </w:t>
      </w:r>
      <w:r w:rsidRPr="00752AA3">
        <w:rPr>
          <w:szCs w:val="24"/>
          <w:lang w:val="de-DE"/>
        </w:rPr>
        <w:tab/>
        <w:t xml:space="preserve">Die UPOV beabsichtigt, die Beschränkung der Wörter in den WIPO-Richtlinien </w:t>
      </w:r>
      <w:r w:rsidR="00B25A81">
        <w:rPr>
          <w:szCs w:val="24"/>
          <w:lang w:val="de-DE"/>
        </w:rPr>
        <w:t>für</w:t>
      </w:r>
      <w:r w:rsidRPr="00752AA3">
        <w:rPr>
          <w:szCs w:val="24"/>
          <w:lang w:val="de-DE"/>
        </w:rPr>
        <w:t xml:space="preserve"> Übersetzung</w:t>
      </w:r>
      <w:r w:rsidR="00B25A81">
        <w:rPr>
          <w:szCs w:val="24"/>
          <w:lang w:val="de-DE"/>
        </w:rPr>
        <w:t>en</w:t>
      </w:r>
      <w:r w:rsidRPr="00752AA3">
        <w:rPr>
          <w:szCs w:val="24"/>
          <w:lang w:val="de-DE"/>
        </w:rPr>
        <w:t xml:space="preserve"> [vergleiche Anlage II, Absatz 5 des vorliegenden Dokuments] zusätzli</w:t>
      </w:r>
      <w:r w:rsidR="00B25A81">
        <w:rPr>
          <w:szCs w:val="24"/>
          <w:lang w:val="de-DE"/>
        </w:rPr>
        <w:t>ch zu den Ausnahmen in den WIPO</w:t>
      </w:r>
      <w:r w:rsidR="00B25A81">
        <w:rPr>
          <w:szCs w:val="24"/>
          <w:lang w:val="de-DE"/>
        </w:rPr>
        <w:noBreakHyphen/>
      </w:r>
      <w:r w:rsidRPr="00752AA3">
        <w:rPr>
          <w:szCs w:val="24"/>
          <w:lang w:val="de-DE"/>
        </w:rPr>
        <w:t xml:space="preserve">Richtlinien </w:t>
      </w:r>
      <w:r w:rsidR="00B25A81">
        <w:rPr>
          <w:szCs w:val="24"/>
          <w:lang w:val="de-DE"/>
        </w:rPr>
        <w:t>für</w:t>
      </w:r>
      <w:r w:rsidRPr="00752AA3">
        <w:rPr>
          <w:szCs w:val="24"/>
          <w:lang w:val="de-DE"/>
        </w:rPr>
        <w:t xml:space="preserve"> Übersetzung</w:t>
      </w:r>
      <w:r w:rsidR="00B25A81">
        <w:rPr>
          <w:szCs w:val="24"/>
          <w:lang w:val="de-DE"/>
        </w:rPr>
        <w:t>en</w:t>
      </w:r>
      <w:r w:rsidRPr="00752AA3">
        <w:rPr>
          <w:szCs w:val="24"/>
          <w:lang w:val="de-DE"/>
        </w:rPr>
        <w:t xml:space="preserve"> [vergleiche Anlage II, Absatz 6] so gut als möglich einzuhalten; die folgenden Beispiele könnten einer solchen Beschränkung in Bezug auf die Länge des Dokuments nicht unterliegen:</w:t>
      </w:r>
    </w:p>
    <w:p w14:paraId="3A7C387D" w14:textId="77777777" w:rsidR="00BD70F3" w:rsidRPr="00752AA3" w:rsidRDefault="00BD70F3" w:rsidP="00BD70F3">
      <w:pPr>
        <w:rPr>
          <w:szCs w:val="24"/>
          <w:lang w:val="de-DE"/>
        </w:rPr>
      </w:pPr>
    </w:p>
    <w:p w14:paraId="4A8FDA5E" w14:textId="77777777" w:rsidR="00BD70F3" w:rsidRPr="00752AA3" w:rsidRDefault="00BD70F3" w:rsidP="00BD70F3">
      <w:pPr>
        <w:ind w:firstLine="567"/>
        <w:contextualSpacing/>
        <w:rPr>
          <w:szCs w:val="24"/>
          <w:lang w:val="de-DE"/>
        </w:rPr>
      </w:pPr>
      <w:r w:rsidRPr="00752AA3">
        <w:rPr>
          <w:szCs w:val="24"/>
          <w:lang w:val="de-DE"/>
        </w:rPr>
        <w:t>a)</w:t>
      </w:r>
      <w:r w:rsidRPr="00752AA3">
        <w:rPr>
          <w:szCs w:val="24"/>
          <w:lang w:val="de-DE"/>
        </w:rPr>
        <w:tab/>
        <w:t>Jahresberichte des Generalsekretärs;</w:t>
      </w:r>
    </w:p>
    <w:p w14:paraId="0BB92284" w14:textId="77777777" w:rsidR="00BD70F3" w:rsidRPr="00752AA3" w:rsidRDefault="00BD70F3" w:rsidP="00BD70F3">
      <w:pPr>
        <w:ind w:left="567" w:firstLine="567"/>
        <w:contextualSpacing/>
        <w:rPr>
          <w:spacing w:val="-4"/>
          <w:szCs w:val="24"/>
          <w:lang w:val="de-DE"/>
        </w:rPr>
      </w:pPr>
    </w:p>
    <w:p w14:paraId="586DD7AD" w14:textId="77777777" w:rsidR="00BD70F3" w:rsidRPr="00752AA3" w:rsidRDefault="00BD70F3" w:rsidP="00BD70F3">
      <w:pPr>
        <w:ind w:firstLine="567"/>
        <w:contextualSpacing/>
        <w:rPr>
          <w:szCs w:val="24"/>
          <w:lang w:val="de-DE"/>
        </w:rPr>
      </w:pPr>
      <w:r w:rsidRPr="00752AA3">
        <w:rPr>
          <w:spacing w:val="-2"/>
          <w:szCs w:val="24"/>
          <w:lang w:val="de-DE"/>
        </w:rPr>
        <w:t>b)</w:t>
      </w:r>
      <w:r w:rsidRPr="00752AA3">
        <w:rPr>
          <w:spacing w:val="-2"/>
          <w:szCs w:val="24"/>
          <w:lang w:val="de-DE"/>
        </w:rPr>
        <w:tab/>
        <w:t xml:space="preserve">Finanzdokumente (z.B. UPOV-Programm und Haushalt; Jahresabschluss; Bericht des unabhängigen Rechnungsprüfers); </w:t>
      </w:r>
    </w:p>
    <w:p w14:paraId="08F7EAC2" w14:textId="77777777" w:rsidR="00BD70F3" w:rsidRPr="00752AA3" w:rsidRDefault="00BD70F3" w:rsidP="00BD70F3">
      <w:pPr>
        <w:ind w:left="567" w:firstLine="567"/>
        <w:contextualSpacing/>
        <w:rPr>
          <w:szCs w:val="24"/>
          <w:lang w:val="de-DE"/>
        </w:rPr>
      </w:pPr>
    </w:p>
    <w:p w14:paraId="29F5BEF6" w14:textId="77777777" w:rsidR="00BD70F3" w:rsidRPr="00752AA3" w:rsidRDefault="00BD70F3" w:rsidP="00BD70F3">
      <w:pPr>
        <w:ind w:firstLine="567"/>
        <w:contextualSpacing/>
        <w:rPr>
          <w:szCs w:val="24"/>
          <w:lang w:val="de-DE"/>
        </w:rPr>
      </w:pPr>
      <w:r w:rsidRPr="00752AA3">
        <w:rPr>
          <w:szCs w:val="24"/>
          <w:lang w:val="de-DE"/>
        </w:rPr>
        <w:t>c)</w:t>
      </w:r>
      <w:r w:rsidRPr="00752AA3">
        <w:rPr>
          <w:szCs w:val="24"/>
          <w:lang w:val="de-DE"/>
        </w:rPr>
        <w:tab/>
        <w:t>UPOV-Prüfungsrichtlinien; und</w:t>
      </w:r>
    </w:p>
    <w:p w14:paraId="53ABBCD5" w14:textId="77777777" w:rsidR="00BD70F3" w:rsidRPr="00752AA3" w:rsidRDefault="00BD70F3" w:rsidP="00BD70F3">
      <w:pPr>
        <w:ind w:left="567" w:firstLine="567"/>
        <w:contextualSpacing/>
        <w:rPr>
          <w:szCs w:val="24"/>
          <w:lang w:val="de-DE"/>
        </w:rPr>
      </w:pPr>
    </w:p>
    <w:p w14:paraId="7E780C92" w14:textId="5AC6B8D0" w:rsidR="00BD70F3" w:rsidRPr="00752AA3" w:rsidRDefault="00BD70F3" w:rsidP="00BD70F3">
      <w:pPr>
        <w:ind w:firstLine="567"/>
        <w:contextualSpacing/>
        <w:rPr>
          <w:szCs w:val="24"/>
          <w:lang w:val="de-DE"/>
        </w:rPr>
      </w:pPr>
      <w:r w:rsidRPr="00752AA3">
        <w:rPr>
          <w:spacing w:val="-2"/>
          <w:szCs w:val="24"/>
          <w:lang w:val="de-DE"/>
        </w:rPr>
        <w:t>d)</w:t>
      </w:r>
      <w:r w:rsidRPr="00752AA3">
        <w:rPr>
          <w:spacing w:val="-2"/>
          <w:szCs w:val="24"/>
          <w:lang w:val="de-DE"/>
        </w:rPr>
        <w:tab/>
        <w:t xml:space="preserve">Gesetze </w:t>
      </w:r>
      <w:r w:rsidR="00B25A81">
        <w:rPr>
          <w:spacing w:val="-2"/>
          <w:szCs w:val="24"/>
          <w:lang w:val="de-DE"/>
        </w:rPr>
        <w:t>oder</w:t>
      </w:r>
      <w:r w:rsidRPr="00752AA3">
        <w:rPr>
          <w:spacing w:val="-2"/>
          <w:szCs w:val="24"/>
          <w:lang w:val="de-DE"/>
        </w:rPr>
        <w:t xml:space="preserve"> Gesetzentwürfe als Teil des Verfahrens vor der Prüfung durch den Rat (</w:t>
      </w:r>
      <w:r w:rsidR="00D272B9">
        <w:rPr>
          <w:spacing w:val="-2"/>
          <w:szCs w:val="24"/>
          <w:lang w:val="de-DE"/>
        </w:rPr>
        <w:t xml:space="preserve">vergleiche </w:t>
      </w:r>
      <w:r w:rsidRPr="00752AA3">
        <w:rPr>
          <w:spacing w:val="-2"/>
          <w:szCs w:val="24"/>
          <w:lang w:val="de-DE"/>
        </w:rPr>
        <w:t>Art</w:t>
      </w:r>
      <w:r w:rsidR="00D272B9">
        <w:rPr>
          <w:spacing w:val="-2"/>
          <w:szCs w:val="24"/>
          <w:lang w:val="de-DE"/>
        </w:rPr>
        <w:t>ikel</w:t>
      </w:r>
      <w:r w:rsidRPr="00752AA3">
        <w:rPr>
          <w:spacing w:val="-2"/>
          <w:szCs w:val="24"/>
          <w:lang w:val="de-DE"/>
        </w:rPr>
        <w:t> 34</w:t>
      </w:r>
      <w:r w:rsidR="00D272B9">
        <w:rPr>
          <w:spacing w:val="-2"/>
          <w:szCs w:val="24"/>
          <w:lang w:val="de-DE"/>
        </w:rPr>
        <w:t xml:space="preserve"> Absatz </w:t>
      </w:r>
      <w:r w:rsidRPr="00752AA3">
        <w:rPr>
          <w:spacing w:val="-2"/>
          <w:szCs w:val="24"/>
          <w:lang w:val="de-DE"/>
        </w:rPr>
        <w:t>3 der Akte von 1991 des UPOV-Übereinkommens).</w:t>
      </w:r>
    </w:p>
    <w:p w14:paraId="5E872B08" w14:textId="77777777" w:rsidR="00BD70F3" w:rsidRPr="00752AA3" w:rsidRDefault="00BD70F3" w:rsidP="00BD70F3">
      <w:pPr>
        <w:contextualSpacing/>
        <w:rPr>
          <w:szCs w:val="24"/>
          <w:lang w:val="de-DE"/>
        </w:rPr>
      </w:pPr>
    </w:p>
    <w:p w14:paraId="028AC4A0" w14:textId="77777777" w:rsidR="00BD70F3" w:rsidRPr="00752AA3" w:rsidRDefault="00BD70F3" w:rsidP="00BD70F3">
      <w:pPr>
        <w:keepNext/>
        <w:outlineLvl w:val="2"/>
        <w:rPr>
          <w:i/>
          <w:szCs w:val="24"/>
          <w:lang w:val="de-DE"/>
        </w:rPr>
      </w:pPr>
      <w:bookmarkStart w:id="7" w:name="_Toc48640942"/>
      <w:r w:rsidRPr="00752AA3">
        <w:rPr>
          <w:i/>
          <w:szCs w:val="24"/>
          <w:lang w:val="de-DE"/>
        </w:rPr>
        <w:lastRenderedPageBreak/>
        <w:t>Prognose und Terminplanung von Übersetzungen</w:t>
      </w:r>
      <w:bookmarkEnd w:id="7"/>
    </w:p>
    <w:p w14:paraId="20A5E520" w14:textId="77777777" w:rsidR="00BD70F3" w:rsidRPr="00752AA3" w:rsidRDefault="00BD70F3" w:rsidP="00BD70F3">
      <w:pPr>
        <w:keepNext/>
        <w:rPr>
          <w:szCs w:val="24"/>
          <w:lang w:val="de-DE"/>
        </w:rPr>
      </w:pPr>
    </w:p>
    <w:p w14:paraId="1753BC8B" w14:textId="244C069F" w:rsidR="00BD70F3" w:rsidRPr="00752AA3" w:rsidRDefault="00BD70F3" w:rsidP="00BD70F3">
      <w:pPr>
        <w:keepNext/>
        <w:keepLines/>
        <w:rPr>
          <w:szCs w:val="24"/>
          <w:lang w:val="de-DE"/>
        </w:rPr>
      </w:pPr>
      <w:r w:rsidRPr="00752AA3">
        <w:rPr>
          <w:szCs w:val="24"/>
          <w:lang w:val="de-DE"/>
        </w:rPr>
        <w:t xml:space="preserve">11. </w:t>
      </w:r>
      <w:r w:rsidRPr="00752AA3">
        <w:rPr>
          <w:szCs w:val="24"/>
          <w:lang w:val="de-DE"/>
        </w:rPr>
        <w:tab/>
        <w:t xml:space="preserve">Bezüglich der Termine für die Prognose und Planung von Übersetzungen gemäß WIPO-Richtlinien </w:t>
      </w:r>
      <w:r w:rsidR="003B1327">
        <w:rPr>
          <w:szCs w:val="24"/>
          <w:lang w:val="de-DE"/>
        </w:rPr>
        <w:t>für</w:t>
      </w:r>
      <w:r w:rsidRPr="00752AA3">
        <w:rPr>
          <w:szCs w:val="24"/>
          <w:lang w:val="de-DE"/>
        </w:rPr>
        <w:t xml:space="preserve"> Übersetzung</w:t>
      </w:r>
      <w:r w:rsidR="003B1327">
        <w:rPr>
          <w:szCs w:val="24"/>
          <w:lang w:val="de-DE"/>
        </w:rPr>
        <w:t>en</w:t>
      </w:r>
      <w:r w:rsidRPr="00752AA3">
        <w:rPr>
          <w:szCs w:val="24"/>
          <w:lang w:val="de-DE"/>
        </w:rPr>
        <w:t xml:space="preserve"> [vergleiche Anlage I, Absätze 8 bis 11] besteht in der UPOV folgender Bedarf:</w:t>
      </w:r>
    </w:p>
    <w:p w14:paraId="0274E8A8" w14:textId="77777777" w:rsidR="00BD70F3" w:rsidRPr="00752AA3" w:rsidRDefault="00BD70F3" w:rsidP="00BD70F3">
      <w:pPr>
        <w:keepNext/>
        <w:keepLines/>
        <w:rPr>
          <w:szCs w:val="24"/>
          <w:lang w:val="de-DE"/>
        </w:rPr>
      </w:pPr>
    </w:p>
    <w:p w14:paraId="5A0E256F" w14:textId="4C35B728" w:rsidR="00BD70F3" w:rsidRPr="00752AA3" w:rsidRDefault="00BD70F3" w:rsidP="00BD70F3">
      <w:pPr>
        <w:keepNext/>
        <w:keepLines/>
        <w:ind w:firstLine="567"/>
        <w:contextualSpacing/>
        <w:rPr>
          <w:szCs w:val="24"/>
          <w:lang w:val="de-DE"/>
        </w:rPr>
      </w:pPr>
      <w:r w:rsidRPr="00752AA3">
        <w:rPr>
          <w:spacing w:val="-2"/>
          <w:szCs w:val="24"/>
          <w:lang w:val="de-DE"/>
        </w:rPr>
        <w:t>a)</w:t>
      </w:r>
      <w:r w:rsidRPr="00752AA3">
        <w:rPr>
          <w:spacing w:val="-2"/>
          <w:szCs w:val="24"/>
          <w:lang w:val="de-DE"/>
        </w:rPr>
        <w:tab/>
      </w:r>
      <w:r w:rsidR="003D4E0D">
        <w:rPr>
          <w:spacing w:val="-2"/>
          <w:szCs w:val="24"/>
          <w:lang w:val="de-DE"/>
        </w:rPr>
        <w:t>Bestimmte</w:t>
      </w:r>
      <w:r w:rsidRPr="00752AA3">
        <w:rPr>
          <w:spacing w:val="-2"/>
          <w:szCs w:val="24"/>
          <w:lang w:val="de-DE"/>
        </w:rPr>
        <w:t xml:space="preserve"> Dokumente des Technischen Ausschusses </w:t>
      </w:r>
      <w:r w:rsidR="003D4E0D">
        <w:rPr>
          <w:spacing w:val="-2"/>
          <w:szCs w:val="24"/>
          <w:lang w:val="de-DE"/>
        </w:rPr>
        <w:t>können</w:t>
      </w:r>
      <w:r w:rsidR="003B4FE5" w:rsidRPr="003B4FE5">
        <w:rPr>
          <w:spacing w:val="-2"/>
          <w:szCs w:val="24"/>
          <w:lang w:val="de-DE"/>
        </w:rPr>
        <w:t xml:space="preserve"> </w:t>
      </w:r>
      <w:r w:rsidR="003B4FE5">
        <w:rPr>
          <w:spacing w:val="-2"/>
          <w:szCs w:val="24"/>
          <w:lang w:val="de-DE"/>
        </w:rPr>
        <w:t xml:space="preserve">aufgrund von Einschränkungen durch die </w:t>
      </w:r>
      <w:r w:rsidR="003B4FE5" w:rsidRPr="00752AA3">
        <w:rPr>
          <w:spacing w:val="-2"/>
          <w:szCs w:val="24"/>
          <w:lang w:val="de-DE"/>
        </w:rPr>
        <w:t xml:space="preserve">Tagungstermine der Technischen Arbeitsgruppen (TWP) und der Vorbereitung der </w:t>
      </w:r>
      <w:r w:rsidR="003B4FE5" w:rsidRPr="00752AA3">
        <w:rPr>
          <w:szCs w:val="24"/>
          <w:lang w:val="de-DE"/>
        </w:rPr>
        <w:t>Prüfungsrichtlinien</w:t>
      </w:r>
      <w:r w:rsidR="003D4E0D">
        <w:rPr>
          <w:spacing w:val="-2"/>
          <w:szCs w:val="24"/>
          <w:lang w:val="de-DE"/>
        </w:rPr>
        <w:t xml:space="preserve"> bis zur </w:t>
      </w:r>
      <w:r w:rsidRPr="00752AA3">
        <w:rPr>
          <w:spacing w:val="-2"/>
          <w:szCs w:val="24"/>
          <w:lang w:val="de-DE"/>
        </w:rPr>
        <w:t>Woche vor der Tagung des TC zur</w:t>
      </w:r>
      <w:r w:rsidR="003B4FE5">
        <w:rPr>
          <w:spacing w:val="-2"/>
          <w:szCs w:val="24"/>
          <w:lang w:val="de-DE"/>
        </w:rPr>
        <w:t xml:space="preserve"> Übersetzung eingereicht werden</w:t>
      </w:r>
      <w:r w:rsidRPr="00752AA3">
        <w:rPr>
          <w:szCs w:val="24"/>
          <w:lang w:val="de-DE"/>
        </w:rPr>
        <w:t>; und</w:t>
      </w:r>
    </w:p>
    <w:p w14:paraId="6BBEFA33" w14:textId="77777777" w:rsidR="00BD70F3" w:rsidRPr="00752AA3" w:rsidRDefault="00BD70F3" w:rsidP="00BD70F3">
      <w:pPr>
        <w:keepNext/>
        <w:ind w:firstLine="567"/>
        <w:contextualSpacing/>
        <w:rPr>
          <w:szCs w:val="24"/>
          <w:lang w:val="de-DE"/>
        </w:rPr>
      </w:pPr>
    </w:p>
    <w:p w14:paraId="1891766F" w14:textId="4BDAFEB5" w:rsidR="00BD70F3" w:rsidRPr="00752AA3" w:rsidRDefault="00BD70F3" w:rsidP="00BD70F3">
      <w:pPr>
        <w:ind w:firstLine="567"/>
        <w:contextualSpacing/>
        <w:rPr>
          <w:szCs w:val="24"/>
          <w:lang w:val="de-DE"/>
        </w:rPr>
      </w:pPr>
      <w:r w:rsidRPr="00752AA3">
        <w:rPr>
          <w:szCs w:val="24"/>
          <w:lang w:val="de-DE"/>
        </w:rPr>
        <w:t>b)</w:t>
      </w:r>
      <w:r w:rsidRPr="00752AA3">
        <w:rPr>
          <w:szCs w:val="24"/>
          <w:lang w:val="de-DE"/>
        </w:rPr>
        <w:tab/>
      </w:r>
      <w:r w:rsidR="003D4E0D">
        <w:rPr>
          <w:szCs w:val="24"/>
          <w:lang w:val="de-DE"/>
        </w:rPr>
        <w:t>Bestimmte</w:t>
      </w:r>
      <w:r w:rsidRPr="00752AA3">
        <w:rPr>
          <w:szCs w:val="24"/>
          <w:lang w:val="de-DE"/>
        </w:rPr>
        <w:t xml:space="preserve"> Dokumente und Rundschreiben zur Überprüfung von Gesetzen oder Gesetzentwürfen auf dem Schriftweg oder auf der betreffenden Tagung müssen gegebenenfalls in</w:t>
      </w:r>
      <w:r w:rsidR="00D272B9">
        <w:rPr>
          <w:szCs w:val="24"/>
          <w:lang w:val="de-DE"/>
        </w:rPr>
        <w:t>nerhalb</w:t>
      </w:r>
      <w:r w:rsidRPr="00752AA3">
        <w:rPr>
          <w:szCs w:val="24"/>
          <w:lang w:val="de-DE"/>
        </w:rPr>
        <w:t xml:space="preserve"> einer Woche übersetzt werden (vergleiche Dokument UPOV/INF/13 unter </w:t>
      </w:r>
      <w:hyperlink r:id="rId11" w:history="1">
        <w:r w:rsidRPr="00752AA3">
          <w:rPr>
            <w:color w:val="0000FF"/>
            <w:szCs w:val="24"/>
            <w:u w:val="single"/>
            <w:lang w:val="de-DE"/>
          </w:rPr>
          <w:t>https://www.upov.int/edocs/infdocs/de/upov_inf_13.pdf</w:t>
        </w:r>
      </w:hyperlink>
      <w:r w:rsidRPr="00752AA3">
        <w:rPr>
          <w:szCs w:val="24"/>
          <w:lang w:val="de-DE"/>
        </w:rPr>
        <w:t>).</w:t>
      </w:r>
    </w:p>
    <w:p w14:paraId="08210D03" w14:textId="77777777" w:rsidR="00BD70F3" w:rsidRPr="00752AA3" w:rsidRDefault="00BD70F3" w:rsidP="00BD70F3">
      <w:pPr>
        <w:ind w:firstLine="567"/>
        <w:contextualSpacing/>
        <w:rPr>
          <w:szCs w:val="24"/>
          <w:lang w:val="de-DE"/>
        </w:rPr>
      </w:pPr>
    </w:p>
    <w:p w14:paraId="76FCCE54" w14:textId="77777777" w:rsidR="00BD70F3" w:rsidRPr="00752AA3" w:rsidRDefault="00BD70F3" w:rsidP="00BD70F3">
      <w:pPr>
        <w:keepNext/>
        <w:outlineLvl w:val="2"/>
        <w:rPr>
          <w:i/>
          <w:szCs w:val="24"/>
          <w:lang w:val="de-DE"/>
        </w:rPr>
      </w:pPr>
      <w:bookmarkStart w:id="8" w:name="_Toc48640943"/>
      <w:r w:rsidRPr="00752AA3">
        <w:rPr>
          <w:i/>
          <w:szCs w:val="24"/>
          <w:lang w:val="de-DE"/>
        </w:rPr>
        <w:t>Allgemeine Grundsätze</w:t>
      </w:r>
      <w:bookmarkEnd w:id="8"/>
    </w:p>
    <w:p w14:paraId="5B846D17" w14:textId="77777777" w:rsidR="00BD70F3" w:rsidRPr="00752AA3" w:rsidRDefault="00BD70F3" w:rsidP="00BD70F3">
      <w:pPr>
        <w:keepNext/>
        <w:rPr>
          <w:szCs w:val="24"/>
          <w:lang w:val="de-DE"/>
        </w:rPr>
      </w:pPr>
    </w:p>
    <w:p w14:paraId="0259FFE0" w14:textId="4024BE41" w:rsidR="00BD70F3" w:rsidRPr="00752AA3" w:rsidRDefault="00BD70F3" w:rsidP="00BD70F3">
      <w:pPr>
        <w:keepLines/>
        <w:rPr>
          <w:szCs w:val="24"/>
          <w:lang w:val="de-DE"/>
        </w:rPr>
      </w:pPr>
      <w:r w:rsidRPr="00752AA3">
        <w:rPr>
          <w:szCs w:val="24"/>
          <w:lang w:val="de-DE"/>
        </w:rPr>
        <w:t xml:space="preserve">12. </w:t>
      </w:r>
      <w:r w:rsidRPr="00752AA3">
        <w:rPr>
          <w:szCs w:val="24"/>
          <w:lang w:val="de-DE"/>
        </w:rPr>
        <w:tab/>
      </w:r>
      <w:r w:rsidR="00B41829">
        <w:rPr>
          <w:spacing w:val="2"/>
          <w:szCs w:val="24"/>
          <w:lang w:val="de-DE"/>
        </w:rPr>
        <w:t>Bestimmte</w:t>
      </w:r>
      <w:r w:rsidRPr="00752AA3">
        <w:rPr>
          <w:spacing w:val="2"/>
          <w:szCs w:val="24"/>
          <w:lang w:val="de-DE"/>
        </w:rPr>
        <w:t xml:space="preserve"> Veröffentlichungen, Dokumente und Materialien werden von externen Anbietern in Sprachen übersetzt, die nicht zu den Sprachen der UPOV gehören (z.B. </w:t>
      </w:r>
      <w:r w:rsidR="00BC4ACC" w:rsidRPr="00BC4ACC">
        <w:rPr>
          <w:spacing w:val="2"/>
          <w:szCs w:val="24"/>
          <w:lang w:val="de-DE"/>
        </w:rPr>
        <w:t>Berichte über die Auswirkungen des Sortenschutzes</w:t>
      </w:r>
      <w:r w:rsidRPr="00752AA3">
        <w:rPr>
          <w:spacing w:val="2"/>
          <w:szCs w:val="24"/>
          <w:lang w:val="de-DE"/>
        </w:rPr>
        <w:t>, Videos, Akte von 1991 des UPOV</w:t>
      </w:r>
      <w:r w:rsidRPr="00752AA3">
        <w:rPr>
          <w:spacing w:val="2"/>
          <w:szCs w:val="24"/>
          <w:lang w:val="de-DE"/>
        </w:rPr>
        <w:noBreakHyphen/>
        <w:t>Übereinkommens; Anleitung zur Ausarbeitung von Rechtsvorschriften aufgrund der Akte von 1991 des UPOV</w:t>
      </w:r>
      <w:r w:rsidRPr="00752AA3">
        <w:rPr>
          <w:spacing w:val="2"/>
          <w:szCs w:val="24"/>
          <w:lang w:val="de-DE"/>
        </w:rPr>
        <w:noBreakHyphen/>
        <w:t>Übereinkommens (Dokument UPOV/INF/6) – vergleiche</w:t>
      </w:r>
      <w:r w:rsidRPr="00752AA3">
        <w:rPr>
          <w:szCs w:val="24"/>
          <w:lang w:val="de-DE"/>
        </w:rPr>
        <w:t xml:space="preserve"> </w:t>
      </w:r>
      <w:hyperlink r:id="rId12" w:history="1">
        <w:r w:rsidRPr="00752AA3">
          <w:rPr>
            <w:rStyle w:val="Hyperlink"/>
            <w:szCs w:val="24"/>
            <w:lang w:val="de-DE"/>
          </w:rPr>
          <w:t>https://www.upov.int/about/de/languages.html</w:t>
        </w:r>
      </w:hyperlink>
      <w:r w:rsidRPr="00752AA3">
        <w:rPr>
          <w:szCs w:val="24"/>
          <w:lang w:val="de-DE"/>
        </w:rPr>
        <w:t>).</w:t>
      </w:r>
    </w:p>
    <w:p w14:paraId="51B9D2CC" w14:textId="77777777" w:rsidR="00BD70F3" w:rsidRPr="00752AA3" w:rsidRDefault="00BD70F3" w:rsidP="00BD70F3">
      <w:pPr>
        <w:rPr>
          <w:szCs w:val="24"/>
          <w:lang w:val="de-DE"/>
        </w:rPr>
      </w:pPr>
    </w:p>
    <w:p w14:paraId="60D8AC35" w14:textId="183D0382" w:rsidR="00BD70F3" w:rsidRPr="00752AA3" w:rsidRDefault="00BD70F3" w:rsidP="00BD70F3">
      <w:pPr>
        <w:rPr>
          <w:szCs w:val="24"/>
          <w:lang w:val="de-DE"/>
        </w:rPr>
      </w:pPr>
      <w:r w:rsidRPr="00752AA3">
        <w:rPr>
          <w:szCs w:val="24"/>
          <w:lang w:val="de-DE"/>
        </w:rPr>
        <w:t xml:space="preserve">13. </w:t>
      </w:r>
      <w:r w:rsidRPr="00752AA3">
        <w:rPr>
          <w:szCs w:val="24"/>
          <w:lang w:val="de-DE"/>
        </w:rPr>
        <w:tab/>
        <w:t xml:space="preserve">Bezüglich des in den WIPO-Richtlinien </w:t>
      </w:r>
      <w:r w:rsidR="00BC4ACC">
        <w:rPr>
          <w:szCs w:val="24"/>
          <w:lang w:val="de-DE"/>
        </w:rPr>
        <w:t>für</w:t>
      </w:r>
      <w:r w:rsidRPr="00752AA3">
        <w:rPr>
          <w:szCs w:val="24"/>
          <w:lang w:val="de-DE"/>
        </w:rPr>
        <w:t xml:space="preserve"> Übersetzung</w:t>
      </w:r>
      <w:r w:rsidR="00BC4ACC">
        <w:rPr>
          <w:szCs w:val="24"/>
          <w:lang w:val="de-DE"/>
        </w:rPr>
        <w:t>en</w:t>
      </w:r>
      <w:r w:rsidRPr="00752AA3">
        <w:rPr>
          <w:szCs w:val="24"/>
          <w:lang w:val="de-DE"/>
        </w:rPr>
        <w:t xml:space="preserve"> amtlicher Dokumente genannten Verfahrens [vergleiche Anlage II, Absatz 16, des vorliegenden Dokuments], müssen in der UPOV </w:t>
      </w:r>
      <w:r w:rsidR="00BC4ACC">
        <w:rPr>
          <w:szCs w:val="24"/>
          <w:lang w:val="de-DE"/>
        </w:rPr>
        <w:t>bestimmte</w:t>
      </w:r>
      <w:r w:rsidRPr="00752AA3">
        <w:rPr>
          <w:szCs w:val="24"/>
          <w:lang w:val="de-DE"/>
        </w:rPr>
        <w:t xml:space="preserve"> Veröffentlichungen und Dokumente von externen Anbietern in Sprachen übersetzt werden, die nicht zu den Sprachen der UPOV gehören.</w:t>
      </w:r>
    </w:p>
    <w:p w14:paraId="614D822D" w14:textId="77777777" w:rsidR="00BD70F3" w:rsidRPr="00752AA3" w:rsidRDefault="00BD70F3" w:rsidP="00BD70F3">
      <w:pPr>
        <w:rPr>
          <w:szCs w:val="24"/>
          <w:lang w:val="de-DE"/>
        </w:rPr>
      </w:pPr>
    </w:p>
    <w:p w14:paraId="7587E391" w14:textId="77777777" w:rsidR="00BD70F3" w:rsidRPr="00752AA3" w:rsidRDefault="00BD70F3" w:rsidP="00BD70F3">
      <w:pPr>
        <w:keepNext/>
        <w:outlineLvl w:val="2"/>
        <w:rPr>
          <w:i/>
          <w:szCs w:val="24"/>
          <w:lang w:val="de-DE"/>
        </w:rPr>
      </w:pPr>
      <w:bookmarkStart w:id="9" w:name="_Toc48640944"/>
      <w:r w:rsidRPr="00752AA3">
        <w:rPr>
          <w:i/>
          <w:szCs w:val="24"/>
          <w:lang w:val="de-DE"/>
        </w:rPr>
        <w:t>Verfahren und Dienstleistungen</w:t>
      </w:r>
      <w:bookmarkEnd w:id="9"/>
    </w:p>
    <w:p w14:paraId="79322F1A" w14:textId="77777777" w:rsidR="00BD70F3" w:rsidRPr="00752AA3" w:rsidRDefault="00BD70F3" w:rsidP="00BD70F3">
      <w:pPr>
        <w:rPr>
          <w:szCs w:val="24"/>
          <w:lang w:val="de-DE"/>
        </w:rPr>
      </w:pPr>
    </w:p>
    <w:p w14:paraId="1545FB59" w14:textId="4F809EE1" w:rsidR="00BD70F3" w:rsidRPr="00752AA3" w:rsidRDefault="00BD70F3" w:rsidP="00BD70F3">
      <w:pPr>
        <w:rPr>
          <w:szCs w:val="24"/>
          <w:lang w:val="de-DE"/>
        </w:rPr>
      </w:pPr>
      <w:r w:rsidRPr="00752AA3">
        <w:rPr>
          <w:szCs w:val="24"/>
          <w:lang w:val="de-DE"/>
        </w:rPr>
        <w:t xml:space="preserve">14. </w:t>
      </w:r>
      <w:r w:rsidRPr="00752AA3">
        <w:rPr>
          <w:szCs w:val="24"/>
          <w:lang w:val="de-DE"/>
        </w:rPr>
        <w:tab/>
        <w:t xml:space="preserve">Die Prioritäten der WIPO-Richtlinien </w:t>
      </w:r>
      <w:r w:rsidR="00BC4ACC">
        <w:rPr>
          <w:szCs w:val="24"/>
          <w:lang w:val="de-DE"/>
        </w:rPr>
        <w:t>für</w:t>
      </w:r>
      <w:r w:rsidRPr="00752AA3">
        <w:rPr>
          <w:szCs w:val="24"/>
          <w:lang w:val="de-DE"/>
        </w:rPr>
        <w:t xml:space="preserve"> Übersetzung</w:t>
      </w:r>
      <w:r w:rsidR="00BC4ACC">
        <w:rPr>
          <w:szCs w:val="24"/>
          <w:lang w:val="de-DE"/>
        </w:rPr>
        <w:t>en</w:t>
      </w:r>
      <w:r w:rsidRPr="00752AA3">
        <w:rPr>
          <w:szCs w:val="24"/>
          <w:lang w:val="de-DE"/>
        </w:rPr>
        <w:t xml:space="preserve"> [vergleiche Anlage II, Absatz 19, des vorliegenden Dokuments] sollen von der UPOV festgelegt werden.</w:t>
      </w:r>
    </w:p>
    <w:p w14:paraId="761B1924" w14:textId="77777777" w:rsidR="00BD70F3" w:rsidRPr="00752AA3" w:rsidRDefault="00BD70F3" w:rsidP="00BD70F3">
      <w:pPr>
        <w:rPr>
          <w:szCs w:val="24"/>
          <w:lang w:val="de-DE"/>
        </w:rPr>
      </w:pPr>
    </w:p>
    <w:p w14:paraId="08A07809" w14:textId="77777777" w:rsidR="00BD70F3" w:rsidRPr="00752AA3" w:rsidRDefault="00BD70F3" w:rsidP="00BD70F3">
      <w:pPr>
        <w:rPr>
          <w:i/>
          <w:szCs w:val="24"/>
          <w:lang w:val="de-DE"/>
        </w:rPr>
      </w:pPr>
      <w:r w:rsidRPr="00752AA3">
        <w:rPr>
          <w:i/>
          <w:szCs w:val="24"/>
          <w:lang w:val="de-DE"/>
        </w:rPr>
        <w:t>Verwendung neuronaler maschineller Übersetzungstechnologien</w:t>
      </w:r>
    </w:p>
    <w:p w14:paraId="0F29B1C9" w14:textId="77777777" w:rsidR="00BD70F3" w:rsidRPr="00752AA3" w:rsidRDefault="00BD70F3" w:rsidP="00BD70F3">
      <w:pPr>
        <w:rPr>
          <w:i/>
          <w:szCs w:val="24"/>
          <w:lang w:val="de-DE"/>
        </w:rPr>
      </w:pPr>
    </w:p>
    <w:p w14:paraId="4D962E8E" w14:textId="2B0D945D" w:rsidR="00BD70F3" w:rsidRPr="00752AA3" w:rsidRDefault="00BD70F3" w:rsidP="00BD70F3">
      <w:pPr>
        <w:rPr>
          <w:szCs w:val="24"/>
          <w:lang w:val="de-DE"/>
        </w:rPr>
      </w:pPr>
      <w:r w:rsidRPr="00752AA3">
        <w:rPr>
          <w:szCs w:val="24"/>
          <w:lang w:val="de-DE"/>
        </w:rPr>
        <w:t>15.</w:t>
      </w:r>
      <w:r w:rsidRPr="00752AA3">
        <w:rPr>
          <w:szCs w:val="24"/>
          <w:lang w:val="de-DE"/>
        </w:rPr>
        <w:tab/>
        <w:t xml:space="preserve">Es werden neuronale maschinelle Übersetzungstechnologien eingesetzt werden, um die Übersetzungskosten auf ein Minimum zu senken, es sei denn, die Verbandsmitglieder </w:t>
      </w:r>
      <w:r w:rsidR="0011194F" w:rsidRPr="0011194F">
        <w:rPr>
          <w:szCs w:val="24"/>
          <w:lang w:val="de-DE"/>
        </w:rPr>
        <w:t>geben an, dass eine menschliche Übersetzung erforderlich ist.</w:t>
      </w:r>
    </w:p>
    <w:p w14:paraId="1584E2D1" w14:textId="77777777" w:rsidR="00BD70F3" w:rsidRPr="00752AA3" w:rsidRDefault="00BD70F3" w:rsidP="00BC4ACC">
      <w:pPr>
        <w:rPr>
          <w:szCs w:val="24"/>
          <w:lang w:val="de-DE"/>
        </w:rPr>
      </w:pPr>
    </w:p>
    <w:p w14:paraId="25FE2E9D" w14:textId="7C85ACFC" w:rsidR="00BD70F3" w:rsidRPr="00752AA3" w:rsidRDefault="00BD70F3" w:rsidP="00BC4ACC">
      <w:pPr>
        <w:rPr>
          <w:szCs w:val="24"/>
          <w:lang w:val="de-DE"/>
        </w:rPr>
      </w:pPr>
      <w:r w:rsidRPr="00752AA3">
        <w:rPr>
          <w:szCs w:val="24"/>
          <w:lang w:val="de-DE"/>
        </w:rPr>
        <w:t>16.</w:t>
      </w:r>
      <w:r w:rsidR="00BC4ACC">
        <w:rPr>
          <w:szCs w:val="24"/>
          <w:lang w:val="de-DE"/>
        </w:rPr>
        <w:tab/>
      </w:r>
      <w:r w:rsidR="003D4F29">
        <w:rPr>
          <w:szCs w:val="24"/>
          <w:lang w:val="de-DE"/>
        </w:rPr>
        <w:t>Eine zweijährige Testphase wird f</w:t>
      </w:r>
      <w:r w:rsidRPr="00752AA3">
        <w:rPr>
          <w:szCs w:val="24"/>
          <w:lang w:val="de-DE"/>
        </w:rPr>
        <w:t xml:space="preserve">ür die </w:t>
      </w:r>
      <w:r w:rsidR="003D4F29">
        <w:rPr>
          <w:szCs w:val="24"/>
          <w:lang w:val="de-DE"/>
        </w:rPr>
        <w:t>Verwendung</w:t>
      </w:r>
      <w:r w:rsidRPr="00752AA3">
        <w:rPr>
          <w:szCs w:val="24"/>
          <w:lang w:val="de-DE"/>
        </w:rPr>
        <w:t xml:space="preserve"> neuronaler maschineller Übersetzungstechnologien für </w:t>
      </w:r>
      <w:r w:rsidR="003D4F29">
        <w:rPr>
          <w:szCs w:val="24"/>
          <w:lang w:val="de-DE"/>
        </w:rPr>
        <w:t>Dokumente für die UPOV-Tagungen</w:t>
      </w:r>
      <w:r w:rsidRPr="00752AA3">
        <w:rPr>
          <w:szCs w:val="24"/>
          <w:lang w:val="de-DE"/>
        </w:rPr>
        <w:t xml:space="preserve"> </w:t>
      </w:r>
      <w:r w:rsidR="003D4F29">
        <w:rPr>
          <w:szCs w:val="24"/>
          <w:lang w:val="de-DE"/>
        </w:rPr>
        <w:t xml:space="preserve">in den Jahren 2022 und 2023 durchgeführt werden. </w:t>
      </w:r>
      <w:r w:rsidRPr="00752AA3">
        <w:rPr>
          <w:szCs w:val="24"/>
          <w:lang w:val="de-DE"/>
        </w:rPr>
        <w:t xml:space="preserve">Während der Testphase werden alle Übersetzungen leicht redaktionell nachbearbeitet werden. Ein Bericht über die Umsetzungsphase wird dem Beratenden Ausschuss </w:t>
      </w:r>
      <w:r w:rsidR="00BC4ACC">
        <w:rPr>
          <w:szCs w:val="24"/>
          <w:lang w:val="de-DE"/>
        </w:rPr>
        <w:t>auf</w:t>
      </w:r>
      <w:r w:rsidRPr="00752AA3">
        <w:rPr>
          <w:szCs w:val="24"/>
          <w:lang w:val="de-DE"/>
        </w:rPr>
        <w:t xml:space="preserve"> seiner Tagung im Jahr 2023 vorgelegt werden. Zu diesem Zeitpunkt wird der Beratende Ausschuss entscheiden, ob die Richtlinien zur maschinellen Übersetzung über</w:t>
      </w:r>
      <w:r w:rsidR="0024632D">
        <w:rPr>
          <w:szCs w:val="24"/>
          <w:lang w:val="de-DE"/>
        </w:rPr>
        <w:t>arbeitet</w:t>
      </w:r>
      <w:r w:rsidRPr="00752AA3">
        <w:rPr>
          <w:szCs w:val="24"/>
          <w:lang w:val="de-DE"/>
        </w:rPr>
        <w:t xml:space="preserve"> oder </w:t>
      </w:r>
      <w:r w:rsidR="0024632D">
        <w:rPr>
          <w:szCs w:val="24"/>
          <w:lang w:val="de-DE"/>
        </w:rPr>
        <w:t xml:space="preserve">bestätigt </w:t>
      </w:r>
      <w:r w:rsidRPr="003D4F29">
        <w:rPr>
          <w:szCs w:val="24"/>
          <w:lang w:val="de-DE"/>
        </w:rPr>
        <w:t>werden</w:t>
      </w:r>
      <w:r w:rsidRPr="00752AA3">
        <w:rPr>
          <w:szCs w:val="24"/>
          <w:lang w:val="de-DE"/>
        </w:rPr>
        <w:t xml:space="preserve"> soll</w:t>
      </w:r>
      <w:r w:rsidR="003D4F29">
        <w:rPr>
          <w:szCs w:val="24"/>
          <w:lang w:val="de-DE"/>
        </w:rPr>
        <w:t>en</w:t>
      </w:r>
      <w:r w:rsidRPr="00752AA3">
        <w:rPr>
          <w:szCs w:val="24"/>
          <w:lang w:val="de-DE"/>
        </w:rPr>
        <w:t>.</w:t>
      </w:r>
    </w:p>
    <w:p w14:paraId="234F09D7" w14:textId="77777777" w:rsidR="00BD70F3" w:rsidRPr="00752AA3" w:rsidRDefault="00BD70F3" w:rsidP="00BD70F3">
      <w:pPr>
        <w:jc w:val="left"/>
        <w:rPr>
          <w:szCs w:val="24"/>
          <w:lang w:val="de-DE"/>
        </w:rPr>
      </w:pPr>
    </w:p>
    <w:p w14:paraId="2A39378D" w14:textId="77777777" w:rsidR="00BD70F3" w:rsidRPr="00752AA3" w:rsidRDefault="00BD70F3" w:rsidP="00BD70F3">
      <w:pPr>
        <w:jc w:val="right"/>
        <w:rPr>
          <w:szCs w:val="24"/>
          <w:lang w:val="de-DE"/>
        </w:rPr>
      </w:pPr>
      <w:r w:rsidRPr="00752AA3">
        <w:rPr>
          <w:szCs w:val="24"/>
          <w:lang w:val="de-DE"/>
        </w:rPr>
        <w:t>[Anhang folgt]</w:t>
      </w:r>
    </w:p>
    <w:p w14:paraId="7014E9C5" w14:textId="77777777" w:rsidR="005F7BF2" w:rsidRPr="00BD70F3" w:rsidRDefault="005F7BF2" w:rsidP="005F7BF2">
      <w:pPr>
        <w:rPr>
          <w:lang w:val="de-DE"/>
        </w:rPr>
      </w:pPr>
    </w:p>
    <w:p w14:paraId="6D592AB1" w14:textId="77777777" w:rsidR="005F7BF2" w:rsidRPr="00BD70F3" w:rsidRDefault="005F7BF2" w:rsidP="005F7BF2">
      <w:pPr>
        <w:rPr>
          <w:lang w:val="de-DE"/>
        </w:rPr>
        <w:sectPr w:rsidR="005F7BF2" w:rsidRPr="00BD70F3" w:rsidSect="007A3F77">
          <w:headerReference w:type="default" r:id="rId13"/>
          <w:headerReference w:type="first" r:id="rId14"/>
          <w:footnotePr>
            <w:numRestart w:val="eachSect"/>
          </w:footnotePr>
          <w:pgSz w:w="11907" w:h="16840" w:code="9"/>
          <w:pgMar w:top="510" w:right="1134" w:bottom="993" w:left="1134" w:header="510" w:footer="430" w:gutter="0"/>
          <w:pgNumType w:start="1"/>
          <w:cols w:space="720"/>
          <w:titlePg/>
        </w:sectPr>
      </w:pPr>
    </w:p>
    <w:p w14:paraId="10C7B985" w14:textId="77777777" w:rsidR="005F7BF2" w:rsidRPr="00BD70F3" w:rsidRDefault="005F7BF2" w:rsidP="005F7BF2">
      <w:pPr>
        <w:keepNext/>
        <w:ind w:right="9" w:firstLine="9"/>
        <w:jc w:val="center"/>
        <w:rPr>
          <w:rFonts w:eastAsiaTheme="minorEastAsia"/>
          <w:lang w:val="de-DE"/>
        </w:rPr>
      </w:pPr>
    </w:p>
    <w:p w14:paraId="5924E879" w14:textId="77777777" w:rsidR="00BD70F3" w:rsidRPr="00752AA3" w:rsidRDefault="00BD70F3" w:rsidP="00BD70F3">
      <w:pPr>
        <w:keepNext/>
        <w:ind w:right="9"/>
        <w:jc w:val="center"/>
        <w:rPr>
          <w:rFonts w:eastAsiaTheme="minorEastAsia"/>
          <w:spacing w:val="-2"/>
          <w:lang w:val="de-DE"/>
        </w:rPr>
      </w:pPr>
      <w:r w:rsidRPr="00752AA3">
        <w:rPr>
          <w:rFonts w:eastAsiaTheme="minorEastAsia"/>
          <w:spacing w:val="-2"/>
          <w:lang w:val="de-DE"/>
        </w:rPr>
        <w:t xml:space="preserve">RICHTLINIEN ZUR VERWENDUNG MASCHINELLER ÜBERSETZUNGSTECHNOLOGIEN </w:t>
      </w:r>
    </w:p>
    <w:p w14:paraId="77F75CE5" w14:textId="2B1D964C" w:rsidR="00BD70F3" w:rsidRPr="00752AA3" w:rsidRDefault="00BD70F3" w:rsidP="00BD70F3">
      <w:pPr>
        <w:keepNext/>
        <w:ind w:right="9"/>
        <w:jc w:val="center"/>
        <w:rPr>
          <w:rFonts w:eastAsiaTheme="minorEastAsia"/>
          <w:lang w:val="de-DE"/>
        </w:rPr>
      </w:pPr>
      <w:r w:rsidRPr="00752AA3">
        <w:rPr>
          <w:rFonts w:eastAsiaTheme="minorEastAsia"/>
          <w:spacing w:val="-2"/>
          <w:lang w:val="de-DE"/>
        </w:rPr>
        <w:t>FÜR DIE ENGLISCH</w:t>
      </w:r>
      <w:r w:rsidR="00BC4ACC">
        <w:rPr>
          <w:rFonts w:eastAsiaTheme="minorEastAsia"/>
          <w:spacing w:val="-2"/>
          <w:lang w:val="de-DE"/>
        </w:rPr>
        <w:t>E</w:t>
      </w:r>
      <w:r w:rsidRPr="00752AA3">
        <w:rPr>
          <w:rFonts w:eastAsiaTheme="minorEastAsia"/>
          <w:spacing w:val="-2"/>
          <w:lang w:val="de-DE"/>
        </w:rPr>
        <w:t>, FRANZÖSISCHE, DEUTSCH</w:t>
      </w:r>
      <w:r w:rsidR="00BC4ACC">
        <w:rPr>
          <w:rFonts w:eastAsiaTheme="minorEastAsia"/>
          <w:spacing w:val="-2"/>
          <w:lang w:val="de-DE"/>
        </w:rPr>
        <w:t>E</w:t>
      </w:r>
      <w:r w:rsidRPr="00752AA3">
        <w:rPr>
          <w:rFonts w:eastAsiaTheme="minorEastAsia"/>
          <w:spacing w:val="-2"/>
          <w:lang w:val="de-DE"/>
        </w:rPr>
        <w:t xml:space="preserve"> UND</w:t>
      </w:r>
      <w:r w:rsidR="00BC4ACC">
        <w:rPr>
          <w:rFonts w:eastAsiaTheme="minorEastAsia"/>
          <w:spacing w:val="-2"/>
          <w:lang w:val="de-DE"/>
        </w:rPr>
        <w:t xml:space="preserve"> </w:t>
      </w:r>
      <w:r w:rsidRPr="00752AA3">
        <w:rPr>
          <w:rFonts w:eastAsiaTheme="minorEastAsia"/>
          <w:spacing w:val="-2"/>
          <w:lang w:val="de-DE"/>
        </w:rPr>
        <w:t>SPANISCHE SPRACHE</w:t>
      </w:r>
    </w:p>
    <w:p w14:paraId="67B3AF74" w14:textId="77777777" w:rsidR="00BD70F3" w:rsidRPr="00752AA3" w:rsidRDefault="00BD70F3" w:rsidP="00BD70F3">
      <w:pPr>
        <w:keepNext/>
        <w:ind w:right="9"/>
        <w:rPr>
          <w:rFonts w:eastAsiaTheme="minorEastAsia"/>
          <w:lang w:val="de-DE"/>
        </w:rPr>
      </w:pPr>
    </w:p>
    <w:p w14:paraId="735EF57D" w14:textId="59BD55C1" w:rsidR="00BD70F3" w:rsidRPr="00752AA3" w:rsidRDefault="00BD70F3" w:rsidP="00BD70F3">
      <w:pPr>
        <w:keepNext/>
        <w:ind w:right="9"/>
        <w:rPr>
          <w:rFonts w:eastAsiaTheme="minorEastAsia"/>
          <w:lang w:val="de-DE"/>
        </w:rPr>
      </w:pPr>
      <w:r w:rsidRPr="00752AA3">
        <w:rPr>
          <w:rFonts w:eastAsiaTheme="minorEastAsia"/>
          <w:lang w:val="de-DE"/>
        </w:rPr>
        <w:t xml:space="preserve">1. </w:t>
      </w:r>
      <w:r w:rsidRPr="00752AA3">
        <w:rPr>
          <w:rFonts w:eastAsiaTheme="minorEastAsia"/>
          <w:lang w:val="de-DE"/>
        </w:rPr>
        <w:tab/>
        <w:t>Die allgemeine Strategie für die Verwendung von maschinellen Üb</w:t>
      </w:r>
      <w:r w:rsidR="00BC4ACC">
        <w:rPr>
          <w:rFonts w:eastAsiaTheme="minorEastAsia"/>
          <w:lang w:val="de-DE"/>
        </w:rPr>
        <w:t>ersetzungstechnologien für UPOV</w:t>
      </w:r>
      <w:r w:rsidR="00BC4ACC">
        <w:rPr>
          <w:rFonts w:eastAsiaTheme="minorEastAsia"/>
          <w:lang w:val="de-DE"/>
        </w:rPr>
        <w:noBreakHyphen/>
      </w:r>
      <w:r w:rsidRPr="00752AA3">
        <w:rPr>
          <w:rFonts w:eastAsiaTheme="minorEastAsia"/>
          <w:lang w:val="de-DE"/>
        </w:rPr>
        <w:t>Dokumente und Materialien lautet wie folgt:</w:t>
      </w:r>
    </w:p>
    <w:p w14:paraId="1CFCC262" w14:textId="77777777" w:rsidR="00BD70F3" w:rsidRPr="00752AA3" w:rsidRDefault="00BD70F3" w:rsidP="00BD70F3">
      <w:pPr>
        <w:keepNext/>
        <w:ind w:right="9"/>
        <w:rPr>
          <w:rFonts w:eastAsiaTheme="minorEastAsia"/>
          <w:lang w:val="de-DE"/>
        </w:rPr>
      </w:pPr>
    </w:p>
    <w:p w14:paraId="27B9FAC0" w14:textId="374A3B8E" w:rsidR="00BD70F3" w:rsidRPr="00752AA3" w:rsidRDefault="00BD70F3" w:rsidP="00BD70F3">
      <w:pPr>
        <w:ind w:right="9" w:firstLine="567"/>
        <w:rPr>
          <w:rFonts w:eastAsiaTheme="minorEastAsia"/>
          <w:lang w:val="de-DE"/>
        </w:rPr>
      </w:pPr>
      <w:r w:rsidRPr="00752AA3">
        <w:rPr>
          <w:rFonts w:eastAsiaTheme="minorEastAsia"/>
          <w:lang w:val="de-DE"/>
        </w:rPr>
        <w:t>(a)</w:t>
      </w:r>
      <w:r w:rsidRPr="00752AA3">
        <w:rPr>
          <w:rFonts w:eastAsiaTheme="minorEastAsia"/>
          <w:lang w:val="de-DE"/>
        </w:rPr>
        <w:tab/>
        <w:t xml:space="preserve">eine menschliche Übersetzung wird, wie von den Verbandsmitgliedern </w:t>
      </w:r>
      <w:r w:rsidR="00BC4ACC">
        <w:rPr>
          <w:rFonts w:eastAsiaTheme="minorEastAsia"/>
          <w:lang w:val="de-DE"/>
        </w:rPr>
        <w:t>festgelegt</w:t>
      </w:r>
      <w:r w:rsidRPr="00752AA3">
        <w:rPr>
          <w:rFonts w:eastAsiaTheme="minorEastAsia"/>
          <w:lang w:val="de-DE"/>
        </w:rPr>
        <w:t xml:space="preserve">, für Dokumente </w:t>
      </w:r>
      <w:r w:rsidR="00BC4ACC">
        <w:rPr>
          <w:rFonts w:eastAsiaTheme="minorEastAsia"/>
          <w:lang w:val="de-DE"/>
        </w:rPr>
        <w:t>oder</w:t>
      </w:r>
      <w:r w:rsidRPr="00752AA3">
        <w:rPr>
          <w:rFonts w:eastAsiaTheme="minorEastAsia"/>
          <w:lang w:val="de-DE"/>
        </w:rPr>
        <w:t xml:space="preserve"> für Teile von Dokumenten verwendet, die ein hohes Maß an Genauigkeit erfordern; </w:t>
      </w:r>
    </w:p>
    <w:p w14:paraId="24D566BA" w14:textId="77777777" w:rsidR="00BD70F3" w:rsidRPr="00752AA3" w:rsidRDefault="00BD70F3" w:rsidP="00BD70F3">
      <w:pPr>
        <w:ind w:right="9"/>
        <w:rPr>
          <w:rFonts w:eastAsiaTheme="minorEastAsia"/>
          <w:lang w:val="de-DE"/>
        </w:rPr>
      </w:pPr>
    </w:p>
    <w:p w14:paraId="29D2B248" w14:textId="228BB68E" w:rsidR="00BD70F3" w:rsidRPr="00752AA3" w:rsidRDefault="00BD70F3" w:rsidP="00BD70F3">
      <w:pPr>
        <w:ind w:right="9" w:firstLine="567"/>
        <w:rPr>
          <w:rFonts w:eastAsiaTheme="minorEastAsia"/>
          <w:lang w:val="de-DE"/>
        </w:rPr>
      </w:pPr>
      <w:r w:rsidRPr="00752AA3">
        <w:rPr>
          <w:rFonts w:eastAsiaTheme="minorEastAsia"/>
          <w:lang w:val="de-DE"/>
        </w:rPr>
        <w:t>(b)</w:t>
      </w:r>
      <w:r w:rsidRPr="00752AA3">
        <w:rPr>
          <w:rFonts w:eastAsiaTheme="minorEastAsia"/>
          <w:lang w:val="de-DE"/>
        </w:rPr>
        <w:tab/>
        <w:t>eine maschinelle Übersetzung mit leichter reda</w:t>
      </w:r>
      <w:r w:rsidR="0011194F">
        <w:rPr>
          <w:rFonts w:eastAsiaTheme="minorEastAsia"/>
          <w:lang w:val="de-DE"/>
        </w:rPr>
        <w:t>k</w:t>
      </w:r>
      <w:r w:rsidRPr="00752AA3">
        <w:rPr>
          <w:rFonts w:eastAsiaTheme="minorEastAsia"/>
          <w:lang w:val="de-DE"/>
        </w:rPr>
        <w:t xml:space="preserve">tioneller Nachbearbeitung wird, wo angemessen, für andere Dokumente </w:t>
      </w:r>
      <w:r w:rsidR="00BC4ACC">
        <w:rPr>
          <w:rFonts w:eastAsiaTheme="minorEastAsia"/>
          <w:lang w:val="de-DE"/>
        </w:rPr>
        <w:t>oder</w:t>
      </w:r>
      <w:r w:rsidRPr="00752AA3">
        <w:rPr>
          <w:rFonts w:eastAsiaTheme="minorEastAsia"/>
          <w:lang w:val="de-DE"/>
        </w:rPr>
        <w:t xml:space="preserve"> für Teile von Dokumenten verwendet. </w:t>
      </w:r>
    </w:p>
    <w:p w14:paraId="130E3D4A" w14:textId="77777777" w:rsidR="00BD70F3" w:rsidRPr="00752AA3" w:rsidRDefault="00BD70F3" w:rsidP="00BD70F3">
      <w:pPr>
        <w:ind w:right="9"/>
        <w:rPr>
          <w:rFonts w:eastAsiaTheme="minorEastAsia"/>
          <w:lang w:val="de-DE"/>
        </w:rPr>
      </w:pPr>
    </w:p>
    <w:p w14:paraId="2451FE26" w14:textId="77777777" w:rsidR="00BD70F3" w:rsidRPr="00752AA3" w:rsidRDefault="00BD70F3" w:rsidP="00BD70F3">
      <w:pPr>
        <w:ind w:right="9" w:firstLine="567"/>
        <w:rPr>
          <w:rFonts w:eastAsiaTheme="minorEastAsia"/>
          <w:lang w:val="de-DE"/>
        </w:rPr>
      </w:pPr>
      <w:r w:rsidRPr="00752AA3">
        <w:rPr>
          <w:rFonts w:eastAsiaTheme="minorEastAsia"/>
          <w:lang w:val="de-DE"/>
        </w:rPr>
        <w:t>Leichte redaktionelle Nachbearbeitung beinhaltet: die Korrektur von Fehlern, wenn sie den Sinn beeinträchtigen, und das Löschen von Übersetzungsalternativen, die von der maschinellen Übersetzungsfunktion generiert wurden.</w:t>
      </w:r>
    </w:p>
    <w:p w14:paraId="788FCF78" w14:textId="77777777" w:rsidR="00BD70F3" w:rsidRPr="00752AA3" w:rsidRDefault="00BD70F3" w:rsidP="00BD70F3">
      <w:pPr>
        <w:ind w:right="9"/>
        <w:rPr>
          <w:rFonts w:eastAsiaTheme="minorEastAsia"/>
          <w:lang w:val="de-DE"/>
        </w:rPr>
      </w:pPr>
    </w:p>
    <w:p w14:paraId="40171C5D" w14:textId="77777777" w:rsidR="00BD70F3" w:rsidRPr="00752AA3" w:rsidRDefault="00BD70F3" w:rsidP="00BD70F3">
      <w:pPr>
        <w:ind w:right="9"/>
        <w:rPr>
          <w:rFonts w:eastAsiaTheme="minorEastAsia" w:cs="Arial"/>
          <w:lang w:val="de-DE"/>
        </w:rPr>
      </w:pPr>
      <w:r w:rsidRPr="00752AA3">
        <w:rPr>
          <w:rFonts w:eastAsiaTheme="minorEastAsia" w:cs="Arial"/>
          <w:lang w:val="de-DE"/>
        </w:rPr>
        <w:t xml:space="preserve">2. </w:t>
      </w:r>
      <w:r w:rsidRPr="00752AA3">
        <w:rPr>
          <w:rFonts w:eastAsiaTheme="minorEastAsia" w:cs="Arial"/>
          <w:lang w:val="de-DE"/>
        </w:rPr>
        <w:tab/>
        <w:t xml:space="preserve">Soweit als möglich, wird der Hauptteil der Dokumente lediglich Zusammenfassungen und Absätze zur Entscheidungsfindung enthalten, während andere Informationen in den Anlagen des Dokuments in einem für die maschinelle Übersetzung geeigneten Format vorgelegt werden. </w:t>
      </w:r>
    </w:p>
    <w:p w14:paraId="51A7F9AB" w14:textId="77777777" w:rsidR="00BD70F3" w:rsidRPr="00752AA3" w:rsidRDefault="00BD70F3" w:rsidP="00BD70F3">
      <w:pPr>
        <w:ind w:right="9"/>
        <w:rPr>
          <w:rFonts w:eastAsiaTheme="minorEastAsia" w:cs="Arial"/>
          <w:sz w:val="16"/>
          <w:lang w:val="de-DE"/>
        </w:rPr>
      </w:pPr>
    </w:p>
    <w:p w14:paraId="342205D0" w14:textId="50719947" w:rsidR="00BD70F3" w:rsidRPr="00752AA3" w:rsidRDefault="00BD70F3" w:rsidP="00BD70F3">
      <w:pPr>
        <w:ind w:right="9"/>
        <w:rPr>
          <w:rFonts w:eastAsiaTheme="minorEastAsia" w:cs="Arial"/>
          <w:lang w:val="de-DE"/>
        </w:rPr>
      </w:pPr>
      <w:r w:rsidRPr="00752AA3">
        <w:rPr>
          <w:rFonts w:eastAsiaTheme="minorEastAsia" w:cs="Arial"/>
          <w:lang w:val="de-DE"/>
        </w:rPr>
        <w:t xml:space="preserve">3. </w:t>
      </w:r>
      <w:r w:rsidRPr="00752AA3">
        <w:rPr>
          <w:rFonts w:eastAsiaTheme="minorEastAsia" w:cs="Arial"/>
          <w:lang w:val="de-DE"/>
        </w:rPr>
        <w:tab/>
        <w:t>Dokumente, die ein hohes Maß an Genauigkeit erfordern, w</w:t>
      </w:r>
      <w:r w:rsidR="00BC4ACC">
        <w:rPr>
          <w:rFonts w:eastAsiaTheme="minorEastAsia" w:cs="Arial"/>
          <w:lang w:val="de-DE"/>
        </w:rPr>
        <w:t>e</w:t>
      </w:r>
      <w:r w:rsidRPr="00752AA3">
        <w:rPr>
          <w:rFonts w:eastAsiaTheme="minorEastAsia" w:cs="Arial"/>
          <w:lang w:val="de-DE"/>
        </w:rPr>
        <w:t xml:space="preserve">rden, wie von den Verbandsmitgliedern </w:t>
      </w:r>
      <w:r w:rsidR="00BC4ACC">
        <w:rPr>
          <w:rFonts w:eastAsiaTheme="minorEastAsia" w:cs="Arial"/>
          <w:lang w:val="de-DE"/>
        </w:rPr>
        <w:t>festgelegt</w:t>
      </w:r>
      <w:r w:rsidRPr="00752AA3">
        <w:rPr>
          <w:rFonts w:eastAsiaTheme="minorEastAsia" w:cs="Arial"/>
          <w:lang w:val="de-DE"/>
        </w:rPr>
        <w:t xml:space="preserve">, </w:t>
      </w:r>
      <w:r w:rsidR="00BC4ACC">
        <w:rPr>
          <w:rFonts w:eastAsiaTheme="minorEastAsia" w:cs="Arial"/>
          <w:lang w:val="de-DE"/>
        </w:rPr>
        <w:t>von</w:t>
      </w:r>
      <w:r w:rsidRPr="00752AA3">
        <w:rPr>
          <w:rFonts w:eastAsiaTheme="minorEastAsia" w:cs="Arial"/>
          <w:lang w:val="de-DE"/>
        </w:rPr>
        <w:t xml:space="preserve"> </w:t>
      </w:r>
      <w:r w:rsidR="00BC4ACC" w:rsidRPr="00BC4ACC">
        <w:rPr>
          <w:rFonts w:eastAsiaTheme="minorEastAsia" w:cs="Arial"/>
          <w:lang w:val="de-DE"/>
        </w:rPr>
        <w:t>menschliche</w:t>
      </w:r>
      <w:r w:rsidR="00BC4ACC">
        <w:rPr>
          <w:rFonts w:eastAsiaTheme="minorEastAsia" w:cs="Arial"/>
          <w:lang w:val="de-DE"/>
        </w:rPr>
        <w:t>n</w:t>
      </w:r>
      <w:r w:rsidR="00BC4ACC" w:rsidRPr="00BC4ACC">
        <w:rPr>
          <w:rFonts w:eastAsiaTheme="minorEastAsia" w:cs="Arial"/>
          <w:lang w:val="de-DE"/>
        </w:rPr>
        <w:t xml:space="preserve"> Übersetzern übersetzt</w:t>
      </w:r>
      <w:r w:rsidRPr="00752AA3">
        <w:rPr>
          <w:rFonts w:eastAsiaTheme="minorEastAsia" w:cs="Arial"/>
          <w:lang w:val="de-DE"/>
        </w:rPr>
        <w:t xml:space="preserve">. Der Hauptteil dieser Dokumente, d.h. die Zusammenfassung und Absätze zur Entscheidungsfindung, wird, soweit möglich, </w:t>
      </w:r>
      <w:r w:rsidR="00BC4A7B">
        <w:rPr>
          <w:rFonts w:eastAsiaTheme="minorEastAsia" w:cs="Arial"/>
          <w:lang w:val="de-DE"/>
        </w:rPr>
        <w:t>von</w:t>
      </w:r>
      <w:r w:rsidR="00BC4A7B" w:rsidRPr="00752AA3">
        <w:rPr>
          <w:rFonts w:eastAsiaTheme="minorEastAsia" w:cs="Arial"/>
          <w:lang w:val="de-DE"/>
        </w:rPr>
        <w:t xml:space="preserve"> </w:t>
      </w:r>
      <w:r w:rsidR="00BC4A7B" w:rsidRPr="00BC4ACC">
        <w:rPr>
          <w:rFonts w:eastAsiaTheme="minorEastAsia" w:cs="Arial"/>
          <w:lang w:val="de-DE"/>
        </w:rPr>
        <w:t>menschliche</w:t>
      </w:r>
      <w:r w:rsidR="00BC4A7B">
        <w:rPr>
          <w:rFonts w:eastAsiaTheme="minorEastAsia" w:cs="Arial"/>
          <w:lang w:val="de-DE"/>
        </w:rPr>
        <w:t>n</w:t>
      </w:r>
      <w:r w:rsidR="00BC4A7B" w:rsidRPr="00BC4ACC">
        <w:rPr>
          <w:rFonts w:eastAsiaTheme="minorEastAsia" w:cs="Arial"/>
          <w:lang w:val="de-DE"/>
        </w:rPr>
        <w:t xml:space="preserve"> Übersetzern übersetzt</w:t>
      </w:r>
      <w:r w:rsidRPr="00752AA3">
        <w:rPr>
          <w:rFonts w:eastAsiaTheme="minorEastAsia" w:cs="Arial"/>
          <w:lang w:val="de-DE"/>
        </w:rPr>
        <w:t xml:space="preserve"> und die Anlagen durch eine maschinelle Übersetzung</w:t>
      </w:r>
      <w:r w:rsidR="0011194F">
        <w:rPr>
          <w:rFonts w:eastAsiaTheme="minorEastAsia" w:cs="Arial"/>
          <w:lang w:val="de-DE"/>
        </w:rPr>
        <w:t xml:space="preserve"> erstellt,</w:t>
      </w:r>
      <w:r w:rsidRPr="00752AA3">
        <w:rPr>
          <w:rFonts w:eastAsiaTheme="minorEastAsia" w:cs="Arial"/>
          <w:lang w:val="de-DE"/>
        </w:rPr>
        <w:t xml:space="preserve"> mit leichter redaktioneller Nachbearbeitung</w:t>
      </w:r>
      <w:r w:rsidR="0011194F">
        <w:rPr>
          <w:rFonts w:eastAsiaTheme="minorEastAsia" w:cs="Arial"/>
          <w:lang w:val="de-DE"/>
        </w:rPr>
        <w:t xml:space="preserve">, </w:t>
      </w:r>
      <w:r w:rsidRPr="00752AA3">
        <w:rPr>
          <w:rFonts w:eastAsiaTheme="minorEastAsia" w:cs="Arial"/>
          <w:lang w:val="de-DE"/>
        </w:rPr>
        <w:t xml:space="preserve">bzw., wo angemessen, ausschließlich durch maschinelle Übersetzung. </w:t>
      </w:r>
    </w:p>
    <w:p w14:paraId="1845DD99" w14:textId="77777777" w:rsidR="00BD70F3" w:rsidRPr="00752AA3" w:rsidRDefault="00BD70F3" w:rsidP="00BD70F3">
      <w:pPr>
        <w:ind w:right="9"/>
        <w:rPr>
          <w:rFonts w:eastAsiaTheme="minorEastAsia" w:cs="Arial"/>
          <w:lang w:val="de-DE"/>
        </w:rPr>
      </w:pPr>
    </w:p>
    <w:p w14:paraId="4B52F2AD" w14:textId="147215E2" w:rsidR="00BD70F3" w:rsidRPr="00752AA3" w:rsidRDefault="00BD70F3" w:rsidP="00BD70F3">
      <w:pPr>
        <w:ind w:right="9"/>
        <w:rPr>
          <w:rFonts w:eastAsiaTheme="minorEastAsia" w:cs="Arial"/>
          <w:lang w:val="de-DE"/>
        </w:rPr>
      </w:pPr>
      <w:r w:rsidRPr="00752AA3">
        <w:rPr>
          <w:rFonts w:eastAsiaTheme="minorEastAsia" w:cs="Arial"/>
          <w:lang w:val="de-DE"/>
        </w:rPr>
        <w:t xml:space="preserve">4. </w:t>
      </w:r>
      <w:r w:rsidRPr="00752AA3">
        <w:rPr>
          <w:rFonts w:eastAsiaTheme="minorEastAsia" w:cs="Arial"/>
          <w:lang w:val="de-DE"/>
        </w:rPr>
        <w:tab/>
        <w:t xml:space="preserve">Dokumente, die nicht unter 3. fallen, werden </w:t>
      </w:r>
      <w:r w:rsidR="00BC4A7B">
        <w:rPr>
          <w:rFonts w:eastAsiaTheme="minorEastAsia" w:cs="Arial"/>
          <w:lang w:val="de-DE"/>
        </w:rPr>
        <w:t>maschinell</w:t>
      </w:r>
      <w:r w:rsidR="0011194F">
        <w:rPr>
          <w:rFonts w:eastAsiaTheme="minorEastAsia" w:cs="Arial"/>
          <w:lang w:val="de-DE"/>
        </w:rPr>
        <w:t xml:space="preserve"> ü</w:t>
      </w:r>
      <w:bookmarkStart w:id="10" w:name="_GoBack"/>
      <w:bookmarkEnd w:id="10"/>
      <w:r w:rsidR="00BC4A7B">
        <w:rPr>
          <w:rFonts w:eastAsiaTheme="minorEastAsia" w:cs="Arial"/>
          <w:lang w:val="de-DE"/>
        </w:rPr>
        <w:t>bersetzt und</w:t>
      </w:r>
      <w:r w:rsidRPr="00752AA3">
        <w:rPr>
          <w:rFonts w:eastAsiaTheme="minorEastAsia" w:cs="Arial"/>
          <w:lang w:val="de-DE"/>
        </w:rPr>
        <w:t xml:space="preserve"> </w:t>
      </w:r>
      <w:r w:rsidR="00BC4A7B">
        <w:rPr>
          <w:rFonts w:eastAsiaTheme="minorEastAsia" w:cs="Arial"/>
          <w:lang w:val="de-DE"/>
        </w:rPr>
        <w:t xml:space="preserve">gegebenenfalls </w:t>
      </w:r>
      <w:r w:rsidRPr="00752AA3">
        <w:rPr>
          <w:rFonts w:eastAsiaTheme="minorEastAsia" w:cs="Arial"/>
          <w:lang w:val="de-DE"/>
        </w:rPr>
        <w:t xml:space="preserve">leicht </w:t>
      </w:r>
      <w:r w:rsidR="0011194F">
        <w:rPr>
          <w:rFonts w:eastAsiaTheme="minorEastAsia" w:cs="Arial"/>
          <w:lang w:val="de-DE"/>
        </w:rPr>
        <w:t>redaktionell</w:t>
      </w:r>
      <w:r w:rsidR="0011194F">
        <w:rPr>
          <w:rFonts w:eastAsiaTheme="minorEastAsia" w:cs="Arial"/>
          <w:lang w:val="de-DE"/>
        </w:rPr>
        <w:t xml:space="preserve"> </w:t>
      </w:r>
      <w:r w:rsidR="00BC4A7B">
        <w:rPr>
          <w:rFonts w:eastAsiaTheme="minorEastAsia" w:cs="Arial"/>
          <w:lang w:val="de-DE"/>
        </w:rPr>
        <w:t>nachbearbeitet</w:t>
      </w:r>
      <w:r w:rsidRPr="00752AA3">
        <w:rPr>
          <w:rFonts w:eastAsiaTheme="minorEastAsia" w:cs="Arial"/>
          <w:lang w:val="de-DE"/>
        </w:rPr>
        <w:t xml:space="preserve">. </w:t>
      </w:r>
    </w:p>
    <w:p w14:paraId="4834A440" w14:textId="77777777" w:rsidR="00BD70F3" w:rsidRPr="00752AA3" w:rsidRDefault="00BD70F3" w:rsidP="00BD70F3">
      <w:pPr>
        <w:ind w:right="9"/>
        <w:rPr>
          <w:rFonts w:eastAsiaTheme="minorEastAsia" w:cs="Arial"/>
          <w:lang w:val="de-DE"/>
        </w:rPr>
      </w:pPr>
    </w:p>
    <w:p w14:paraId="268DF714" w14:textId="32C8C78F" w:rsidR="00BD70F3" w:rsidRPr="00752AA3" w:rsidRDefault="00BD70F3" w:rsidP="00BD70F3">
      <w:pPr>
        <w:ind w:right="9"/>
        <w:rPr>
          <w:rFonts w:eastAsiaTheme="minorEastAsia" w:cs="Arial"/>
          <w:lang w:val="de-DE"/>
        </w:rPr>
      </w:pPr>
      <w:r w:rsidRPr="00752AA3">
        <w:rPr>
          <w:rFonts w:eastAsiaTheme="minorEastAsia" w:cs="Arial"/>
          <w:lang w:val="de-DE"/>
        </w:rPr>
        <w:t xml:space="preserve">5. </w:t>
      </w:r>
      <w:r w:rsidRPr="00752AA3">
        <w:rPr>
          <w:rFonts w:eastAsiaTheme="minorEastAsia" w:cs="Arial"/>
          <w:lang w:val="de-DE"/>
        </w:rPr>
        <w:tab/>
        <w:t xml:space="preserve">Die Dokumente werden mit einem entsprechenden </w:t>
      </w:r>
      <w:r w:rsidR="00BC4A7B">
        <w:rPr>
          <w:rFonts w:eastAsiaTheme="minorEastAsia" w:cs="Arial"/>
          <w:lang w:val="de-DE"/>
        </w:rPr>
        <w:t>Haftungsausschluss</w:t>
      </w:r>
      <w:r w:rsidRPr="00752AA3">
        <w:rPr>
          <w:rFonts w:eastAsiaTheme="minorEastAsia" w:cs="Arial"/>
          <w:lang w:val="de-DE"/>
        </w:rPr>
        <w:t xml:space="preserve"> versehen, dass sie mittels maschineller Übersetzungstechnologien, </w:t>
      </w:r>
      <w:r w:rsidR="00BC4A7B">
        <w:rPr>
          <w:rFonts w:eastAsiaTheme="minorEastAsia" w:cs="Arial"/>
          <w:lang w:val="de-DE"/>
        </w:rPr>
        <w:t>gegebenenfalls</w:t>
      </w:r>
      <w:r w:rsidRPr="00752AA3">
        <w:rPr>
          <w:rFonts w:eastAsiaTheme="minorEastAsia" w:cs="Arial"/>
          <w:lang w:val="de-DE"/>
        </w:rPr>
        <w:t xml:space="preserve"> mit leichter </w:t>
      </w:r>
      <w:r w:rsidR="00BC4A7B" w:rsidRPr="00752AA3">
        <w:rPr>
          <w:rFonts w:eastAsiaTheme="minorEastAsia" w:cs="Arial"/>
          <w:lang w:val="de-DE"/>
        </w:rPr>
        <w:t>redaktioneller</w:t>
      </w:r>
      <w:r w:rsidRPr="00752AA3">
        <w:rPr>
          <w:rFonts w:eastAsiaTheme="minorEastAsia" w:cs="Arial"/>
          <w:lang w:val="de-DE"/>
        </w:rPr>
        <w:t xml:space="preserve"> Nachbearbeitung, erstellt wurden und die Genauigkeit der Übersetzung nicht gewährleistet werden kann. Daher ist der Text in der Originalsprache die einzig verbindliche Fassung.</w:t>
      </w:r>
    </w:p>
    <w:p w14:paraId="2F4C8D36" w14:textId="77777777" w:rsidR="00BD70F3" w:rsidRPr="00752AA3" w:rsidRDefault="00BD70F3" w:rsidP="00BD70F3">
      <w:pPr>
        <w:ind w:right="9"/>
        <w:rPr>
          <w:rFonts w:eastAsiaTheme="minorEastAsia" w:cs="Arial"/>
          <w:lang w:val="de-DE"/>
        </w:rPr>
      </w:pPr>
    </w:p>
    <w:p w14:paraId="26D22D61" w14:textId="77777777" w:rsidR="00BD70F3" w:rsidRPr="00752AA3" w:rsidRDefault="00BD70F3" w:rsidP="00BD70F3">
      <w:pPr>
        <w:jc w:val="right"/>
        <w:rPr>
          <w:szCs w:val="24"/>
          <w:lang w:val="de-DE"/>
        </w:rPr>
      </w:pPr>
    </w:p>
    <w:p w14:paraId="6823B721" w14:textId="77777777" w:rsidR="00BD70F3" w:rsidRPr="00752AA3" w:rsidRDefault="00BD70F3" w:rsidP="00BD70F3">
      <w:pPr>
        <w:jc w:val="left"/>
        <w:rPr>
          <w:szCs w:val="24"/>
          <w:lang w:val="de-DE"/>
        </w:rPr>
      </w:pPr>
    </w:p>
    <w:p w14:paraId="3D356579" w14:textId="77777777" w:rsidR="00BD70F3" w:rsidRPr="00752AA3" w:rsidRDefault="00BD70F3" w:rsidP="00BD70F3">
      <w:pPr>
        <w:ind w:right="9"/>
        <w:jc w:val="right"/>
        <w:rPr>
          <w:lang w:val="de-DE"/>
        </w:rPr>
      </w:pPr>
      <w:r w:rsidRPr="00752AA3">
        <w:rPr>
          <w:lang w:val="de-DE"/>
        </w:rPr>
        <w:t>[Anlage II folgt]</w:t>
      </w:r>
    </w:p>
    <w:p w14:paraId="4482AFCB" w14:textId="77777777" w:rsidR="005F7BF2" w:rsidRDefault="005F7BF2" w:rsidP="005F7BF2">
      <w:pPr>
        <w:ind w:right="9"/>
      </w:pPr>
    </w:p>
    <w:p w14:paraId="649EDA9B" w14:textId="77777777" w:rsidR="005F7BF2" w:rsidRDefault="005F7BF2" w:rsidP="005F7BF2">
      <w:pPr>
        <w:ind w:right="9"/>
      </w:pPr>
    </w:p>
    <w:p w14:paraId="3D3560AC" w14:textId="77777777" w:rsidR="00EA01D0" w:rsidRDefault="00EA01D0" w:rsidP="005F7BF2">
      <w:pPr>
        <w:ind w:right="9"/>
        <w:jc w:val="right"/>
      </w:pPr>
    </w:p>
    <w:p w14:paraId="43CA83B2" w14:textId="77777777" w:rsidR="00ED543F" w:rsidRDefault="00ED543F" w:rsidP="005F7BF2">
      <w:pPr>
        <w:ind w:right="9"/>
        <w:jc w:val="right"/>
        <w:sectPr w:rsidR="00ED543F" w:rsidSect="0004198B">
          <w:headerReference w:type="default" r:id="rId15"/>
          <w:headerReference w:type="first" r:id="rId16"/>
          <w:footnotePr>
            <w:numRestart w:val="eachSect"/>
          </w:footnotePr>
          <w:pgSz w:w="11907" w:h="16840" w:code="9"/>
          <w:pgMar w:top="510" w:right="1134" w:bottom="1134" w:left="1134" w:header="510" w:footer="680" w:gutter="0"/>
          <w:pgNumType w:start="1"/>
          <w:cols w:space="720"/>
          <w:titlePg/>
        </w:sectPr>
      </w:pPr>
    </w:p>
    <w:tbl>
      <w:tblPr>
        <w:tblW w:w="9356" w:type="dxa"/>
        <w:tblInd w:w="108" w:type="dxa"/>
        <w:tblLayout w:type="fixed"/>
        <w:tblLook w:val="01E0" w:firstRow="1" w:lastRow="1" w:firstColumn="1" w:lastColumn="1" w:noHBand="0" w:noVBand="0"/>
      </w:tblPr>
      <w:tblGrid>
        <w:gridCol w:w="4513"/>
        <w:gridCol w:w="4337"/>
        <w:gridCol w:w="506"/>
      </w:tblGrid>
      <w:tr w:rsidR="00A641E9" w:rsidRPr="00A641E9" w14:paraId="186E5311" w14:textId="77777777" w:rsidTr="00A43584">
        <w:tc>
          <w:tcPr>
            <w:tcW w:w="4513" w:type="dxa"/>
            <w:tcBorders>
              <w:bottom w:val="single" w:sz="4" w:space="0" w:color="auto"/>
            </w:tcBorders>
            <w:tcMar>
              <w:bottom w:w="170" w:type="dxa"/>
            </w:tcMar>
          </w:tcPr>
          <w:p w14:paraId="4B2B1C01" w14:textId="77777777" w:rsidR="00A641E9" w:rsidRPr="00A641E9" w:rsidRDefault="00A641E9" w:rsidP="00A641E9"/>
        </w:tc>
        <w:tc>
          <w:tcPr>
            <w:tcW w:w="4337" w:type="dxa"/>
            <w:tcBorders>
              <w:bottom w:val="single" w:sz="4" w:space="0" w:color="auto"/>
            </w:tcBorders>
            <w:tcMar>
              <w:left w:w="0" w:type="dxa"/>
              <w:right w:w="0" w:type="dxa"/>
            </w:tcMar>
          </w:tcPr>
          <w:p w14:paraId="4FDE321F" w14:textId="77777777" w:rsidR="00A641E9" w:rsidRPr="00A641E9" w:rsidRDefault="00A641E9" w:rsidP="00A641E9">
            <w:r w:rsidRPr="00A641E9">
              <w:rPr>
                <w:noProof/>
              </w:rPr>
              <w:drawing>
                <wp:inline distT="0" distB="0" distL="0" distR="0" wp14:anchorId="58038103" wp14:editId="1979454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1A35AE59" w14:textId="77777777" w:rsidR="00A641E9" w:rsidRPr="00A641E9" w:rsidRDefault="00A641E9" w:rsidP="00A641E9">
            <w:pPr>
              <w:jc w:val="right"/>
            </w:pPr>
            <w:r w:rsidRPr="00A641E9">
              <w:rPr>
                <w:b/>
                <w:sz w:val="40"/>
                <w:szCs w:val="40"/>
              </w:rPr>
              <w:t>E</w:t>
            </w:r>
          </w:p>
        </w:tc>
      </w:tr>
      <w:tr w:rsidR="00ED543F" w:rsidRPr="00ED543F" w14:paraId="44A1C74D" w14:textId="77777777" w:rsidTr="0027057F">
        <w:trPr>
          <w:trHeight w:hRule="exact" w:val="346"/>
        </w:trPr>
        <w:tc>
          <w:tcPr>
            <w:tcW w:w="9356" w:type="dxa"/>
            <w:gridSpan w:val="3"/>
            <w:tcBorders>
              <w:top w:val="single" w:sz="4" w:space="0" w:color="auto"/>
            </w:tcBorders>
            <w:noWrap/>
            <w:tcMar>
              <w:left w:w="0" w:type="dxa"/>
              <w:right w:w="0" w:type="dxa"/>
            </w:tcMar>
            <w:vAlign w:val="bottom"/>
          </w:tcPr>
          <w:p w14:paraId="5B7578A2" w14:textId="77777777" w:rsidR="00ED543F" w:rsidRPr="00ED543F" w:rsidRDefault="00ED543F" w:rsidP="00ED543F">
            <w:pPr>
              <w:jc w:val="right"/>
              <w:rPr>
                <w:rFonts w:ascii="Arial Black" w:hAnsi="Arial Black"/>
                <w:caps/>
                <w:sz w:val="15"/>
              </w:rPr>
            </w:pPr>
            <w:r w:rsidRPr="00ED543F">
              <w:rPr>
                <w:rFonts w:ascii="Arial Black" w:hAnsi="Arial Black"/>
                <w:caps/>
                <w:sz w:val="15"/>
              </w:rPr>
              <w:t xml:space="preserve">GEneral distribution  </w:t>
            </w:r>
          </w:p>
        </w:tc>
      </w:tr>
      <w:tr w:rsidR="00ED543F" w:rsidRPr="00ED543F" w14:paraId="5EDAE586" w14:textId="77777777" w:rsidTr="0027057F">
        <w:trPr>
          <w:trHeight w:hRule="exact" w:val="198"/>
        </w:trPr>
        <w:tc>
          <w:tcPr>
            <w:tcW w:w="9356" w:type="dxa"/>
            <w:gridSpan w:val="3"/>
            <w:tcMar>
              <w:left w:w="0" w:type="dxa"/>
              <w:right w:w="0" w:type="dxa"/>
            </w:tcMar>
            <w:vAlign w:val="bottom"/>
          </w:tcPr>
          <w:p w14:paraId="0D67B6C2" w14:textId="77777777" w:rsidR="00ED543F" w:rsidRPr="00ED543F" w:rsidRDefault="00ED543F" w:rsidP="00ED543F">
            <w:pPr>
              <w:jc w:val="right"/>
              <w:rPr>
                <w:rFonts w:ascii="Arial Black" w:hAnsi="Arial Black"/>
                <w:caps/>
                <w:sz w:val="15"/>
              </w:rPr>
            </w:pPr>
            <w:r w:rsidRPr="00ED543F">
              <w:rPr>
                <w:rFonts w:ascii="Arial Black" w:hAnsi="Arial Black"/>
                <w:caps/>
                <w:sz w:val="15"/>
              </w:rPr>
              <w:t xml:space="preserve">DATE OF publication: </w:t>
            </w:r>
            <w:bookmarkStart w:id="11" w:name="Date"/>
            <w:bookmarkEnd w:id="11"/>
            <w:r w:rsidRPr="00ED543F">
              <w:rPr>
                <w:rFonts w:ascii="Arial Black" w:hAnsi="Arial Black"/>
                <w:caps/>
                <w:sz w:val="15"/>
              </w:rPr>
              <w:t xml:space="preserve"> JANUARY 31, 2019</w:t>
            </w:r>
          </w:p>
        </w:tc>
      </w:tr>
      <w:tr w:rsidR="00ED543F" w:rsidRPr="00ED543F" w14:paraId="4CCF5B28" w14:textId="77777777" w:rsidTr="0027057F">
        <w:trPr>
          <w:trHeight w:hRule="exact" w:val="198"/>
        </w:trPr>
        <w:tc>
          <w:tcPr>
            <w:tcW w:w="9356" w:type="dxa"/>
            <w:gridSpan w:val="3"/>
            <w:tcMar>
              <w:left w:w="0" w:type="dxa"/>
              <w:right w:w="0" w:type="dxa"/>
            </w:tcMar>
            <w:vAlign w:val="bottom"/>
          </w:tcPr>
          <w:p w14:paraId="0EA4369A" w14:textId="77777777" w:rsidR="00ED543F" w:rsidRPr="00ED543F" w:rsidRDefault="00ED543F" w:rsidP="00ED543F">
            <w:pPr>
              <w:jc w:val="right"/>
              <w:rPr>
                <w:rFonts w:ascii="Arial Black" w:hAnsi="Arial Black"/>
                <w:caps/>
                <w:sz w:val="15"/>
              </w:rPr>
            </w:pPr>
            <w:r w:rsidRPr="00ED543F">
              <w:rPr>
                <w:rFonts w:ascii="Arial Black" w:hAnsi="Arial Black"/>
                <w:caps/>
                <w:sz w:val="15"/>
              </w:rPr>
              <w:t xml:space="preserve">original: </w:t>
            </w:r>
            <w:bookmarkStart w:id="12" w:name="Langue"/>
            <w:bookmarkEnd w:id="12"/>
            <w:r w:rsidRPr="00ED543F">
              <w:rPr>
                <w:rFonts w:ascii="Arial Black" w:hAnsi="Arial Black"/>
                <w:caps/>
                <w:sz w:val="15"/>
              </w:rPr>
              <w:t xml:space="preserve"> English</w:t>
            </w:r>
          </w:p>
        </w:tc>
      </w:tr>
    </w:tbl>
    <w:p w14:paraId="49E8E3A0" w14:textId="77777777" w:rsidR="00ED543F" w:rsidRPr="00ED543F" w:rsidRDefault="00ED543F" w:rsidP="00ED543F">
      <w:pPr>
        <w:spacing w:before="1200"/>
      </w:pPr>
      <w:r w:rsidRPr="00ED543F">
        <w:rPr>
          <w:b/>
          <w:sz w:val="28"/>
          <w:szCs w:val="28"/>
        </w:rPr>
        <w:t>Office Instruction</w:t>
      </w:r>
    </w:p>
    <w:p w14:paraId="06713FA7" w14:textId="77777777" w:rsidR="00ED543F" w:rsidRPr="00ED543F" w:rsidRDefault="00ED543F" w:rsidP="00ED543F">
      <w:pPr>
        <w:spacing w:after="720"/>
        <w:rPr>
          <w:b/>
          <w:sz w:val="28"/>
          <w:szCs w:val="28"/>
        </w:rPr>
      </w:pPr>
      <w:r w:rsidRPr="00ED543F">
        <w:rPr>
          <w:b/>
          <w:sz w:val="28"/>
          <w:szCs w:val="28"/>
        </w:rPr>
        <w:t xml:space="preserve">N° 5/2019 </w:t>
      </w:r>
      <w:bookmarkStart w:id="13" w:name="Rev"/>
      <w:bookmarkEnd w:id="13"/>
    </w:p>
    <w:p w14:paraId="41A3AAEE" w14:textId="77777777" w:rsidR="00ED543F" w:rsidRPr="00ED543F" w:rsidRDefault="00ED543F" w:rsidP="00ED543F">
      <w:pPr>
        <w:spacing w:after="1200"/>
        <w:rPr>
          <w:b/>
          <w:sz w:val="24"/>
          <w:szCs w:val="24"/>
        </w:rPr>
      </w:pPr>
      <w:r w:rsidRPr="00ED543F">
        <w:rPr>
          <w:b/>
          <w:sz w:val="24"/>
          <w:szCs w:val="24"/>
        </w:rPr>
        <w:t xml:space="preserve">Translation of Official </w:t>
      </w:r>
      <w:r>
        <w:rPr>
          <w:b/>
          <w:sz w:val="24"/>
          <w:szCs w:val="24"/>
        </w:rPr>
        <w:t>WIPO Documentation</w:t>
      </w:r>
      <w:r>
        <w:rPr>
          <w:rStyle w:val="FootnoteReference"/>
          <w:b/>
          <w:sz w:val="24"/>
          <w:szCs w:val="24"/>
        </w:rPr>
        <w:footnoteReference w:id="3"/>
      </w:r>
    </w:p>
    <w:p w14:paraId="3EE14E51" w14:textId="77777777" w:rsidR="00ED543F" w:rsidRPr="00ED543F" w:rsidRDefault="00ED543F" w:rsidP="00ED543F">
      <w:pPr>
        <w:autoSpaceDE w:val="0"/>
        <w:autoSpaceDN w:val="0"/>
        <w:adjustRightInd w:val="0"/>
        <w:rPr>
          <w:bCs/>
          <w:sz w:val="22"/>
          <w:u w:val="single"/>
        </w:rPr>
      </w:pPr>
      <w:bookmarkStart w:id="14" w:name="Original"/>
      <w:bookmarkEnd w:id="14"/>
      <w:r w:rsidRPr="00ED543F">
        <w:rPr>
          <w:bCs/>
          <w:sz w:val="22"/>
          <w:u w:val="single"/>
        </w:rPr>
        <w:t>Introduction</w:t>
      </w:r>
    </w:p>
    <w:p w14:paraId="64865BCE" w14:textId="77777777" w:rsidR="00ED543F" w:rsidRPr="00ED543F" w:rsidRDefault="00ED543F" w:rsidP="00ED543F">
      <w:pPr>
        <w:autoSpaceDE w:val="0"/>
        <w:autoSpaceDN w:val="0"/>
        <w:adjustRightInd w:val="0"/>
      </w:pPr>
    </w:p>
    <w:p w14:paraId="117CDAA3"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purpose of this Office Instruction is to formalize the policy and procedures for the translation of all official WIPO documentation.  It supersedes and replaces Office Instruction No. 32/2012, dated June 28, 2012, and shall become effective on the date of its publication.</w:t>
      </w:r>
    </w:p>
    <w:p w14:paraId="7DDC48CC" w14:textId="77777777" w:rsidR="00ED543F" w:rsidRPr="00ED543F" w:rsidRDefault="00ED543F" w:rsidP="00ED543F">
      <w:pPr>
        <w:autoSpaceDE w:val="0"/>
        <w:autoSpaceDN w:val="0"/>
        <w:adjustRightInd w:val="0"/>
        <w:ind w:firstLine="4"/>
      </w:pPr>
    </w:p>
    <w:p w14:paraId="06E1B30C"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These translation policy and procedures serve to ensure adequate execution and quality control of translation work in line with WIPO standards and practice, as well as with the “Policy on Languages at WIPO” (hereinafter referred to as the Language Policy, as included in documents A/48/11, A/48/11 Add., and A/49/15) adopted by Member States, to prevent duplication of work and unnecessary additional expenditure and to achieve rationalization and cost-containment measures.</w:t>
      </w:r>
    </w:p>
    <w:p w14:paraId="1B9E8D6E" w14:textId="77777777" w:rsidR="00ED543F" w:rsidRPr="00ED543F" w:rsidRDefault="00ED543F" w:rsidP="00ED543F">
      <w:pPr>
        <w:autoSpaceDE w:val="0"/>
        <w:autoSpaceDN w:val="0"/>
        <w:adjustRightInd w:val="0"/>
        <w:ind w:firstLine="4"/>
      </w:pPr>
    </w:p>
    <w:p w14:paraId="2CA48609" w14:textId="77777777" w:rsidR="00ED543F" w:rsidRPr="00ED543F" w:rsidRDefault="00ED543F" w:rsidP="00ED543F">
      <w:pPr>
        <w:autoSpaceDE w:val="0"/>
        <w:autoSpaceDN w:val="0"/>
        <w:adjustRightInd w:val="0"/>
        <w:rPr>
          <w:bCs/>
          <w:sz w:val="22"/>
          <w:u w:val="single"/>
        </w:rPr>
      </w:pPr>
      <w:r w:rsidRPr="00ED543F">
        <w:rPr>
          <w:bCs/>
          <w:sz w:val="22"/>
          <w:u w:val="single"/>
        </w:rPr>
        <w:t>Scope</w:t>
      </w:r>
    </w:p>
    <w:p w14:paraId="3EB6CF47" w14:textId="77777777" w:rsidR="00ED543F" w:rsidRPr="00ED543F" w:rsidRDefault="00ED543F" w:rsidP="00ED543F">
      <w:pPr>
        <w:autoSpaceDE w:val="0"/>
        <w:autoSpaceDN w:val="0"/>
        <w:adjustRightInd w:val="0"/>
      </w:pPr>
    </w:p>
    <w:p w14:paraId="063A9FA1"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EastAsia" w:cs="Arial"/>
          <w:sz w:val="22"/>
          <w:szCs w:val="22"/>
          <w:lang w:eastAsia="zh-CN"/>
        </w:rPr>
      </w:pPr>
      <w:r w:rsidRPr="00ED543F">
        <w:rPr>
          <w:rFonts w:eastAsiaTheme="minorHAnsi" w:cs="Arial"/>
          <w:sz w:val="22"/>
          <w:szCs w:val="22"/>
        </w:rPr>
        <w:t>The Language Division has overall responsibility for the translation of all official documentation of WIPO, including but not limited to the following</w:t>
      </w:r>
      <w:r w:rsidRPr="00ED543F">
        <w:rPr>
          <w:rFonts w:eastAsiaTheme="minorEastAsia" w:cs="Arial"/>
          <w:sz w:val="22"/>
          <w:szCs w:val="22"/>
          <w:lang w:eastAsia="zh-CN"/>
        </w:rPr>
        <w:t>:</w:t>
      </w:r>
    </w:p>
    <w:p w14:paraId="120A85E2" w14:textId="77777777" w:rsidR="00ED543F" w:rsidRPr="00ED543F" w:rsidRDefault="00ED543F" w:rsidP="00ED543F">
      <w:pPr>
        <w:autoSpaceDE w:val="0"/>
        <w:autoSpaceDN w:val="0"/>
        <w:adjustRightInd w:val="0"/>
        <w:rPr>
          <w:rFonts w:eastAsiaTheme="minorEastAsia"/>
        </w:rPr>
      </w:pPr>
    </w:p>
    <w:p w14:paraId="38BEF0E4"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Working documents, discussion papers and reports of official meetings organized at or away from Headquarters;</w:t>
      </w:r>
    </w:p>
    <w:p w14:paraId="102C20BD"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Conventions, treaties, agreements and other multilateral legal instruments administered by WIPO, as well as laws and other legal texts of Member States;</w:t>
      </w:r>
    </w:p>
    <w:p w14:paraId="07F0B833"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Press releases, WIPO Wire, WIPO Magazine, and other newsletters;</w:t>
      </w:r>
    </w:p>
    <w:p w14:paraId="38D71F38"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lastRenderedPageBreak/>
        <w:t>Publications prepared by or in collaboration with WIPO, including the World Intellectual Property Report (WIPR), and IP-related manuals and studies intended for, and/or commissioned by, WIPO Member States;</w:t>
      </w:r>
    </w:p>
    <w:p w14:paraId="2FD58501"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WIPO Academy distance learning courses and other training material;</w:t>
      </w:r>
    </w:p>
    <w:p w14:paraId="2D5C5327"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Web content or other material prepared by, or for, and issued in the name of, WIPO;</w:t>
      </w:r>
    </w:p>
    <w:p w14:paraId="49EEC633"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 xml:space="preserve">Circulars, </w:t>
      </w:r>
      <w:r w:rsidRPr="00ED543F">
        <w:rPr>
          <w:rFonts w:eastAsiaTheme="minorHAnsi" w:cs="Arial"/>
          <w:i/>
          <w:iCs/>
          <w:sz w:val="22"/>
          <w:szCs w:val="22"/>
        </w:rPr>
        <w:t>notes verbales</w:t>
      </w:r>
      <w:r w:rsidRPr="00ED543F">
        <w:rPr>
          <w:rFonts w:eastAsiaTheme="minorHAnsi" w:cs="Arial"/>
          <w:sz w:val="22"/>
          <w:szCs w:val="22"/>
        </w:rPr>
        <w:t>, formal letters and other internal and external communications issued in the name of, or under the authority of, the Director General;</w:t>
      </w:r>
    </w:p>
    <w:p w14:paraId="683673DB"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i/>
          <w:iCs/>
          <w:sz w:val="22"/>
          <w:szCs w:val="22"/>
        </w:rPr>
        <w:t>Notes verbales</w:t>
      </w:r>
      <w:r w:rsidRPr="00ED543F">
        <w:rPr>
          <w:rFonts w:eastAsiaTheme="minorHAnsi" w:cs="Arial"/>
          <w:sz w:val="22"/>
          <w:szCs w:val="22"/>
        </w:rPr>
        <w:t xml:space="preserve"> and other formal letters addressed to WIPO officials by Member States;</w:t>
      </w:r>
    </w:p>
    <w:p w14:paraId="0C0796E4"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Official statements, speeches and presentations;  and</w:t>
      </w:r>
    </w:p>
    <w:p w14:paraId="1A3465BF" w14:textId="77777777"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Information Circulars, Office Instructions and other administrative documents intended for internal and/or restricted use.</w:t>
      </w:r>
    </w:p>
    <w:p w14:paraId="67301DB6" w14:textId="77777777" w:rsidR="00ED543F" w:rsidRPr="00ED543F" w:rsidRDefault="00ED543F" w:rsidP="00ED543F">
      <w:pPr>
        <w:autoSpaceDE w:val="0"/>
        <w:autoSpaceDN w:val="0"/>
        <w:adjustRightInd w:val="0"/>
        <w:ind w:left="709"/>
      </w:pPr>
    </w:p>
    <w:p w14:paraId="3BF0BA57" w14:textId="77777777" w:rsidR="00ED543F" w:rsidRPr="00ED543F" w:rsidRDefault="00ED543F" w:rsidP="00ED543F">
      <w:pPr>
        <w:autoSpaceDE w:val="0"/>
        <w:autoSpaceDN w:val="0"/>
        <w:adjustRightInd w:val="0"/>
        <w:rPr>
          <w:bCs/>
          <w:sz w:val="22"/>
          <w:u w:val="single"/>
        </w:rPr>
      </w:pPr>
      <w:r w:rsidRPr="00ED543F">
        <w:rPr>
          <w:bCs/>
          <w:sz w:val="22"/>
          <w:u w:val="single"/>
        </w:rPr>
        <w:t>Language Regimes</w:t>
      </w:r>
    </w:p>
    <w:p w14:paraId="1D2972AD" w14:textId="77777777" w:rsidR="00ED543F" w:rsidRPr="00ED543F" w:rsidRDefault="00ED543F" w:rsidP="00ED543F">
      <w:pPr>
        <w:autoSpaceDE w:val="0"/>
        <w:autoSpaceDN w:val="0"/>
        <w:adjustRightInd w:val="0"/>
      </w:pPr>
    </w:p>
    <w:p w14:paraId="5A210CDF"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In accordance with the Language Policy and the long standing practice of the Organization in this regard, the following language regimes shall apply:</w:t>
      </w:r>
    </w:p>
    <w:p w14:paraId="40F79F6D" w14:textId="77777777" w:rsidR="00ED543F" w:rsidRPr="00ED543F" w:rsidRDefault="00ED543F" w:rsidP="00ED543F">
      <w:pPr>
        <w:autoSpaceDE w:val="0"/>
        <w:autoSpaceDN w:val="0"/>
        <w:adjustRightInd w:val="0"/>
      </w:pPr>
    </w:p>
    <w:p w14:paraId="76ABFF52" w14:textId="77777777" w:rsidR="00ED543F" w:rsidRPr="00ED543F" w:rsidRDefault="00ED543F" w:rsidP="00ED543F">
      <w:pPr>
        <w:numPr>
          <w:ilvl w:val="0"/>
          <w:numId w:val="9"/>
        </w:numPr>
        <w:autoSpaceDE w:val="0"/>
        <w:autoSpaceDN w:val="0"/>
        <w:adjustRightInd w:val="0"/>
        <w:contextualSpacing/>
        <w:jc w:val="left"/>
        <w:rPr>
          <w:rFonts w:eastAsiaTheme="minorHAnsi" w:cs="Arial"/>
          <w:sz w:val="22"/>
          <w:szCs w:val="22"/>
        </w:rPr>
      </w:pPr>
      <w:r w:rsidRPr="00ED543F">
        <w:rPr>
          <w:rFonts w:eastAsiaTheme="minorHAnsi" w:cs="Arial"/>
          <w:sz w:val="22"/>
          <w:szCs w:val="22"/>
        </w:rPr>
        <w:t>In the six official United Nations (UN) languages (Arabic, Chinese, English, French, Russian and Spanish):</w:t>
      </w:r>
    </w:p>
    <w:p w14:paraId="3F6EEE1E" w14:textId="77777777" w:rsidR="00ED543F" w:rsidRPr="00ED543F" w:rsidRDefault="00ED543F" w:rsidP="00ED543F">
      <w:pPr>
        <w:autoSpaceDE w:val="0"/>
        <w:autoSpaceDN w:val="0"/>
        <w:adjustRightInd w:val="0"/>
      </w:pPr>
    </w:p>
    <w:p w14:paraId="1DB1BC28" w14:textId="77777777"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Meeting documents (pre-session, in-session and post-session) of the main bodies, standing committees, and working groups, as well as diplomatic conferences, including their preparatory meetings;</w:t>
      </w:r>
    </w:p>
    <w:p w14:paraId="468C1A68" w14:textId="77777777"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Conventions, treaties, agreements and other multilateral legal instruments administered by WIPO;</w:t>
      </w:r>
    </w:p>
    <w:p w14:paraId="07DDD363" w14:textId="77777777"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 xml:space="preserve">Circulars, </w:t>
      </w:r>
      <w:r w:rsidRPr="00ED543F">
        <w:rPr>
          <w:rFonts w:eastAsiaTheme="minorHAnsi" w:cs="Arial"/>
          <w:i/>
          <w:iCs/>
          <w:sz w:val="22"/>
          <w:szCs w:val="22"/>
        </w:rPr>
        <w:t>notes verbales</w:t>
      </w:r>
      <w:r w:rsidRPr="00ED543F">
        <w:rPr>
          <w:rFonts w:eastAsiaTheme="minorHAnsi" w:cs="Arial"/>
          <w:sz w:val="22"/>
          <w:szCs w:val="22"/>
        </w:rPr>
        <w:t>, formal letters and other internal and external communications issued in the name of, or under the authority of, the Director General, addressed to all WIPO membership;</w:t>
      </w:r>
    </w:p>
    <w:p w14:paraId="64033B01" w14:textId="77777777"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Press releases and WIPO Wire;</w:t>
      </w:r>
    </w:p>
    <w:p w14:paraId="6AFB7E7C" w14:textId="77777777"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The portal and top-level (landing) pages of the WIPO website;  and</w:t>
      </w:r>
    </w:p>
    <w:p w14:paraId="4D30552E" w14:textId="77777777"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WIPR, other publications and studies to be made available in the six UN languages, as approved by the Director General.</w:t>
      </w:r>
    </w:p>
    <w:p w14:paraId="5240A28C" w14:textId="77777777" w:rsidR="00ED543F" w:rsidRPr="00ED543F" w:rsidRDefault="00ED543F" w:rsidP="00ED543F">
      <w:pPr>
        <w:autoSpaceDE w:val="0"/>
        <w:autoSpaceDN w:val="0"/>
        <w:adjustRightInd w:val="0"/>
      </w:pPr>
    </w:p>
    <w:p w14:paraId="14A8B0B9" w14:textId="77777777" w:rsidR="00ED543F" w:rsidRPr="00ED543F" w:rsidRDefault="00ED543F" w:rsidP="00ED543F">
      <w:pPr>
        <w:numPr>
          <w:ilvl w:val="0"/>
          <w:numId w:val="9"/>
        </w:numPr>
        <w:autoSpaceDE w:val="0"/>
        <w:autoSpaceDN w:val="0"/>
        <w:adjustRightInd w:val="0"/>
        <w:contextualSpacing/>
        <w:jc w:val="left"/>
        <w:rPr>
          <w:rFonts w:eastAsiaTheme="minorHAnsi" w:cs="Arial"/>
          <w:sz w:val="22"/>
          <w:szCs w:val="22"/>
        </w:rPr>
      </w:pPr>
      <w:r w:rsidRPr="00ED543F">
        <w:rPr>
          <w:rFonts w:eastAsiaTheme="minorHAnsi" w:cs="Arial"/>
          <w:sz w:val="22"/>
          <w:szCs w:val="22"/>
        </w:rPr>
        <w:t>In the two working languages of the Secretariat (English and French):</w:t>
      </w:r>
    </w:p>
    <w:p w14:paraId="26907736" w14:textId="77777777" w:rsidR="00ED543F" w:rsidRPr="00ED543F" w:rsidRDefault="00ED543F" w:rsidP="00ED543F">
      <w:pPr>
        <w:autoSpaceDE w:val="0"/>
        <w:autoSpaceDN w:val="0"/>
        <w:adjustRightInd w:val="0"/>
      </w:pPr>
    </w:p>
    <w:p w14:paraId="0F3A0978" w14:textId="77777777"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 xml:space="preserve">Information Circulars, Office Instructions and other administrative documents; </w:t>
      </w:r>
    </w:p>
    <w:p w14:paraId="4089F292" w14:textId="77777777"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Internal communications issued in the name of, or under the authority of, the Director General, or other internal communications addressed to all staff or for restricted use;</w:t>
      </w:r>
    </w:p>
    <w:p w14:paraId="072BAACD" w14:textId="77777777"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Intranet pages;  and</w:t>
      </w:r>
    </w:p>
    <w:p w14:paraId="31443332" w14:textId="77777777"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Staff Association communications.</w:t>
      </w:r>
    </w:p>
    <w:p w14:paraId="206CCBE6" w14:textId="77777777" w:rsidR="00ED543F" w:rsidRPr="00ED543F" w:rsidRDefault="00ED543F" w:rsidP="00ED543F">
      <w:pPr>
        <w:autoSpaceDE w:val="0"/>
        <w:autoSpaceDN w:val="0"/>
        <w:adjustRightInd w:val="0"/>
      </w:pPr>
    </w:p>
    <w:p w14:paraId="08D6FC04" w14:textId="77777777" w:rsidR="00ED543F" w:rsidRPr="00ED543F" w:rsidRDefault="00ED543F" w:rsidP="00ED543F">
      <w:pPr>
        <w:numPr>
          <w:ilvl w:val="0"/>
          <w:numId w:val="9"/>
        </w:numPr>
        <w:autoSpaceDE w:val="0"/>
        <w:autoSpaceDN w:val="0"/>
        <w:adjustRightInd w:val="0"/>
        <w:contextualSpacing/>
        <w:jc w:val="left"/>
        <w:rPr>
          <w:rFonts w:eastAsiaTheme="minorHAnsi" w:cs="Arial"/>
          <w:sz w:val="22"/>
          <w:szCs w:val="22"/>
        </w:rPr>
      </w:pPr>
      <w:r w:rsidRPr="00ED543F">
        <w:rPr>
          <w:rFonts w:eastAsiaTheme="minorHAnsi" w:cs="Arial"/>
          <w:sz w:val="22"/>
          <w:szCs w:val="22"/>
        </w:rPr>
        <w:t>Subject to the availability of resources, in the language(s) as required in accordance with the nature and participants of meetings, the targeted use of the material in question and other considerations:</w:t>
      </w:r>
    </w:p>
    <w:p w14:paraId="3A8EE78A" w14:textId="77777777" w:rsidR="00ED543F" w:rsidRPr="00ED543F" w:rsidRDefault="00ED543F" w:rsidP="00ED543F">
      <w:pPr>
        <w:autoSpaceDE w:val="0"/>
        <w:autoSpaceDN w:val="0"/>
        <w:adjustRightInd w:val="0"/>
      </w:pPr>
    </w:p>
    <w:p w14:paraId="17557AEB" w14:textId="77777777"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Documentation of international meetings and other official meetings held at or away from Headquarters, other than those specified under Paragraph 4(1)(a);</w:t>
      </w:r>
    </w:p>
    <w:p w14:paraId="45593E6C" w14:textId="77777777"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Laws and other legal texts of Member States;</w:t>
      </w:r>
    </w:p>
    <w:p w14:paraId="0BBC7FCB" w14:textId="77777777"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Publications other than the WIPR and other promotional material;</w:t>
      </w:r>
    </w:p>
    <w:p w14:paraId="597F37F5" w14:textId="77777777"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 xml:space="preserve">Circulars, </w:t>
      </w:r>
      <w:r w:rsidRPr="00ED543F">
        <w:rPr>
          <w:rFonts w:eastAsiaTheme="minorHAnsi" w:cs="Arial"/>
          <w:i/>
          <w:iCs/>
          <w:sz w:val="22"/>
          <w:szCs w:val="22"/>
        </w:rPr>
        <w:t>notes verbales</w:t>
      </w:r>
      <w:r w:rsidRPr="00ED543F">
        <w:rPr>
          <w:rFonts w:eastAsiaTheme="minorHAnsi" w:cs="Arial"/>
          <w:sz w:val="22"/>
          <w:szCs w:val="22"/>
        </w:rPr>
        <w:t>, formal letters and other internal and external communications issued in the name of, or under the authority of, the Director General, other than those listed in Paragraph 4(1)(c);</w:t>
      </w:r>
    </w:p>
    <w:p w14:paraId="0092881A" w14:textId="77777777"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Official statements, speeches, manuals, presentations and studies;</w:t>
      </w:r>
    </w:p>
    <w:p w14:paraId="107BF59C" w14:textId="77777777"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WIPO Academy distance learning courses and other training material;  and</w:t>
      </w:r>
    </w:p>
    <w:p w14:paraId="7E8A22EF" w14:textId="77777777"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Second- or third-level pages of the WIPO website.</w:t>
      </w:r>
    </w:p>
    <w:p w14:paraId="146B182F" w14:textId="77777777" w:rsidR="00ED543F" w:rsidRPr="00ED543F" w:rsidRDefault="00ED543F" w:rsidP="00ED543F">
      <w:pPr>
        <w:autoSpaceDE w:val="0"/>
        <w:autoSpaceDN w:val="0"/>
        <w:adjustRightInd w:val="0"/>
      </w:pPr>
    </w:p>
    <w:p w14:paraId="6B8B8DC7" w14:textId="77777777" w:rsidR="00ED543F" w:rsidRPr="00ED543F" w:rsidRDefault="00ED543F" w:rsidP="00ED543F">
      <w:pPr>
        <w:keepNext/>
        <w:rPr>
          <w:bCs/>
          <w:sz w:val="22"/>
          <w:u w:val="single"/>
        </w:rPr>
      </w:pPr>
      <w:r w:rsidRPr="00ED543F">
        <w:rPr>
          <w:bCs/>
          <w:sz w:val="22"/>
          <w:u w:val="single"/>
        </w:rPr>
        <w:lastRenderedPageBreak/>
        <w:t>Document Rationalization and Control Measures</w:t>
      </w:r>
    </w:p>
    <w:p w14:paraId="63CAE8CD" w14:textId="77777777" w:rsidR="00ED543F" w:rsidRPr="00ED543F" w:rsidRDefault="00ED543F" w:rsidP="00ED543F">
      <w:pPr>
        <w:keepNext/>
        <w:autoSpaceDE w:val="0"/>
        <w:autoSpaceDN w:val="0"/>
        <w:adjustRightInd w:val="0"/>
      </w:pPr>
    </w:p>
    <w:p w14:paraId="7A51F4AF"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In adopting the Language Policy, Member States recognized that more concise working documents make for better reading and facilitate deliberations.  Accordingly, it has been stipulated that the length of a working document for any meeting should not exceed 10 standard UN pages, or 3,300 words.  Executive summaries, not exceeding 10 standard pages, are to be prepared for voluminous support meeting documents, such as studies and surveys.  Only the executive summary will be translated into the other UN languages, unless a full translation into any of such languages is expressly requested by a Member State.</w:t>
      </w:r>
    </w:p>
    <w:p w14:paraId="3524D336" w14:textId="77777777" w:rsidR="00ED543F" w:rsidRPr="00ED543F" w:rsidRDefault="00ED543F" w:rsidP="00ED543F">
      <w:pPr>
        <w:autoSpaceDE w:val="0"/>
        <w:autoSpaceDN w:val="0"/>
        <w:adjustRightInd w:val="0"/>
        <w:ind w:firstLine="4"/>
      </w:pPr>
    </w:p>
    <w:p w14:paraId="60C79F59"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However, verbatim reports or other annual reports, documents containing a compilation of practices in Member States and those prepared in response to specific requests by Member States are not subject to such limitation on document length.</w:t>
      </w:r>
    </w:p>
    <w:p w14:paraId="65390647" w14:textId="77777777" w:rsidR="00ED543F" w:rsidRPr="00ED543F" w:rsidRDefault="00ED543F" w:rsidP="00ED543F">
      <w:pPr>
        <w:autoSpaceDE w:val="0"/>
        <w:autoSpaceDN w:val="0"/>
        <w:adjustRightInd w:val="0"/>
        <w:ind w:firstLine="4"/>
      </w:pPr>
    </w:p>
    <w:p w14:paraId="57B2AFAD"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If, owing to important business needs, the length of a meeting document exceeds the prescribed word limit, prior approval by the Director General will be required before the document concerned is translated into other UN languages in full.</w:t>
      </w:r>
    </w:p>
    <w:p w14:paraId="7D0A7089" w14:textId="77777777" w:rsidR="00ED543F" w:rsidRPr="00ED543F" w:rsidRDefault="00ED543F" w:rsidP="00ED543F">
      <w:pPr>
        <w:autoSpaceDE w:val="0"/>
        <w:autoSpaceDN w:val="0"/>
        <w:adjustRightInd w:val="0"/>
      </w:pPr>
    </w:p>
    <w:p w14:paraId="148C3F2B" w14:textId="77777777" w:rsidR="00ED543F" w:rsidRPr="00ED543F" w:rsidRDefault="00ED543F" w:rsidP="00ED543F">
      <w:pPr>
        <w:keepNext/>
        <w:rPr>
          <w:bCs/>
          <w:sz w:val="22"/>
          <w:u w:val="single"/>
        </w:rPr>
      </w:pPr>
      <w:r w:rsidRPr="00ED543F">
        <w:rPr>
          <w:bCs/>
          <w:sz w:val="22"/>
          <w:u w:val="single"/>
        </w:rPr>
        <w:t>Forecasting and Scheduling Translations</w:t>
      </w:r>
    </w:p>
    <w:p w14:paraId="636010C9" w14:textId="77777777" w:rsidR="00ED543F" w:rsidRPr="00ED543F" w:rsidRDefault="00ED543F" w:rsidP="00ED543F">
      <w:pPr>
        <w:keepNext/>
        <w:autoSpaceDE w:val="0"/>
        <w:autoSpaceDN w:val="0"/>
        <w:adjustRightInd w:val="0"/>
      </w:pPr>
    </w:p>
    <w:p w14:paraId="7770E9C0" w14:textId="77777777" w:rsidR="00ED543F" w:rsidRPr="00ED543F" w:rsidRDefault="00ED543F" w:rsidP="00ED543F">
      <w:pPr>
        <w:keepNext/>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WIPO General Rules of Procedure stipulates under Rule 6(2) that working documents for meetings must be made available no less than two months prior to the opening of sessions, or as soon as possible thereafter.</w:t>
      </w:r>
    </w:p>
    <w:p w14:paraId="41C458D2" w14:textId="77777777" w:rsidR="00ED543F" w:rsidRPr="00ED543F" w:rsidRDefault="00ED543F" w:rsidP="00ED543F">
      <w:pPr>
        <w:autoSpaceDE w:val="0"/>
        <w:autoSpaceDN w:val="0"/>
        <w:adjustRightInd w:val="0"/>
        <w:ind w:firstLine="4"/>
      </w:pPr>
    </w:p>
    <w:p w14:paraId="249043B0"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Accordingly, when preparing documentation, author departments shall, from the outset, consider the need for translation and incorporate the time needed for translation into the overall document production timetable.  Timely submission of translation requests will not only help to ensure high quality of translations but also facilitate cost control and containment.</w:t>
      </w:r>
    </w:p>
    <w:p w14:paraId="4D8170C8" w14:textId="77777777" w:rsidR="00ED543F" w:rsidRPr="00ED543F" w:rsidRDefault="00ED543F" w:rsidP="00ED543F">
      <w:pPr>
        <w:ind w:firstLine="4"/>
      </w:pPr>
    </w:p>
    <w:p w14:paraId="79D08B2F"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In order for the translation to be scheduled and completed before the specified deadline, translation requirements shall be communicated to the Language Division in advance for forecasting and planning purposes.  Such requirements shall indicate:  (i) a tentative title of the envisaged document for translation;  (ii) target languages;  (iii) approximate volume (word count);  (iv) the expected date of submission for translation;  (v) the requested date of delivery;  and (vi) if an envisaged document is submitted as a draft, the date of submission of its final version.</w:t>
      </w:r>
    </w:p>
    <w:p w14:paraId="507884CE" w14:textId="77777777" w:rsidR="00ED543F" w:rsidRPr="00ED543F" w:rsidRDefault="00ED543F" w:rsidP="00ED543F">
      <w:pPr>
        <w:ind w:firstLine="4"/>
        <w:contextualSpacing/>
        <w:jc w:val="left"/>
        <w:rPr>
          <w:rFonts w:eastAsiaTheme="minorHAnsi" w:cs="Arial"/>
          <w:sz w:val="22"/>
          <w:szCs w:val="22"/>
        </w:rPr>
      </w:pPr>
    </w:p>
    <w:p w14:paraId="3A8BC10E"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above requirements shall be communicated at the beginning of each calendar year, or along the following timelines:</w:t>
      </w:r>
    </w:p>
    <w:p w14:paraId="1E7A1758" w14:textId="77777777" w:rsidR="00ED543F" w:rsidRPr="00ED543F" w:rsidRDefault="00ED543F" w:rsidP="00ED543F">
      <w:pPr>
        <w:autoSpaceDE w:val="0"/>
        <w:autoSpaceDN w:val="0"/>
        <w:adjustRightInd w:val="0"/>
      </w:pPr>
    </w:p>
    <w:p w14:paraId="4CDE5BF7" w14:textId="77777777"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For meeting documents, four months prior to the opening of the session concerned (or as early as possible in case of any unforeseen events which emerge in the course of the year);</w:t>
      </w:r>
    </w:p>
    <w:p w14:paraId="097AFA23" w14:textId="77777777"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For non-meeting documents, at least two months in advance depending on the volumes involved;</w:t>
      </w:r>
    </w:p>
    <w:p w14:paraId="4DDAB74D" w14:textId="77777777"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For voluminous documentation, such as large publications, guides, training course material, etc., an overall project plan would need to be discussed with the Director of the Language Division in order to agree on a delivery schedule and the possible budgetary implications;  and</w:t>
      </w:r>
    </w:p>
    <w:p w14:paraId="5AB6F3B7" w14:textId="77777777"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 xml:space="preserve">For urgent documents (which should be avoided to the extent possible), as soon as the requirements become known. </w:t>
      </w:r>
    </w:p>
    <w:p w14:paraId="37B09F27" w14:textId="77777777" w:rsidR="00ED543F" w:rsidRPr="00ED543F" w:rsidRDefault="00ED543F" w:rsidP="00ED543F">
      <w:pPr>
        <w:autoSpaceDE w:val="0"/>
        <w:autoSpaceDN w:val="0"/>
        <w:adjustRightInd w:val="0"/>
      </w:pPr>
    </w:p>
    <w:p w14:paraId="0DD675AF"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Such forecast of translation requirements should be regularly updated, especially in case of any change.  With regard to unplanned documents received for translation or late submissions, the Language Division will inform the requesting sector of the earliest delivery date depending on the available resources.</w:t>
      </w:r>
    </w:p>
    <w:p w14:paraId="776D7E3B" w14:textId="77777777" w:rsidR="00ED543F" w:rsidRPr="00ED543F" w:rsidRDefault="00ED543F" w:rsidP="00ED543F">
      <w:pPr>
        <w:autoSpaceDE w:val="0"/>
        <w:autoSpaceDN w:val="0"/>
        <w:adjustRightInd w:val="0"/>
        <w:ind w:firstLine="4"/>
      </w:pPr>
    </w:p>
    <w:p w14:paraId="3E909E76"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pacing w:val="-2"/>
          <w:sz w:val="22"/>
          <w:szCs w:val="22"/>
        </w:rPr>
      </w:pPr>
      <w:r w:rsidRPr="00ED543F">
        <w:rPr>
          <w:rFonts w:eastAsiaTheme="minorHAnsi" w:cs="Arial"/>
          <w:spacing w:val="-2"/>
          <w:sz w:val="22"/>
          <w:szCs w:val="22"/>
        </w:rPr>
        <w:lastRenderedPageBreak/>
        <w:t>It is to be noted that the overall turnaround time needed for translation is calculated on the basis of 1,500 words per translator day, and that the Language Division cannot be expected to offset delays or to bear additional costs due to the late submission of original material for translation.</w:t>
      </w:r>
    </w:p>
    <w:p w14:paraId="4D1BE69D" w14:textId="77777777" w:rsidR="00ED543F" w:rsidRPr="00ED543F" w:rsidRDefault="00ED543F" w:rsidP="00ED543F">
      <w:pPr>
        <w:autoSpaceDE w:val="0"/>
        <w:autoSpaceDN w:val="0"/>
        <w:adjustRightInd w:val="0"/>
      </w:pPr>
    </w:p>
    <w:p w14:paraId="426AF565" w14:textId="77777777" w:rsidR="00ED543F" w:rsidRPr="00ED543F" w:rsidRDefault="00ED543F" w:rsidP="00ED543F">
      <w:pPr>
        <w:rPr>
          <w:bCs/>
          <w:sz w:val="22"/>
          <w:u w:val="single"/>
        </w:rPr>
      </w:pPr>
      <w:r w:rsidRPr="00ED543F">
        <w:rPr>
          <w:bCs/>
          <w:sz w:val="22"/>
          <w:u w:val="single"/>
        </w:rPr>
        <w:t>General Principles</w:t>
      </w:r>
    </w:p>
    <w:p w14:paraId="1C54EDCC" w14:textId="77777777" w:rsidR="00ED543F" w:rsidRPr="00ED543F" w:rsidRDefault="00ED543F" w:rsidP="00ED543F">
      <w:pPr>
        <w:autoSpaceDE w:val="0"/>
        <w:autoSpaceDN w:val="0"/>
        <w:adjustRightInd w:val="0"/>
      </w:pPr>
    </w:p>
    <w:p w14:paraId="0133773E"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These translation policy and procedures uphold the principle of multilingualism and promote the drafting of original material in all the official UN languages.  Furthermore, the Language Division shall provide, on an </w:t>
      </w:r>
      <w:r w:rsidRPr="00ED543F">
        <w:rPr>
          <w:rFonts w:eastAsiaTheme="minorHAnsi" w:cs="Arial"/>
          <w:i/>
          <w:sz w:val="22"/>
          <w:szCs w:val="22"/>
        </w:rPr>
        <w:t>ad hoc</w:t>
      </w:r>
      <w:r w:rsidRPr="00ED543F">
        <w:rPr>
          <w:rFonts w:eastAsiaTheme="minorHAnsi" w:cs="Arial"/>
          <w:sz w:val="22"/>
          <w:szCs w:val="22"/>
        </w:rPr>
        <w:t xml:space="preserve"> basis, translation services involving other language combinations, depending on its ability to engage the required resources in good time.</w:t>
      </w:r>
    </w:p>
    <w:p w14:paraId="2E72279E" w14:textId="77777777" w:rsidR="00ED543F" w:rsidRPr="00ED543F" w:rsidRDefault="00ED543F" w:rsidP="00ED543F">
      <w:pPr>
        <w:autoSpaceDE w:val="0"/>
        <w:autoSpaceDN w:val="0"/>
        <w:adjustRightInd w:val="0"/>
        <w:ind w:firstLine="4"/>
      </w:pPr>
    </w:p>
    <w:p w14:paraId="6C66A4AD"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Requests for the translation of documentation that has no relevance to WIPO shall not be accepted.</w:t>
      </w:r>
    </w:p>
    <w:p w14:paraId="38C862BE" w14:textId="77777777" w:rsidR="00ED543F" w:rsidRPr="00ED543F" w:rsidRDefault="00ED543F" w:rsidP="00ED543F">
      <w:pPr>
        <w:ind w:firstLine="4"/>
        <w:contextualSpacing/>
        <w:jc w:val="left"/>
        <w:rPr>
          <w:rFonts w:eastAsiaTheme="minorHAnsi" w:cs="Arial"/>
          <w:sz w:val="22"/>
          <w:szCs w:val="22"/>
        </w:rPr>
      </w:pPr>
    </w:p>
    <w:p w14:paraId="7A80E5D1"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No individual officials shall be authorized to enter into arrangements with any external translation suppliers on behalf of WIPO without prior approval by the Director General.</w:t>
      </w:r>
    </w:p>
    <w:p w14:paraId="3DFD781D" w14:textId="77777777" w:rsidR="00ED543F" w:rsidRPr="00ED543F" w:rsidRDefault="00ED543F" w:rsidP="00ED543F">
      <w:pPr>
        <w:ind w:left="4"/>
        <w:contextualSpacing/>
        <w:jc w:val="left"/>
        <w:rPr>
          <w:rFonts w:eastAsiaTheme="minorHAnsi" w:cs="Arial"/>
          <w:sz w:val="22"/>
          <w:szCs w:val="22"/>
        </w:rPr>
      </w:pPr>
    </w:p>
    <w:p w14:paraId="3FF5CDAC" w14:textId="77777777" w:rsidR="00ED543F" w:rsidRPr="00ED543F" w:rsidRDefault="00ED543F" w:rsidP="00ED543F">
      <w:pPr>
        <w:rPr>
          <w:bCs/>
          <w:sz w:val="22"/>
          <w:u w:val="single"/>
        </w:rPr>
      </w:pPr>
      <w:r w:rsidRPr="00ED543F">
        <w:rPr>
          <w:bCs/>
          <w:sz w:val="22"/>
          <w:u w:val="single"/>
        </w:rPr>
        <w:t>Procedures and Services</w:t>
      </w:r>
    </w:p>
    <w:p w14:paraId="53E010DB" w14:textId="77777777" w:rsidR="00ED543F" w:rsidRPr="00ED543F" w:rsidRDefault="00ED543F" w:rsidP="00ED543F">
      <w:pPr>
        <w:autoSpaceDE w:val="0"/>
        <w:autoSpaceDN w:val="0"/>
        <w:adjustRightInd w:val="0"/>
      </w:pPr>
    </w:p>
    <w:p w14:paraId="55F38570"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All requests for translation services</w:t>
      </w:r>
      <w:r w:rsidRPr="00ED543F">
        <w:rPr>
          <w:rFonts w:eastAsiaTheme="minorHAnsi" w:cs="Arial"/>
          <w:sz w:val="22"/>
          <w:szCs w:val="22"/>
          <w:vertAlign w:val="superscript"/>
        </w:rPr>
        <w:footnoteReference w:id="4"/>
      </w:r>
      <w:r w:rsidRPr="00ED543F">
        <w:rPr>
          <w:rFonts w:eastAsiaTheme="minorHAnsi" w:cs="Arial"/>
          <w:sz w:val="22"/>
          <w:szCs w:val="22"/>
        </w:rPr>
        <w:t xml:space="preserve"> shall be made to the Language Division by means of the online Translation Request (eTR) system available on the Enterprise Content Management (ECM) platform.</w:t>
      </w:r>
    </w:p>
    <w:p w14:paraId="7A52F865" w14:textId="77777777" w:rsidR="00ED543F" w:rsidRPr="00ED543F" w:rsidRDefault="00ED543F" w:rsidP="00ED543F">
      <w:pPr>
        <w:autoSpaceDE w:val="0"/>
        <w:autoSpaceDN w:val="0"/>
        <w:adjustRightInd w:val="0"/>
        <w:ind w:firstLine="4"/>
      </w:pPr>
    </w:p>
    <w:p w14:paraId="5C102B4F"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Content for translation shall be submitted in editable electronic format following WIPO templates (documents in Word must be submitted in .docx format).  Available reference documents and background materials shall also be provided in editable electronic format and/or with a link to their online location.  Documents containing special objects such as tables, graphs and diagrams which need to be translated shall be submitted with the corresponding files in Excel or in any other editable format.  All non-editable objects shall remain in the original language.  For PowerPoint presentations, the Language Division shall only translate the content of the slides and shall leave any notes in the original language, unless otherwise indicated in the translation request.</w:t>
      </w:r>
    </w:p>
    <w:p w14:paraId="735A4FD6" w14:textId="77777777" w:rsidR="00ED543F" w:rsidRPr="00ED543F" w:rsidRDefault="00ED543F" w:rsidP="00ED543F">
      <w:pPr>
        <w:ind w:firstLine="4"/>
      </w:pPr>
    </w:p>
    <w:p w14:paraId="6AB5B249"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Translation requests shall be prioritized on the basis of the nature and purpose of the document, the workload of the language sections concerned, and the availability of resources.  Priority shall be given to meeting documents, circulars, time-sensitive web content and urgent or confidential internal documents.</w:t>
      </w:r>
    </w:p>
    <w:p w14:paraId="578589F0" w14:textId="77777777" w:rsidR="00ED543F" w:rsidRPr="00ED543F" w:rsidRDefault="00ED543F" w:rsidP="00ED543F">
      <w:pPr>
        <w:ind w:firstLine="4"/>
      </w:pPr>
    </w:p>
    <w:p w14:paraId="390999D9"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Requests for translation of responses to previous correspondence, comments on legislation, and other documents directly related to existing materials shall be accompanied by relevant reference materials, such as original letters or the legislation being reviewed.  Requests that are not accompanied by such material may be delayed.</w:t>
      </w:r>
    </w:p>
    <w:p w14:paraId="405FF59F" w14:textId="77777777" w:rsidR="00ED543F" w:rsidRPr="00ED543F" w:rsidRDefault="00ED543F" w:rsidP="00ED543F">
      <w:pPr>
        <w:ind w:firstLine="4"/>
        <w:contextualSpacing/>
        <w:jc w:val="left"/>
        <w:rPr>
          <w:rFonts w:eastAsiaTheme="minorHAnsi" w:cs="Arial"/>
          <w:sz w:val="22"/>
          <w:szCs w:val="22"/>
        </w:rPr>
      </w:pPr>
    </w:p>
    <w:p w14:paraId="3C5E9BCB"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Where a document has been submitted for translation into some language(s), and later needs to be translated into other languages, the same eTR number shall be used.</w:t>
      </w:r>
    </w:p>
    <w:p w14:paraId="148B9C15" w14:textId="77777777" w:rsidR="00ED543F" w:rsidRPr="00ED543F" w:rsidRDefault="00ED543F" w:rsidP="00ED543F">
      <w:pPr>
        <w:ind w:firstLine="4"/>
        <w:contextualSpacing/>
        <w:jc w:val="left"/>
        <w:rPr>
          <w:rFonts w:eastAsiaTheme="minorHAnsi" w:cs="Arial"/>
          <w:sz w:val="22"/>
          <w:szCs w:val="22"/>
        </w:rPr>
      </w:pPr>
    </w:p>
    <w:p w14:paraId="4AEF833B"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In the case of updated documents, the information contained in an earlier document should be cross-referenced and not repeated in the new document.</w:t>
      </w:r>
    </w:p>
    <w:p w14:paraId="618A51B6" w14:textId="77777777" w:rsidR="00ED543F" w:rsidRPr="00ED543F" w:rsidRDefault="00ED543F" w:rsidP="00ED543F">
      <w:pPr>
        <w:ind w:firstLine="4"/>
      </w:pPr>
    </w:p>
    <w:p w14:paraId="126DA6CF"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Author departments are to ensure that documents are clear, concise and accurate, that texts submitted for translation have been correctly drafted and checked for accuracy of content, style and grammar, and that they are submitted in their final form.  If necessary, requests may be submitted to the Language Division for editing before translation.</w:t>
      </w:r>
    </w:p>
    <w:p w14:paraId="13A51810" w14:textId="77777777" w:rsidR="00ED543F" w:rsidRPr="00ED543F" w:rsidRDefault="00ED543F" w:rsidP="00ED543F">
      <w:pPr>
        <w:ind w:firstLine="4"/>
      </w:pPr>
    </w:p>
    <w:p w14:paraId="3F98CE84"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practice of summary reports of about five to 10 pages (including draft summaries by the Chair) is to continue for all meetings held in Geneva.</w:t>
      </w:r>
    </w:p>
    <w:p w14:paraId="64377A56" w14:textId="77777777" w:rsidR="00ED543F" w:rsidRPr="00ED543F" w:rsidRDefault="00ED543F" w:rsidP="00ED543F">
      <w:pPr>
        <w:ind w:firstLine="4"/>
      </w:pPr>
    </w:p>
    <w:p w14:paraId="3F5D3405"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lastRenderedPageBreak/>
        <w:t>For urgent documents required for internal information purposes, the Language Division may provide, upon prior agreement with the requester, a summary or gist translation which may be followed by regular translation services if necessary and subject to availability of translation resources.  Summary or gist translation shall be identified as such on the front page of the document.</w:t>
      </w:r>
    </w:p>
    <w:p w14:paraId="75A18A8A" w14:textId="77777777" w:rsidR="00ED543F" w:rsidRPr="00ED543F" w:rsidRDefault="00ED543F" w:rsidP="00ED543F"/>
    <w:p w14:paraId="514CD175" w14:textId="77777777" w:rsidR="00ED543F" w:rsidRPr="00ED543F" w:rsidRDefault="00ED543F" w:rsidP="00ED543F">
      <w:pPr>
        <w:rPr>
          <w:bCs/>
          <w:sz w:val="22"/>
          <w:u w:val="single"/>
        </w:rPr>
      </w:pPr>
      <w:r w:rsidRPr="00ED543F">
        <w:rPr>
          <w:bCs/>
          <w:sz w:val="22"/>
          <w:u w:val="single"/>
        </w:rPr>
        <w:t>Modifications</w:t>
      </w:r>
    </w:p>
    <w:p w14:paraId="0B0C6321" w14:textId="77777777" w:rsidR="00ED543F" w:rsidRPr="00ED543F" w:rsidRDefault="00ED543F" w:rsidP="00ED543F"/>
    <w:p w14:paraId="7543927F"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Modifications to documents previously submitted for translation, currently being translated or already translated should be submitted following relevant instructions provided under the online eTR system.  Each series of modifications should be submitted in two versions:  a clean version and a track-changed version.</w:t>
      </w:r>
    </w:p>
    <w:p w14:paraId="3C58041A" w14:textId="77777777" w:rsidR="00ED543F" w:rsidRPr="00ED543F" w:rsidRDefault="00ED543F" w:rsidP="00ED543F">
      <w:pPr>
        <w:ind w:firstLine="4"/>
      </w:pPr>
    </w:p>
    <w:p w14:paraId="17A23DED"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Modifications that author departments deem necessary to any delivered translation shall be made in consultation with the Director of the Language Division and/or Heads of the language sections concerned.  Where the required consultation is not possible owing to special circumstances, such modifications shall be shared with the Language Division to ensure consistency in translation.</w:t>
      </w:r>
    </w:p>
    <w:p w14:paraId="462E76D4" w14:textId="77777777" w:rsidR="00ED543F" w:rsidRPr="00ED543F" w:rsidRDefault="00ED543F" w:rsidP="00ED543F"/>
    <w:p w14:paraId="7F9172A9" w14:textId="77777777" w:rsidR="00ED543F" w:rsidRPr="00ED543F" w:rsidRDefault="00ED543F" w:rsidP="00ED543F">
      <w:pPr>
        <w:rPr>
          <w:bCs/>
          <w:sz w:val="22"/>
          <w:u w:val="single"/>
        </w:rPr>
      </w:pPr>
      <w:r w:rsidRPr="00ED543F">
        <w:rPr>
          <w:bCs/>
          <w:sz w:val="22"/>
          <w:u w:val="single"/>
        </w:rPr>
        <w:t>Translation Requests Made During Meetings;  Contact Points</w:t>
      </w:r>
    </w:p>
    <w:p w14:paraId="09E8C0D3" w14:textId="77777777" w:rsidR="00ED543F" w:rsidRPr="00ED543F" w:rsidRDefault="00ED543F" w:rsidP="00ED543F"/>
    <w:p w14:paraId="413A02D8"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Requests for translation made during and for any on-going meeting often require immediate turnaround.  In view of the urgency of such requests, meeting secretariats shall, to the extent possible, make a forecast in the eTR system, and identify a contact point to facilitate, </w:t>
      </w:r>
      <w:r w:rsidRPr="00ED543F">
        <w:rPr>
          <w:rFonts w:eastAsiaTheme="minorHAnsi" w:cs="Arial"/>
          <w:i/>
          <w:sz w:val="22"/>
          <w:szCs w:val="22"/>
        </w:rPr>
        <w:t>inter alia</w:t>
      </w:r>
      <w:r w:rsidRPr="00ED543F">
        <w:rPr>
          <w:rFonts w:eastAsiaTheme="minorHAnsi" w:cs="Arial"/>
          <w:sz w:val="22"/>
          <w:szCs w:val="22"/>
        </w:rPr>
        <w:t>, responses to urgent requests.</w:t>
      </w:r>
    </w:p>
    <w:p w14:paraId="698BE80A" w14:textId="77777777" w:rsidR="00ED543F" w:rsidRPr="00ED543F" w:rsidRDefault="00ED543F" w:rsidP="00ED543F">
      <w:pPr>
        <w:autoSpaceDE w:val="0"/>
        <w:autoSpaceDN w:val="0"/>
        <w:adjustRightInd w:val="0"/>
        <w:ind w:left="4"/>
        <w:contextualSpacing/>
        <w:jc w:val="left"/>
        <w:rPr>
          <w:rFonts w:eastAsiaTheme="minorHAnsi" w:cs="Arial"/>
          <w:sz w:val="22"/>
          <w:szCs w:val="22"/>
        </w:rPr>
      </w:pPr>
    </w:p>
    <w:p w14:paraId="3751C417" w14:textId="77777777" w:rsidR="00ED543F" w:rsidRPr="00ED543F" w:rsidRDefault="00ED543F" w:rsidP="00ED543F">
      <w:pPr>
        <w:keepNext/>
        <w:rPr>
          <w:bCs/>
          <w:sz w:val="22"/>
          <w:u w:val="single"/>
        </w:rPr>
      </w:pPr>
      <w:r w:rsidRPr="00ED543F">
        <w:rPr>
          <w:bCs/>
          <w:sz w:val="22"/>
          <w:u w:val="single"/>
        </w:rPr>
        <w:t>Stand-by Arrangements During Meetings</w:t>
      </w:r>
    </w:p>
    <w:p w14:paraId="56DC74E1" w14:textId="77777777" w:rsidR="00ED543F" w:rsidRPr="00ED543F" w:rsidRDefault="00ED543F" w:rsidP="00ED543F">
      <w:pPr>
        <w:autoSpaceDE w:val="0"/>
        <w:autoSpaceDN w:val="0"/>
        <w:adjustRightInd w:val="0"/>
        <w:ind w:left="4"/>
        <w:contextualSpacing/>
        <w:jc w:val="left"/>
        <w:rPr>
          <w:rFonts w:eastAsiaTheme="minorHAnsi" w:cs="Arial"/>
          <w:sz w:val="22"/>
          <w:szCs w:val="22"/>
        </w:rPr>
      </w:pPr>
    </w:p>
    <w:p w14:paraId="627CC35D" w14:textId="77777777"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During meetings, the secretariats of the different bodies shall inform the Language Division of any stand-by arrangement needed for lunch breaks and after normal working hours (no later than 12.45 p.m. and 5.45 p.m., respectively).  They should also communicate to the Language Division the termination of the stand-by arrangement.</w:t>
      </w:r>
    </w:p>
    <w:p w14:paraId="675FA8A4" w14:textId="77777777" w:rsidR="00ED543F" w:rsidRPr="00ED543F" w:rsidRDefault="00ED543F" w:rsidP="00ED543F"/>
    <w:p w14:paraId="5BD57DF5" w14:textId="77777777" w:rsidR="00ED543F" w:rsidRPr="00ED543F" w:rsidRDefault="00ED543F" w:rsidP="00ED543F"/>
    <w:p w14:paraId="284E0CCD" w14:textId="77777777" w:rsidR="00ED543F" w:rsidRPr="00ED543F" w:rsidRDefault="00ED543F" w:rsidP="00ED543F"/>
    <w:p w14:paraId="554DE46C" w14:textId="77777777" w:rsidR="00ED543F" w:rsidRPr="00ED543F" w:rsidRDefault="00ED543F" w:rsidP="00ED543F"/>
    <w:p w14:paraId="2840D5CF" w14:textId="77777777" w:rsidR="00ED543F" w:rsidRPr="00ED543F" w:rsidRDefault="00ED543F" w:rsidP="00ED543F">
      <w:pPr>
        <w:ind w:left="5533"/>
        <w:rPr>
          <w:iCs/>
        </w:rPr>
      </w:pPr>
      <w:r w:rsidRPr="00ED543F">
        <w:rPr>
          <w:iCs/>
        </w:rPr>
        <w:t>[Signed by Francis Gurry</w:t>
      </w:r>
    </w:p>
    <w:p w14:paraId="5A57201E" w14:textId="77777777" w:rsidR="00ED543F" w:rsidRPr="00ED543F" w:rsidRDefault="00ED543F" w:rsidP="00ED543F">
      <w:pPr>
        <w:ind w:left="5533"/>
        <w:rPr>
          <w:iCs/>
        </w:rPr>
      </w:pPr>
      <w:r w:rsidRPr="00ED543F">
        <w:rPr>
          <w:iCs/>
        </w:rPr>
        <w:t>Director General]</w:t>
      </w:r>
    </w:p>
    <w:p w14:paraId="5B780865" w14:textId="77777777" w:rsidR="00A641E9" w:rsidRPr="00A641E9" w:rsidRDefault="00A641E9" w:rsidP="00A641E9">
      <w:pPr>
        <w:jc w:val="left"/>
        <w:rPr>
          <w:iCs/>
        </w:rPr>
      </w:pPr>
      <w:r w:rsidRPr="00A641E9">
        <w:rPr>
          <w:iCs/>
        </w:rPr>
        <w:br w:type="page"/>
      </w:r>
    </w:p>
    <w:p w14:paraId="26E7014E" w14:textId="77777777" w:rsidR="00A641E9" w:rsidRPr="00A641E9" w:rsidRDefault="00A641E9" w:rsidP="00A641E9">
      <w:pPr>
        <w:jc w:val="center"/>
      </w:pPr>
      <w:r w:rsidRPr="00A641E9">
        <w:lastRenderedPageBreak/>
        <w:t>Office Instruction No. 5/2019</w:t>
      </w:r>
    </w:p>
    <w:p w14:paraId="0729D56C" w14:textId="77777777" w:rsidR="00A641E9" w:rsidRPr="00A641E9" w:rsidRDefault="00A641E9" w:rsidP="00A641E9">
      <w:pPr>
        <w:keepNext/>
        <w:jc w:val="center"/>
      </w:pPr>
      <w:r w:rsidRPr="00A641E9">
        <w:t xml:space="preserve">ANNEX </w:t>
      </w:r>
    </w:p>
    <w:p w14:paraId="6AED39AB" w14:textId="77777777" w:rsidR="00A641E9" w:rsidRPr="00A641E9" w:rsidRDefault="00A641E9" w:rsidP="00A641E9">
      <w:pPr>
        <w:keepNext/>
        <w:jc w:val="center"/>
      </w:pPr>
    </w:p>
    <w:p w14:paraId="29CA401F" w14:textId="77777777" w:rsidR="00A641E9" w:rsidRPr="00A641E9" w:rsidRDefault="00A641E9" w:rsidP="00A641E9">
      <w:pPr>
        <w:keepNext/>
        <w:jc w:val="center"/>
      </w:pPr>
    </w:p>
    <w:p w14:paraId="4F0AA76C" w14:textId="77777777" w:rsidR="00A641E9" w:rsidRPr="00A641E9" w:rsidRDefault="00A641E9" w:rsidP="00A641E9">
      <w:pPr>
        <w:keepNext/>
        <w:jc w:val="center"/>
        <w:rPr>
          <w:b/>
        </w:rPr>
      </w:pPr>
      <w:r w:rsidRPr="00A641E9">
        <w:rPr>
          <w:b/>
        </w:rPr>
        <w:t>Accepted Translation Services</w:t>
      </w:r>
    </w:p>
    <w:p w14:paraId="66C5C2FB" w14:textId="77777777" w:rsidR="00A641E9" w:rsidRPr="00A641E9" w:rsidRDefault="00A641E9" w:rsidP="00A641E9">
      <w:pPr>
        <w:keepNext/>
      </w:pPr>
    </w:p>
    <w:p w14:paraId="4BD614D7" w14:textId="77777777" w:rsidR="00A641E9" w:rsidRPr="00A641E9" w:rsidRDefault="00A641E9" w:rsidP="00A641E9">
      <w:pPr>
        <w:keepNext/>
      </w:pPr>
    </w:p>
    <w:p w14:paraId="6EEA4708" w14:textId="77777777" w:rsidR="00A641E9" w:rsidRPr="00A641E9" w:rsidRDefault="00A641E9" w:rsidP="00A641E9">
      <w:pPr>
        <w:keepNext/>
      </w:pPr>
    </w:p>
    <w:p w14:paraId="2CB3F053" w14:textId="77777777" w:rsidR="00A641E9" w:rsidRPr="00A641E9" w:rsidRDefault="00A641E9" w:rsidP="00A641E9">
      <w:pPr>
        <w:keepNext/>
      </w:pPr>
      <w:r w:rsidRPr="00A641E9">
        <w:t>For the purpose of this Office Instruction, the following translation services are accepted:</w:t>
      </w:r>
    </w:p>
    <w:p w14:paraId="0E1761B8" w14:textId="77777777" w:rsidR="00A641E9" w:rsidRPr="00A641E9" w:rsidRDefault="00A641E9" w:rsidP="00A641E9">
      <w:pPr>
        <w:keepNext/>
      </w:pPr>
    </w:p>
    <w:p w14:paraId="320C80D9" w14:textId="77777777" w:rsidR="00A641E9" w:rsidRPr="00A641E9" w:rsidRDefault="00A641E9" w:rsidP="00A641E9">
      <w:pPr>
        <w:numPr>
          <w:ilvl w:val="0"/>
          <w:numId w:val="8"/>
        </w:numPr>
        <w:spacing w:after="200" w:line="256" w:lineRule="auto"/>
        <w:contextualSpacing/>
        <w:jc w:val="left"/>
        <w:rPr>
          <w:rFonts w:eastAsiaTheme="minorHAnsi" w:cs="Arial"/>
        </w:rPr>
      </w:pPr>
      <w:r w:rsidRPr="00A641E9">
        <w:rPr>
          <w:rFonts w:eastAsiaTheme="minorHAnsi" w:cs="Arial"/>
        </w:rPr>
        <w:t>“Translation”, which means rendering the meaning of a text in another language in the way that the author intended.</w:t>
      </w:r>
    </w:p>
    <w:p w14:paraId="24B7D6BB" w14:textId="77777777" w:rsidR="00A641E9" w:rsidRPr="00A641E9" w:rsidRDefault="00A641E9" w:rsidP="00A641E9">
      <w:pPr>
        <w:spacing w:after="200" w:line="256" w:lineRule="auto"/>
        <w:ind w:left="720"/>
        <w:contextualSpacing/>
        <w:jc w:val="left"/>
        <w:rPr>
          <w:rFonts w:eastAsiaTheme="minorHAnsi" w:cs="Arial"/>
        </w:rPr>
      </w:pPr>
    </w:p>
    <w:p w14:paraId="3BB58BDE" w14:textId="77777777" w:rsidR="00A641E9" w:rsidRPr="00A641E9" w:rsidRDefault="00A641E9" w:rsidP="00A641E9">
      <w:pPr>
        <w:numPr>
          <w:ilvl w:val="0"/>
          <w:numId w:val="8"/>
        </w:numPr>
        <w:spacing w:after="200" w:line="256" w:lineRule="auto"/>
        <w:contextualSpacing/>
        <w:jc w:val="left"/>
        <w:rPr>
          <w:rFonts w:eastAsiaTheme="minorHAnsi" w:cs="Arial"/>
        </w:rPr>
      </w:pPr>
      <w:r w:rsidRPr="00A641E9">
        <w:rPr>
          <w:rFonts w:eastAsiaTheme="minorHAnsi" w:cs="Arial"/>
        </w:rPr>
        <w:t>“Revision”, which means the examination of a translation for its suitability for purpose.  This includes comparing the source and target texts for terminology, consistency, register and style, as well as taking steps to ensure that any necessary corrective measures are implemented.</w:t>
      </w:r>
    </w:p>
    <w:p w14:paraId="3EC38583" w14:textId="77777777" w:rsidR="00A641E9" w:rsidRPr="00A641E9" w:rsidRDefault="00A641E9" w:rsidP="00A641E9">
      <w:pPr>
        <w:spacing w:after="200" w:line="256" w:lineRule="auto"/>
        <w:ind w:left="720"/>
        <w:contextualSpacing/>
        <w:jc w:val="left"/>
        <w:rPr>
          <w:rFonts w:eastAsiaTheme="minorHAnsi" w:cs="Arial"/>
        </w:rPr>
      </w:pPr>
    </w:p>
    <w:p w14:paraId="6DE5BF77" w14:textId="77777777" w:rsidR="00A641E9" w:rsidRPr="00A641E9" w:rsidRDefault="00A641E9" w:rsidP="00A641E9">
      <w:pPr>
        <w:numPr>
          <w:ilvl w:val="0"/>
          <w:numId w:val="8"/>
        </w:numPr>
        <w:spacing w:after="200" w:line="256" w:lineRule="auto"/>
        <w:contextualSpacing/>
        <w:jc w:val="left"/>
        <w:rPr>
          <w:rFonts w:eastAsiaTheme="minorHAnsi" w:cs="Arial"/>
        </w:rPr>
      </w:pPr>
      <w:r w:rsidRPr="00A641E9">
        <w:rPr>
          <w:rFonts w:eastAsiaTheme="minorHAnsi" w:cs="Arial"/>
        </w:rPr>
        <w:t>“Editing”, which means checking the content of an untranslated text (i.e., the original) to ensure that the ideas expressed by the author are clear, flow logically in the language of the text and form a coherent and meaningful whole.  Editing also means summarizing texts such as speeches, national statements or verbatim reports and converting them into reported speech.  Editing assignments may be classified as “light” or “heavy” editing at the discretion of the Language Division.</w:t>
      </w:r>
    </w:p>
    <w:p w14:paraId="21EF2002" w14:textId="77777777" w:rsidR="00A641E9" w:rsidRPr="00A641E9" w:rsidRDefault="00A641E9" w:rsidP="00A641E9">
      <w:pPr>
        <w:ind w:left="720"/>
        <w:contextualSpacing/>
        <w:jc w:val="left"/>
        <w:rPr>
          <w:rFonts w:eastAsiaTheme="minorHAnsi" w:cs="Arial"/>
        </w:rPr>
      </w:pPr>
    </w:p>
    <w:p w14:paraId="6DABB63B" w14:textId="77777777" w:rsidR="00A641E9" w:rsidRPr="00A641E9" w:rsidRDefault="00A641E9" w:rsidP="00A641E9">
      <w:pPr>
        <w:numPr>
          <w:ilvl w:val="0"/>
          <w:numId w:val="8"/>
        </w:numPr>
        <w:spacing w:after="200" w:line="256" w:lineRule="auto"/>
        <w:contextualSpacing/>
        <w:jc w:val="left"/>
        <w:rPr>
          <w:rFonts w:eastAsiaTheme="minorHAnsi" w:cs="Arial"/>
        </w:rPr>
      </w:pPr>
      <w:r w:rsidRPr="00A641E9">
        <w:rPr>
          <w:rFonts w:eastAsiaTheme="minorHAnsi" w:cs="Arial"/>
        </w:rPr>
        <w:t>“Proofreading”, which is the monolingual review of a text involving, in the case of WIPO publications, the reading of the set of page proofs (</w:t>
      </w:r>
      <w:r w:rsidRPr="00A641E9">
        <w:rPr>
          <w:rFonts w:eastAsiaTheme="minorHAnsi" w:cs="Arial"/>
          <w:i/>
        </w:rPr>
        <w:t>maquette</w:t>
      </w:r>
      <w:r w:rsidRPr="00A641E9">
        <w:rPr>
          <w:rFonts w:eastAsiaTheme="minorHAnsi" w:cs="Arial"/>
        </w:rPr>
        <w:t>, usually in PDF) in one language against the same language original version in order to ensure that the PDF version is an accurate transcription of the file supplied and that it conforms to the required layout.  It also involves reading through a translated text in order to detect errors in spelling, punctuation, grammar, format and readability.  In some circumstances, proofreading is also referred to as “light editing”.</w:t>
      </w:r>
    </w:p>
    <w:p w14:paraId="6F7AD68A" w14:textId="77777777" w:rsidR="00A641E9" w:rsidRPr="00A641E9" w:rsidRDefault="00A641E9" w:rsidP="00A641E9"/>
    <w:p w14:paraId="5685558E" w14:textId="77777777" w:rsidR="00A641E9" w:rsidRPr="00A641E9" w:rsidRDefault="00A641E9" w:rsidP="00A641E9"/>
    <w:p w14:paraId="5430184E" w14:textId="77777777" w:rsidR="00A641E9" w:rsidRPr="00A641E9" w:rsidRDefault="00A641E9" w:rsidP="00A641E9"/>
    <w:p w14:paraId="54213B81" w14:textId="04212B84" w:rsidR="00EA01D0" w:rsidRPr="008E445A" w:rsidRDefault="00A641E9" w:rsidP="00A641E9">
      <w:pPr>
        <w:ind w:right="9"/>
        <w:jc w:val="right"/>
        <w:rPr>
          <w:lang w:val="de-DE"/>
        </w:rPr>
      </w:pPr>
      <w:r w:rsidRPr="008E445A">
        <w:rPr>
          <w:lang w:val="de-DE"/>
        </w:rPr>
        <w:t>[End</w:t>
      </w:r>
      <w:r w:rsidR="008E445A" w:rsidRPr="008E445A">
        <w:rPr>
          <w:lang w:val="de-DE"/>
        </w:rPr>
        <w:t>e</w:t>
      </w:r>
      <w:r w:rsidRPr="008E445A">
        <w:rPr>
          <w:lang w:val="de-DE"/>
        </w:rPr>
        <w:t xml:space="preserve"> </w:t>
      </w:r>
      <w:r w:rsidR="008E445A" w:rsidRPr="008E445A">
        <w:rPr>
          <w:lang w:val="de-DE"/>
        </w:rPr>
        <w:t>der Anlage</w:t>
      </w:r>
      <w:r w:rsidRPr="008E445A">
        <w:rPr>
          <w:lang w:val="de-DE"/>
        </w:rPr>
        <w:t xml:space="preserve"> II </w:t>
      </w:r>
      <w:r w:rsidR="008E445A">
        <w:rPr>
          <w:lang w:val="de-DE"/>
        </w:rPr>
        <w:t>und des Dokuments</w:t>
      </w:r>
      <w:r w:rsidRPr="008E445A">
        <w:rPr>
          <w:lang w:val="de-DE"/>
        </w:rPr>
        <w:t>]</w:t>
      </w:r>
    </w:p>
    <w:p w14:paraId="19F4B588" w14:textId="77777777" w:rsidR="00EA01D0" w:rsidRPr="008E445A" w:rsidRDefault="00EA01D0" w:rsidP="005F7BF2">
      <w:pPr>
        <w:ind w:right="9"/>
        <w:jc w:val="right"/>
        <w:rPr>
          <w:lang w:val="de-DE"/>
        </w:rPr>
      </w:pPr>
    </w:p>
    <w:sectPr w:rsidR="00EA01D0" w:rsidRPr="008E445A" w:rsidSect="0004198B">
      <w:headerReference w:type="default" r:id="rId18"/>
      <w:headerReference w:type="first" r:id="rId19"/>
      <w:footnotePr>
        <w:numRestart w:val="eachSect"/>
      </w:foot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508D1" w14:textId="77777777" w:rsidR="00842FB4" w:rsidRDefault="00842FB4" w:rsidP="006655D3">
      <w:r>
        <w:separator/>
      </w:r>
    </w:p>
    <w:p w14:paraId="681FEBAD" w14:textId="77777777" w:rsidR="00842FB4" w:rsidRDefault="00842FB4" w:rsidP="006655D3"/>
    <w:p w14:paraId="2BA13D11" w14:textId="77777777" w:rsidR="00842FB4" w:rsidRDefault="00842FB4" w:rsidP="006655D3"/>
  </w:endnote>
  <w:endnote w:type="continuationSeparator" w:id="0">
    <w:p w14:paraId="044F21F4" w14:textId="77777777" w:rsidR="00842FB4" w:rsidRDefault="00842FB4" w:rsidP="006655D3">
      <w:r>
        <w:separator/>
      </w:r>
    </w:p>
    <w:p w14:paraId="6AD6374C" w14:textId="77777777" w:rsidR="00842FB4" w:rsidRPr="00294751" w:rsidRDefault="00842FB4">
      <w:pPr>
        <w:pStyle w:val="Footer"/>
        <w:spacing w:after="60"/>
        <w:rPr>
          <w:sz w:val="18"/>
          <w:lang w:val="fr-FR"/>
        </w:rPr>
      </w:pPr>
      <w:r w:rsidRPr="00294751">
        <w:rPr>
          <w:sz w:val="18"/>
          <w:lang w:val="fr-FR"/>
        </w:rPr>
        <w:t>[Suite de la note de la page précédente]</w:t>
      </w:r>
    </w:p>
    <w:p w14:paraId="37145E83" w14:textId="77777777" w:rsidR="00842FB4" w:rsidRPr="00294751" w:rsidRDefault="00842FB4" w:rsidP="006655D3">
      <w:pPr>
        <w:rPr>
          <w:lang w:val="fr-FR"/>
        </w:rPr>
      </w:pPr>
    </w:p>
    <w:p w14:paraId="237AA3D4" w14:textId="77777777" w:rsidR="00842FB4" w:rsidRPr="00294751" w:rsidRDefault="00842FB4" w:rsidP="006655D3">
      <w:pPr>
        <w:rPr>
          <w:lang w:val="fr-FR"/>
        </w:rPr>
      </w:pPr>
    </w:p>
  </w:endnote>
  <w:endnote w:type="continuationNotice" w:id="1">
    <w:p w14:paraId="1A2ABEBF" w14:textId="77777777" w:rsidR="00842FB4" w:rsidRPr="00294751" w:rsidRDefault="00842FB4" w:rsidP="006655D3">
      <w:pPr>
        <w:rPr>
          <w:lang w:val="fr-FR"/>
        </w:rPr>
      </w:pPr>
      <w:r w:rsidRPr="00294751">
        <w:rPr>
          <w:lang w:val="fr-FR"/>
        </w:rPr>
        <w:t>[Suite de la note page suivante]</w:t>
      </w:r>
    </w:p>
    <w:p w14:paraId="74E4593C" w14:textId="77777777" w:rsidR="00842FB4" w:rsidRPr="00294751" w:rsidRDefault="00842FB4" w:rsidP="006655D3">
      <w:pPr>
        <w:rPr>
          <w:lang w:val="fr-FR"/>
        </w:rPr>
      </w:pPr>
    </w:p>
    <w:p w14:paraId="7740474F" w14:textId="77777777" w:rsidR="00842FB4" w:rsidRPr="00294751" w:rsidRDefault="00842F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6D05D" w14:textId="77777777" w:rsidR="00842FB4" w:rsidRDefault="00842FB4" w:rsidP="006655D3">
      <w:r>
        <w:separator/>
      </w:r>
    </w:p>
  </w:footnote>
  <w:footnote w:type="continuationSeparator" w:id="0">
    <w:p w14:paraId="5E0FD93D" w14:textId="77777777" w:rsidR="00842FB4" w:rsidRDefault="00842FB4" w:rsidP="006655D3">
      <w:r>
        <w:separator/>
      </w:r>
    </w:p>
  </w:footnote>
  <w:footnote w:type="continuationNotice" w:id="1">
    <w:p w14:paraId="2C10C567" w14:textId="77777777" w:rsidR="00842FB4" w:rsidRPr="00AB530F" w:rsidRDefault="00842FB4" w:rsidP="00AB530F">
      <w:pPr>
        <w:pStyle w:val="Footer"/>
      </w:pPr>
    </w:p>
  </w:footnote>
  <w:footnote w:id="2">
    <w:p w14:paraId="6B8FC6DE" w14:textId="77777777" w:rsidR="00BD70F3" w:rsidRPr="009D4E72" w:rsidRDefault="00BD70F3" w:rsidP="00BD70F3">
      <w:pPr>
        <w:pStyle w:val="FootnoteText"/>
        <w:rPr>
          <w:lang w:val="de-CH"/>
        </w:rPr>
      </w:pPr>
      <w:r>
        <w:rPr>
          <w:rStyle w:val="FootnoteReference"/>
        </w:rPr>
        <w:footnoteRef/>
      </w:r>
      <w:r w:rsidRPr="009D4E72">
        <w:rPr>
          <w:lang w:val="de-CH"/>
        </w:rPr>
        <w:t xml:space="preserve"> </w:t>
      </w:r>
      <w:r>
        <w:rPr>
          <w:lang w:val="de-CH"/>
        </w:rPr>
        <w:tab/>
        <w:t>Am 31. Januar 2019 erliess die WIPO die Amtsanweisung (OI) Nr. 5/2019 „</w:t>
      </w:r>
      <w:r>
        <w:rPr>
          <w:i/>
          <w:lang w:val="de-CH"/>
        </w:rPr>
        <w:t>Translation of Official WIPO Documentation</w:t>
      </w:r>
      <w:r>
        <w:rPr>
          <w:lang w:val="de-CH"/>
        </w:rPr>
        <w:t>“ (in der Anlage dieses Dokuments wiedergegeben). Diese Amtsanweisung formalisiert die Richtlinien und Verfahren für die Übersetzung amtlicher WIPO-Dokumente („</w:t>
      </w:r>
      <w:r>
        <w:rPr>
          <w:i/>
          <w:lang w:val="de-CH"/>
        </w:rPr>
        <w:t>WIPO policy on translation</w:t>
      </w:r>
      <w:r>
        <w:rPr>
          <w:lang w:val="de-CH"/>
        </w:rPr>
        <w:t>“).</w:t>
      </w:r>
    </w:p>
  </w:footnote>
  <w:footnote w:id="3">
    <w:p w14:paraId="05CD25D1" w14:textId="77777777" w:rsidR="00ED543F" w:rsidRPr="00ED543F" w:rsidRDefault="00ED543F">
      <w:pPr>
        <w:pStyle w:val="FootnoteText"/>
      </w:pPr>
      <w:r>
        <w:rPr>
          <w:rStyle w:val="FootnoteReference"/>
        </w:rPr>
        <w:footnoteRef/>
      </w:r>
      <w:r>
        <w:t xml:space="preserve"> </w:t>
      </w:r>
      <w:r w:rsidR="006B7F6D" w:rsidRPr="001B3E78">
        <w:t>This Office Instruction does not apply to the translation work carried out for the purposes of registration and processing of applications under the WIPO global registration systems.</w:t>
      </w:r>
    </w:p>
  </w:footnote>
  <w:footnote w:id="4">
    <w:p w14:paraId="2A307D72" w14:textId="77777777" w:rsidR="00ED543F" w:rsidRPr="00CE1DD5" w:rsidRDefault="00ED543F" w:rsidP="00ED543F">
      <w:pPr>
        <w:pStyle w:val="FootnoteText"/>
      </w:pPr>
      <w:r>
        <w:rPr>
          <w:rStyle w:val="FootnoteReference"/>
        </w:rPr>
        <w:footnoteRef/>
      </w:r>
      <w:r w:rsidRPr="00CE1DD5">
        <w:t xml:space="preserve"> </w:t>
      </w:r>
      <w:r>
        <w:t>Accepted translation</w:t>
      </w:r>
      <w:r w:rsidRPr="00CE1DD5">
        <w:t xml:space="preserve"> services are defined in </w:t>
      </w:r>
      <w:r>
        <w:t xml:space="preserve">the </w:t>
      </w:r>
      <w:r w:rsidRPr="00CE1DD5">
        <w:t>Annex</w:t>
      </w:r>
      <w:r>
        <w:t xml:space="preserve"> to this Office Instruction</w:t>
      </w:r>
      <w:r w:rsidRPr="00CE1DD5">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710E1" w14:textId="77777777" w:rsidR="0004198B" w:rsidRPr="00C5280D" w:rsidRDefault="005B0B20" w:rsidP="00EB048E">
    <w:pPr>
      <w:pStyle w:val="Header"/>
      <w:rPr>
        <w:rStyle w:val="PageNumber"/>
        <w:lang w:val="en-US"/>
      </w:rPr>
    </w:pPr>
    <w:r>
      <w:rPr>
        <w:rStyle w:val="PageNumber"/>
        <w:lang w:val="en-US"/>
      </w:rPr>
      <w:t>C/55/14</w:t>
    </w:r>
  </w:p>
  <w:p w14:paraId="400F44CE"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24CF6E1A"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975A2" w14:textId="77777777" w:rsidR="005F7BF2" w:rsidRPr="00C5280D" w:rsidRDefault="003E4061" w:rsidP="00EB048E">
    <w:pPr>
      <w:pStyle w:val="Header"/>
      <w:rPr>
        <w:rStyle w:val="PageNumber"/>
        <w:lang w:val="en-US"/>
      </w:rPr>
    </w:pPr>
    <w:r>
      <w:rPr>
        <w:rStyle w:val="PageNumber"/>
        <w:lang w:val="en-US"/>
      </w:rPr>
      <w:t>C/55</w:t>
    </w:r>
    <w:r w:rsidR="005F7BF2">
      <w:rPr>
        <w:rStyle w:val="PageNumber"/>
        <w:lang w:val="en-US"/>
      </w:rPr>
      <w:t>/17</w:t>
    </w:r>
  </w:p>
  <w:p w14:paraId="086276D6" w14:textId="221CE2DA" w:rsidR="005F7BF2" w:rsidRPr="00C5280D" w:rsidRDefault="005F7BF2" w:rsidP="00EB048E">
    <w:pPr>
      <w:pStyle w:val="Header"/>
      <w:rPr>
        <w:lang w:val="en-US"/>
      </w:rPr>
    </w:pPr>
    <w:r>
      <w:rPr>
        <w:lang w:val="en-US"/>
      </w:rPr>
      <w:t>Annex</w:t>
    </w:r>
    <w:r w:rsidR="003E4061">
      <w:rPr>
        <w:lang w:val="en-US"/>
      </w:rPr>
      <w:t xml:space="preserve"> I</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1194F">
      <w:rPr>
        <w:rStyle w:val="PageNumber"/>
        <w:noProof/>
        <w:lang w:val="en-US"/>
      </w:rPr>
      <w:t>3</w:t>
    </w:r>
    <w:r w:rsidRPr="00C5280D">
      <w:rPr>
        <w:rStyle w:val="PageNumber"/>
        <w:lang w:val="en-US"/>
      </w:rPr>
      <w:fldChar w:fldCharType="end"/>
    </w:r>
  </w:p>
  <w:p w14:paraId="44759EF2" w14:textId="77777777" w:rsidR="005F7BF2" w:rsidRPr="00C5280D" w:rsidRDefault="005F7BF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C7813" w14:textId="77777777" w:rsidR="005F7BF2" w:rsidRDefault="005F7BF2" w:rsidP="000F2979">
    <w:pPr>
      <w:pStyle w:val="Header"/>
    </w:pPr>
    <w:r>
      <w:t>C/</w:t>
    </w:r>
    <w:r w:rsidR="003E4061">
      <w:t>55</w:t>
    </w:r>
    <w:r>
      <w:t>/17</w:t>
    </w:r>
  </w:p>
  <w:p w14:paraId="7F275022" w14:textId="77777777" w:rsidR="005F7BF2" w:rsidRDefault="005F7BF2" w:rsidP="000F2979">
    <w:pPr>
      <w:pStyle w:val="Header"/>
    </w:pPr>
  </w:p>
  <w:p w14:paraId="223A2363" w14:textId="63BA36EB" w:rsidR="005F7BF2" w:rsidRDefault="00F57273" w:rsidP="000F2979">
    <w:pPr>
      <w:pStyle w:val="Header"/>
    </w:pPr>
    <w:r>
      <w:t>ANLAGE</w:t>
    </w:r>
    <w:r w:rsidR="003E4061">
      <w:t xml:space="preserve"> I</w:t>
    </w:r>
  </w:p>
  <w:p w14:paraId="2B6C4A55" w14:textId="77777777" w:rsidR="005F7BF2" w:rsidRPr="000F2979" w:rsidRDefault="005F7BF2" w:rsidP="000F29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42C29" w14:textId="77777777" w:rsidR="00ED543F" w:rsidRPr="00C5280D" w:rsidRDefault="00ED543F" w:rsidP="00EB048E">
    <w:pPr>
      <w:pStyle w:val="Header"/>
      <w:rPr>
        <w:rStyle w:val="PageNumber"/>
        <w:lang w:val="en-US"/>
      </w:rPr>
    </w:pPr>
    <w:r>
      <w:rPr>
        <w:rStyle w:val="PageNumber"/>
        <w:lang w:val="en-US"/>
      </w:rPr>
      <w:t>C/55/17</w:t>
    </w:r>
  </w:p>
  <w:p w14:paraId="5E1F20A5" w14:textId="4451E4BA" w:rsidR="00ED543F" w:rsidRDefault="00ED543F" w:rsidP="00EB048E">
    <w:pPr>
      <w:pStyle w:val="Header"/>
      <w:rPr>
        <w:rStyle w:val="PageNumbe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E445A">
      <w:rPr>
        <w:rStyle w:val="PageNumber"/>
        <w:noProof/>
        <w:lang w:val="en-US"/>
      </w:rPr>
      <w:t>2</w:t>
    </w:r>
    <w:r w:rsidRPr="00C5280D">
      <w:rPr>
        <w:rStyle w:val="PageNumber"/>
        <w:lang w:val="en-US"/>
      </w:rPr>
      <w:fldChar w:fldCharType="end"/>
    </w:r>
  </w:p>
  <w:p w14:paraId="6B344E9A" w14:textId="77777777" w:rsidR="00ED543F" w:rsidRPr="00C5280D" w:rsidRDefault="00ED543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BF1C3" w14:textId="77777777" w:rsidR="00ED543F" w:rsidRDefault="00ED543F" w:rsidP="000F2979">
    <w:pPr>
      <w:pStyle w:val="Header"/>
    </w:pPr>
    <w:r>
      <w:t>C/55/17</w:t>
    </w:r>
  </w:p>
  <w:p w14:paraId="6136A718" w14:textId="77777777" w:rsidR="00ED543F" w:rsidRDefault="00ED543F" w:rsidP="000F2979">
    <w:pPr>
      <w:pStyle w:val="Header"/>
    </w:pPr>
  </w:p>
  <w:p w14:paraId="08B53B15" w14:textId="77777777" w:rsidR="00ED543F" w:rsidRDefault="00ED543F" w:rsidP="000F2979">
    <w:pPr>
      <w:pStyle w:val="Header"/>
    </w:pPr>
    <w:r>
      <w:t>AN</w:t>
    </w:r>
    <w:r w:rsidR="00BD70F3">
      <w:t>LAGE</w:t>
    </w:r>
    <w:r>
      <w:t xml:space="preserve"> I, A</w:t>
    </w:r>
    <w:r w:rsidR="00BD70F3">
      <w:t>NHANG</w:t>
    </w:r>
  </w:p>
  <w:p w14:paraId="2BA855AB" w14:textId="77777777" w:rsidR="00ED543F" w:rsidRPr="000F2979" w:rsidRDefault="00ED543F" w:rsidP="000F297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842D" w14:textId="77777777" w:rsidR="008E445A" w:rsidRPr="00C5280D" w:rsidRDefault="008E445A" w:rsidP="00EB048E">
    <w:pPr>
      <w:pStyle w:val="Header"/>
      <w:rPr>
        <w:rStyle w:val="PageNumber"/>
        <w:lang w:val="en-US"/>
      </w:rPr>
    </w:pPr>
    <w:r>
      <w:rPr>
        <w:rStyle w:val="PageNumber"/>
        <w:lang w:val="en-US"/>
      </w:rPr>
      <w:t>C/55/17</w:t>
    </w:r>
  </w:p>
  <w:p w14:paraId="0E898419" w14:textId="0F575FA9" w:rsidR="008E445A" w:rsidRDefault="008E445A" w:rsidP="00EB048E">
    <w:pPr>
      <w:pStyle w:val="Header"/>
      <w:rPr>
        <w:rStyle w:val="PageNumber"/>
        <w:lang w:val="en-US"/>
      </w:rPr>
    </w:pPr>
    <w:r>
      <w:rPr>
        <w:lang w:val="en-US"/>
      </w:rPr>
      <w:t>Anlage II,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1194F">
      <w:rPr>
        <w:rStyle w:val="PageNumber"/>
        <w:noProof/>
        <w:lang w:val="en-US"/>
      </w:rPr>
      <w:t>6</w:t>
    </w:r>
    <w:r w:rsidRPr="00C5280D">
      <w:rPr>
        <w:rStyle w:val="PageNumber"/>
        <w:lang w:val="en-US"/>
      </w:rPr>
      <w:fldChar w:fldCharType="end"/>
    </w:r>
  </w:p>
  <w:p w14:paraId="4C9D6D13" w14:textId="77777777" w:rsidR="008E445A" w:rsidRPr="00C5280D" w:rsidRDefault="008E445A"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EF749" w14:textId="77777777" w:rsidR="00ED543F" w:rsidRPr="008E445A" w:rsidRDefault="00ED543F" w:rsidP="000F2979">
    <w:pPr>
      <w:pStyle w:val="Header"/>
      <w:rPr>
        <w:lang w:val="de-DE"/>
      </w:rPr>
    </w:pPr>
    <w:r w:rsidRPr="008E445A">
      <w:rPr>
        <w:lang w:val="de-DE"/>
      </w:rPr>
      <w:t>C/55/17</w:t>
    </w:r>
  </w:p>
  <w:p w14:paraId="300170FB" w14:textId="77777777" w:rsidR="00ED543F" w:rsidRPr="008E445A" w:rsidRDefault="00ED543F" w:rsidP="000F2979">
    <w:pPr>
      <w:pStyle w:val="Header"/>
      <w:rPr>
        <w:lang w:val="de-DE"/>
      </w:rPr>
    </w:pPr>
  </w:p>
  <w:p w14:paraId="42580F45" w14:textId="15B31EC9" w:rsidR="00ED543F" w:rsidRPr="008E445A" w:rsidRDefault="008E445A" w:rsidP="000F2979">
    <w:pPr>
      <w:pStyle w:val="Header"/>
      <w:rPr>
        <w:lang w:val="de-DE"/>
      </w:rPr>
    </w:pPr>
    <w:r w:rsidRPr="008E445A">
      <w:rPr>
        <w:lang w:val="de-DE"/>
      </w:rPr>
      <w:t>ANLAGE</w:t>
    </w:r>
    <w:r w:rsidR="00ED543F" w:rsidRPr="008E445A">
      <w:rPr>
        <w:lang w:val="de-DE"/>
      </w:rPr>
      <w:t xml:space="preserve"> II</w:t>
    </w:r>
  </w:p>
  <w:p w14:paraId="474EABD9" w14:textId="77777777" w:rsidR="00ED543F" w:rsidRPr="008E445A" w:rsidRDefault="00ED543F" w:rsidP="00ED543F">
    <w:pPr>
      <w:pStyle w:val="Header"/>
      <w:rPr>
        <w:lang w:val="de-DE"/>
      </w:rPr>
    </w:pPr>
  </w:p>
  <w:p w14:paraId="30237F3F" w14:textId="6550F090" w:rsidR="00ED543F" w:rsidRPr="008E445A" w:rsidRDefault="00ED543F" w:rsidP="00ED543F">
    <w:pPr>
      <w:pStyle w:val="Header"/>
      <w:rPr>
        <w:lang w:val="de-DE"/>
      </w:rPr>
    </w:pPr>
    <w:r w:rsidRPr="008E445A">
      <w:rPr>
        <w:lang w:val="de-DE"/>
      </w:rPr>
      <w:t>[</w:t>
    </w:r>
    <w:r w:rsidR="008E445A" w:rsidRPr="008E445A">
      <w:rPr>
        <w:lang w:val="de-DE"/>
      </w:rPr>
      <w:t>nur in Englisch und Französisch verfügbar</w:t>
    </w:r>
    <w:r w:rsidRPr="008E445A">
      <w:rPr>
        <w:lang w:val="de-DE"/>
      </w:rPr>
      <w:t>]</w:t>
    </w:r>
  </w:p>
  <w:p w14:paraId="5CD55E70" w14:textId="77777777" w:rsidR="00ED543F" w:rsidRPr="008E445A" w:rsidRDefault="00ED543F" w:rsidP="000F2979">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959"/>
    <w:multiLevelType w:val="hybridMultilevel"/>
    <w:tmpl w:val="2604B622"/>
    <w:lvl w:ilvl="0" w:tplc="D8FCF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6FA3"/>
    <w:multiLevelType w:val="hybridMultilevel"/>
    <w:tmpl w:val="E96693F8"/>
    <w:lvl w:ilvl="0" w:tplc="FBF20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77DEE"/>
    <w:multiLevelType w:val="hybridMultilevel"/>
    <w:tmpl w:val="D8CA6BF6"/>
    <w:lvl w:ilvl="0" w:tplc="0409000F">
      <w:start w:val="1"/>
      <w:numFmt w:val="decimal"/>
      <w:lvlText w:val="%1."/>
      <w:lvlJc w:val="left"/>
      <w:pPr>
        <w:ind w:left="27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51095"/>
    <w:multiLevelType w:val="hybridMultilevel"/>
    <w:tmpl w:val="D24408BE"/>
    <w:lvl w:ilvl="0" w:tplc="40BCEDB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231A5F50"/>
    <w:multiLevelType w:val="hybridMultilevel"/>
    <w:tmpl w:val="B11C0DBE"/>
    <w:lvl w:ilvl="0" w:tplc="40BCEDBA">
      <w:start w:val="1"/>
      <w:numFmt w:val="lowerLetter"/>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5" w15:restartNumberingAfterBreak="0">
    <w:nsid w:val="4109404D"/>
    <w:multiLevelType w:val="hybridMultilevel"/>
    <w:tmpl w:val="EE5CEBDA"/>
    <w:lvl w:ilvl="0" w:tplc="40BCED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870768"/>
    <w:multiLevelType w:val="hybridMultilevel"/>
    <w:tmpl w:val="DDC0CC84"/>
    <w:lvl w:ilvl="0" w:tplc="A0E60B1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4A3594C"/>
    <w:multiLevelType w:val="hybridMultilevel"/>
    <w:tmpl w:val="EE5CEBDA"/>
    <w:lvl w:ilvl="0" w:tplc="40BCED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681118"/>
    <w:multiLevelType w:val="hybridMultilevel"/>
    <w:tmpl w:val="F266FC5A"/>
    <w:lvl w:ilvl="0" w:tplc="F4DA0434">
      <w:start w:val="1"/>
      <w:numFmt w:val="lowerLetter"/>
      <w:lvlText w:val="(%1)"/>
      <w:lvlJc w:val="left"/>
      <w:pPr>
        <w:ind w:left="2346" w:hanging="360"/>
      </w:pPr>
      <w:rPr>
        <w:rFonts w:hint="default"/>
      </w:rPr>
    </w:lvl>
    <w:lvl w:ilvl="1" w:tplc="04090019" w:tentative="1">
      <w:start w:val="1"/>
      <w:numFmt w:val="lowerLetter"/>
      <w:lvlText w:val="%2."/>
      <w:lvlJc w:val="left"/>
      <w:pPr>
        <w:ind w:left="3003" w:hanging="360"/>
      </w:pPr>
    </w:lvl>
    <w:lvl w:ilvl="2" w:tplc="0409001B" w:tentative="1">
      <w:start w:val="1"/>
      <w:numFmt w:val="lowerRoman"/>
      <w:lvlText w:val="%3."/>
      <w:lvlJc w:val="right"/>
      <w:pPr>
        <w:ind w:left="3723" w:hanging="180"/>
      </w:pPr>
    </w:lvl>
    <w:lvl w:ilvl="3" w:tplc="0409000F" w:tentative="1">
      <w:start w:val="1"/>
      <w:numFmt w:val="decimal"/>
      <w:lvlText w:val="%4."/>
      <w:lvlJc w:val="left"/>
      <w:pPr>
        <w:ind w:left="4443" w:hanging="360"/>
      </w:pPr>
    </w:lvl>
    <w:lvl w:ilvl="4" w:tplc="04090019" w:tentative="1">
      <w:start w:val="1"/>
      <w:numFmt w:val="lowerLetter"/>
      <w:lvlText w:val="%5."/>
      <w:lvlJc w:val="left"/>
      <w:pPr>
        <w:ind w:left="5163" w:hanging="360"/>
      </w:pPr>
    </w:lvl>
    <w:lvl w:ilvl="5" w:tplc="0409001B" w:tentative="1">
      <w:start w:val="1"/>
      <w:numFmt w:val="lowerRoman"/>
      <w:lvlText w:val="%6."/>
      <w:lvlJc w:val="right"/>
      <w:pPr>
        <w:ind w:left="5883" w:hanging="180"/>
      </w:pPr>
    </w:lvl>
    <w:lvl w:ilvl="6" w:tplc="0409000F" w:tentative="1">
      <w:start w:val="1"/>
      <w:numFmt w:val="decimal"/>
      <w:lvlText w:val="%7."/>
      <w:lvlJc w:val="left"/>
      <w:pPr>
        <w:ind w:left="6603" w:hanging="360"/>
      </w:pPr>
    </w:lvl>
    <w:lvl w:ilvl="7" w:tplc="04090019" w:tentative="1">
      <w:start w:val="1"/>
      <w:numFmt w:val="lowerLetter"/>
      <w:lvlText w:val="%8."/>
      <w:lvlJc w:val="left"/>
      <w:pPr>
        <w:ind w:left="7323" w:hanging="360"/>
      </w:pPr>
    </w:lvl>
    <w:lvl w:ilvl="8" w:tplc="0409001B" w:tentative="1">
      <w:start w:val="1"/>
      <w:numFmt w:val="lowerRoman"/>
      <w:lvlText w:val="%9."/>
      <w:lvlJc w:val="right"/>
      <w:pPr>
        <w:ind w:left="8043"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7"/>
  </w:num>
  <w:num w:numId="5">
    <w:abstractNumId w:val="5"/>
  </w:num>
  <w:num w:numId="6">
    <w:abstractNumId w:val="2"/>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B4"/>
    <w:rsid w:val="00010CF3"/>
    <w:rsid w:val="00011E27"/>
    <w:rsid w:val="000148BC"/>
    <w:rsid w:val="00024AB8"/>
    <w:rsid w:val="00030854"/>
    <w:rsid w:val="00036028"/>
    <w:rsid w:val="0004198B"/>
    <w:rsid w:val="00044642"/>
    <w:rsid w:val="000446B9"/>
    <w:rsid w:val="00047E21"/>
    <w:rsid w:val="00050E16"/>
    <w:rsid w:val="00085505"/>
    <w:rsid w:val="000A133A"/>
    <w:rsid w:val="000C44BE"/>
    <w:rsid w:val="000C4E25"/>
    <w:rsid w:val="000C7021"/>
    <w:rsid w:val="000D6BBC"/>
    <w:rsid w:val="000D7780"/>
    <w:rsid w:val="000E636A"/>
    <w:rsid w:val="000F2F11"/>
    <w:rsid w:val="00100A5F"/>
    <w:rsid w:val="00105929"/>
    <w:rsid w:val="00110BED"/>
    <w:rsid w:val="00110C36"/>
    <w:rsid w:val="0011194F"/>
    <w:rsid w:val="001131D5"/>
    <w:rsid w:val="00114547"/>
    <w:rsid w:val="00141DB8"/>
    <w:rsid w:val="00172084"/>
    <w:rsid w:val="0017474A"/>
    <w:rsid w:val="001758C6"/>
    <w:rsid w:val="00182B99"/>
    <w:rsid w:val="001C1525"/>
    <w:rsid w:val="001D736D"/>
    <w:rsid w:val="0021332C"/>
    <w:rsid w:val="00213982"/>
    <w:rsid w:val="0024416D"/>
    <w:rsid w:val="0024632D"/>
    <w:rsid w:val="00271911"/>
    <w:rsid w:val="00273187"/>
    <w:rsid w:val="002800A0"/>
    <w:rsid w:val="002801B3"/>
    <w:rsid w:val="00281060"/>
    <w:rsid w:val="00285BD0"/>
    <w:rsid w:val="002940E8"/>
    <w:rsid w:val="00294751"/>
    <w:rsid w:val="002A6E50"/>
    <w:rsid w:val="002B4298"/>
    <w:rsid w:val="002B7A36"/>
    <w:rsid w:val="002C256A"/>
    <w:rsid w:val="002D5226"/>
    <w:rsid w:val="00302823"/>
    <w:rsid w:val="00305A7F"/>
    <w:rsid w:val="003152FE"/>
    <w:rsid w:val="00321258"/>
    <w:rsid w:val="00327436"/>
    <w:rsid w:val="0033495C"/>
    <w:rsid w:val="00344BD6"/>
    <w:rsid w:val="0035528D"/>
    <w:rsid w:val="00361821"/>
    <w:rsid w:val="00361E9E"/>
    <w:rsid w:val="003753EE"/>
    <w:rsid w:val="003A0835"/>
    <w:rsid w:val="003A5AAF"/>
    <w:rsid w:val="003B1327"/>
    <w:rsid w:val="003B4FE5"/>
    <w:rsid w:val="003B700A"/>
    <w:rsid w:val="003C7FBE"/>
    <w:rsid w:val="003D227C"/>
    <w:rsid w:val="003D2B4D"/>
    <w:rsid w:val="003D4E0D"/>
    <w:rsid w:val="003D4F29"/>
    <w:rsid w:val="003D5AED"/>
    <w:rsid w:val="003E4061"/>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A400A"/>
    <w:rsid w:val="005B0B20"/>
    <w:rsid w:val="005B269D"/>
    <w:rsid w:val="005F7B92"/>
    <w:rsid w:val="005F7BF2"/>
    <w:rsid w:val="00612379"/>
    <w:rsid w:val="006153B6"/>
    <w:rsid w:val="0061555F"/>
    <w:rsid w:val="006245ED"/>
    <w:rsid w:val="00636CA6"/>
    <w:rsid w:val="00641200"/>
    <w:rsid w:val="00644171"/>
    <w:rsid w:val="00645CA8"/>
    <w:rsid w:val="006571C5"/>
    <w:rsid w:val="006655D3"/>
    <w:rsid w:val="00667404"/>
    <w:rsid w:val="00672CFC"/>
    <w:rsid w:val="00687EB4"/>
    <w:rsid w:val="00695C56"/>
    <w:rsid w:val="006A5CDE"/>
    <w:rsid w:val="006A644A"/>
    <w:rsid w:val="006B068C"/>
    <w:rsid w:val="006B17D2"/>
    <w:rsid w:val="006B7F6D"/>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B574F"/>
    <w:rsid w:val="007C1D92"/>
    <w:rsid w:val="007C4CB9"/>
    <w:rsid w:val="007D0B9D"/>
    <w:rsid w:val="007D19B0"/>
    <w:rsid w:val="007F498F"/>
    <w:rsid w:val="0080679D"/>
    <w:rsid w:val="008108B0"/>
    <w:rsid w:val="00811B20"/>
    <w:rsid w:val="008120BD"/>
    <w:rsid w:val="00812609"/>
    <w:rsid w:val="008211B5"/>
    <w:rsid w:val="0082296E"/>
    <w:rsid w:val="00824099"/>
    <w:rsid w:val="00842FB4"/>
    <w:rsid w:val="00846D7C"/>
    <w:rsid w:val="00856F29"/>
    <w:rsid w:val="00867AC1"/>
    <w:rsid w:val="00873E53"/>
    <w:rsid w:val="008751DE"/>
    <w:rsid w:val="00890DF8"/>
    <w:rsid w:val="008A0ADE"/>
    <w:rsid w:val="008A743F"/>
    <w:rsid w:val="008C0970"/>
    <w:rsid w:val="008D0BC5"/>
    <w:rsid w:val="008D2CF7"/>
    <w:rsid w:val="008E445A"/>
    <w:rsid w:val="00900C26"/>
    <w:rsid w:val="0090197F"/>
    <w:rsid w:val="00903264"/>
    <w:rsid w:val="00906DDC"/>
    <w:rsid w:val="00933BA7"/>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33E2A"/>
    <w:rsid w:val="00A42AC3"/>
    <w:rsid w:val="00A430CF"/>
    <w:rsid w:val="00A54309"/>
    <w:rsid w:val="00A610A9"/>
    <w:rsid w:val="00A641E9"/>
    <w:rsid w:val="00A80F2A"/>
    <w:rsid w:val="00A96C33"/>
    <w:rsid w:val="00AA13A2"/>
    <w:rsid w:val="00AB2B93"/>
    <w:rsid w:val="00AB530F"/>
    <w:rsid w:val="00AB7E5B"/>
    <w:rsid w:val="00AC2883"/>
    <w:rsid w:val="00AE0EF1"/>
    <w:rsid w:val="00AE2937"/>
    <w:rsid w:val="00B07301"/>
    <w:rsid w:val="00B11F3E"/>
    <w:rsid w:val="00B224DE"/>
    <w:rsid w:val="00B25A81"/>
    <w:rsid w:val="00B324D4"/>
    <w:rsid w:val="00B41829"/>
    <w:rsid w:val="00B46575"/>
    <w:rsid w:val="00B61777"/>
    <w:rsid w:val="00B622E6"/>
    <w:rsid w:val="00B639CE"/>
    <w:rsid w:val="00B64EA8"/>
    <w:rsid w:val="00B83E82"/>
    <w:rsid w:val="00B84BBD"/>
    <w:rsid w:val="00BA43FB"/>
    <w:rsid w:val="00BC127D"/>
    <w:rsid w:val="00BC1FE6"/>
    <w:rsid w:val="00BC4A7B"/>
    <w:rsid w:val="00BC4ACC"/>
    <w:rsid w:val="00BD70F3"/>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272B9"/>
    <w:rsid w:val="00D3708D"/>
    <w:rsid w:val="00D40426"/>
    <w:rsid w:val="00D52F5C"/>
    <w:rsid w:val="00D57C96"/>
    <w:rsid w:val="00D57D18"/>
    <w:rsid w:val="00D70B63"/>
    <w:rsid w:val="00D70E65"/>
    <w:rsid w:val="00D91203"/>
    <w:rsid w:val="00D95174"/>
    <w:rsid w:val="00DA4973"/>
    <w:rsid w:val="00DA6F36"/>
    <w:rsid w:val="00DB596E"/>
    <w:rsid w:val="00DB7773"/>
    <w:rsid w:val="00DC00EA"/>
    <w:rsid w:val="00DC3802"/>
    <w:rsid w:val="00DD6208"/>
    <w:rsid w:val="00DF7E99"/>
    <w:rsid w:val="00E07D87"/>
    <w:rsid w:val="00E10F82"/>
    <w:rsid w:val="00E21A74"/>
    <w:rsid w:val="00E249C8"/>
    <w:rsid w:val="00E32F7E"/>
    <w:rsid w:val="00E5267B"/>
    <w:rsid w:val="00E559F0"/>
    <w:rsid w:val="00E63C0E"/>
    <w:rsid w:val="00E72D49"/>
    <w:rsid w:val="00E7593C"/>
    <w:rsid w:val="00E7678A"/>
    <w:rsid w:val="00E935F1"/>
    <w:rsid w:val="00E94A81"/>
    <w:rsid w:val="00EA01D0"/>
    <w:rsid w:val="00EA1FFB"/>
    <w:rsid w:val="00EB048E"/>
    <w:rsid w:val="00EB4E9C"/>
    <w:rsid w:val="00ED543F"/>
    <w:rsid w:val="00EE34DF"/>
    <w:rsid w:val="00EF2F89"/>
    <w:rsid w:val="00F03E98"/>
    <w:rsid w:val="00F1237A"/>
    <w:rsid w:val="00F22CBD"/>
    <w:rsid w:val="00F252A7"/>
    <w:rsid w:val="00F272F1"/>
    <w:rsid w:val="00F31412"/>
    <w:rsid w:val="00F4189F"/>
    <w:rsid w:val="00F45372"/>
    <w:rsid w:val="00F560F7"/>
    <w:rsid w:val="00F57273"/>
    <w:rsid w:val="00F6334D"/>
    <w:rsid w:val="00F63599"/>
    <w:rsid w:val="00F67BEA"/>
    <w:rsid w:val="00F71781"/>
    <w:rsid w:val="00FA49AB"/>
    <w:rsid w:val="00FC5FD0"/>
    <w:rsid w:val="00FE07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641C76C"/>
  <w15:docId w15:val="{5DB898B8-57AD-4E8C-B72D-7F2C2DD4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uiPriority w:val="99"/>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3495C"/>
    <w:pPr>
      <w:ind w:left="720"/>
      <w:jc w:val="left"/>
    </w:pPr>
    <w:rPr>
      <w:rFonts w:eastAsiaTheme="minorHAnsi" w:cs="Arial"/>
    </w:rPr>
  </w:style>
  <w:style w:type="character" w:customStyle="1" w:styleId="FootnoteTextChar">
    <w:name w:val="Footnote Text Char"/>
    <w:basedOn w:val="DefaultParagraphFont"/>
    <w:link w:val="FootnoteText"/>
    <w:rsid w:val="00B64EA8"/>
    <w:rPr>
      <w:rFonts w:ascii="Arial" w:hAnsi="Arial"/>
      <w:sz w:val="16"/>
    </w:rPr>
  </w:style>
  <w:style w:type="character" w:customStyle="1" w:styleId="HeaderChar">
    <w:name w:val="Header Char"/>
    <w:basedOn w:val="DefaultParagraphFont"/>
    <w:link w:val="Header"/>
    <w:uiPriority w:val="99"/>
    <w:rsid w:val="00ED543F"/>
    <w:rPr>
      <w:rFonts w:ascii="Arial" w:hAnsi="Arial"/>
      <w:lang w:val="fr-FR"/>
    </w:rPr>
  </w:style>
  <w:style w:type="character" w:styleId="CommentReference">
    <w:name w:val="annotation reference"/>
    <w:basedOn w:val="DefaultParagraphFont"/>
    <w:rsid w:val="00BD70F3"/>
    <w:rPr>
      <w:sz w:val="16"/>
      <w:szCs w:val="16"/>
    </w:rPr>
  </w:style>
  <w:style w:type="paragraph" w:styleId="CommentText">
    <w:name w:val="annotation text"/>
    <w:basedOn w:val="Normal"/>
    <w:link w:val="CommentTextChar"/>
    <w:rsid w:val="00BD70F3"/>
    <w:rPr>
      <w:snapToGrid w:val="0"/>
      <w:lang w:eastAsia="fr-FR"/>
    </w:rPr>
  </w:style>
  <w:style w:type="character" w:customStyle="1" w:styleId="CommentTextChar">
    <w:name w:val="Comment Text Char"/>
    <w:basedOn w:val="DefaultParagraphFont"/>
    <w:link w:val="CommentText"/>
    <w:rsid w:val="00BD70F3"/>
    <w:rPr>
      <w:rFonts w:ascii="Arial" w:hAnsi="Arial"/>
      <w:snapToGrid w:val="0"/>
      <w:lang w:eastAsia="fr-FR"/>
    </w:rPr>
  </w:style>
  <w:style w:type="paragraph" w:styleId="Revision">
    <w:name w:val="Revision"/>
    <w:hidden/>
    <w:uiPriority w:val="99"/>
    <w:semiHidden/>
    <w:rsid w:val="00B25A8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921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pov.int/about/de/languages.html"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infdocs/de/upov_inf_13.pdf"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edocs/infdocs/de/upov_inf_8.pdf"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F66C1-1EC6-42DF-8DF5-C5A447E2A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3550</Words>
  <Characters>21883</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C/55/17</vt:lpstr>
    </vt:vector>
  </TitlesOfParts>
  <Company>UPOV</Company>
  <LinksUpToDate>false</LinksUpToDate>
  <CharactersWithSpaces>25383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C/55/17</dc:title>
  <dc:creator>SANCHEZ VIZCAINO GOMEZ Rosa Maria</dc:creator>
  <cp:lastModifiedBy>OERTEL Romy</cp:lastModifiedBy>
  <cp:revision>14</cp:revision>
  <cp:lastPrinted>2016-11-22T15:41:00Z</cp:lastPrinted>
  <dcterms:created xsi:type="dcterms:W3CDTF">2021-10-19T15:35:00Z</dcterms:created>
  <dcterms:modified xsi:type="dcterms:W3CDTF">2021-10-26T15:05:00Z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46c150f8-02e1-45f5-b613-db264408beee</vt:lpwstr>
  </property>
</Properties>
</file>